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049633AB"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69B2B8" w14:textId="7B5A356C" w:rsidR="000D43EF" w:rsidRPr="00A02BF0" w:rsidRDefault="002836A6" w:rsidP="007D7BB5">
            <w:pPr>
              <w:pStyle w:val="TabletitleBR"/>
              <w:keepNext w:val="0"/>
              <w:keepLines w:val="0"/>
              <w:tabs>
                <w:tab w:val="center" w:pos="4680"/>
              </w:tabs>
              <w:suppressAutoHyphens/>
              <w:spacing w:after="0"/>
              <w:rPr>
                <w:spacing w:val="-3"/>
                <w:szCs w:val="24"/>
              </w:rPr>
            </w:pPr>
            <w:r>
              <w:t xml:space="preserve">  </w:t>
            </w:r>
            <w:r w:rsidR="000D43EF" w:rsidRPr="00A02BF0">
              <w:br w:type="page"/>
            </w:r>
            <w:r w:rsidR="000D43EF" w:rsidRPr="00A02BF0">
              <w:rPr>
                <w:spacing w:val="-3"/>
                <w:szCs w:val="24"/>
              </w:rPr>
              <w:t>U.S. Radiocommunications Sector</w:t>
            </w:r>
          </w:p>
          <w:p w14:paraId="0FF9FE1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1ED4B89" w14:textId="77777777" w:rsidTr="007D7BB5">
        <w:trPr>
          <w:trHeight w:val="951"/>
        </w:trPr>
        <w:tc>
          <w:tcPr>
            <w:tcW w:w="3984" w:type="dxa"/>
            <w:tcBorders>
              <w:left w:val="double" w:sz="6" w:space="0" w:color="auto"/>
            </w:tcBorders>
          </w:tcPr>
          <w:p w14:paraId="1148E324"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43EA283" w14:textId="52DDDC8F" w:rsidR="000D43EF" w:rsidRPr="00A02BF0" w:rsidRDefault="000D43EF" w:rsidP="007D7BB5">
            <w:pPr>
              <w:spacing w:after="120"/>
              <w:ind w:left="144" w:right="144"/>
            </w:pPr>
            <w:r w:rsidRPr="00A02BF0">
              <w:rPr>
                <w:b/>
              </w:rPr>
              <w:t>Document No:</w:t>
            </w:r>
            <w:r w:rsidRPr="00A02BF0">
              <w:t xml:space="preserve">  </w:t>
            </w:r>
            <w:r>
              <w:t xml:space="preserve"> </w:t>
            </w:r>
            <w:r w:rsidRPr="00126FF8">
              <w:t>USWP1A-</w:t>
            </w:r>
            <w:r w:rsidR="00856E20">
              <w:t>04_FD</w:t>
            </w:r>
          </w:p>
        </w:tc>
      </w:tr>
      <w:tr w:rsidR="000D43EF" w:rsidRPr="00A02BF0" w14:paraId="5A4742CB" w14:textId="77777777" w:rsidTr="007D7BB5">
        <w:trPr>
          <w:trHeight w:val="378"/>
        </w:trPr>
        <w:tc>
          <w:tcPr>
            <w:tcW w:w="3984" w:type="dxa"/>
            <w:tcBorders>
              <w:left w:val="double" w:sz="6" w:space="0" w:color="auto"/>
            </w:tcBorders>
          </w:tcPr>
          <w:p w14:paraId="200DD8C6" w14:textId="77777777" w:rsidR="000D43EF" w:rsidRDefault="000D43EF" w:rsidP="007D7BB5">
            <w:pPr>
              <w:ind w:right="144"/>
              <w:rPr>
                <w:ins w:id="0" w:author="Mike Marcus" w:date="2025-03-06T13:52:00Z" w16du:dateUtc="2025-03-06T18:52:00Z"/>
                <w:bCs/>
              </w:rPr>
            </w:pPr>
            <w:r w:rsidRPr="00A02BF0">
              <w:rPr>
                <w:b/>
              </w:rPr>
              <w:t>Ref:</w:t>
            </w:r>
            <w:r>
              <w:rPr>
                <w:b/>
              </w:rPr>
              <w:t xml:space="preserve">  </w:t>
            </w:r>
            <w:r w:rsidR="00C9768A" w:rsidRPr="00C9768A">
              <w:rPr>
                <w:bCs/>
              </w:rPr>
              <w:t xml:space="preserve"> Working document towards a preliminary draft revision of Recommendation ITU-R SM.2151-0 - Guidance on frequency ranges for operation of wireless power transmission via radio frequency beam for mobile/portable devices and sensor networks</w:t>
            </w:r>
            <w:hyperlink r:id="rId10" w:history="1">
              <w:r w:rsidRPr="00C9768A">
                <w:rPr>
                  <w:rStyle w:val="Hyperlink"/>
                  <w:bCs/>
                  <w:i/>
                  <w:iCs/>
                </w:rPr>
                <w:t xml:space="preserve">, </w:t>
              </w:r>
              <w:r w:rsidR="00C9768A" w:rsidRPr="00C9768A">
                <w:rPr>
                  <w:rStyle w:val="Hyperlink"/>
                  <w:rFonts w:eastAsiaTheme="majorEastAsia"/>
                  <w:bCs/>
                </w:rPr>
                <w:t>Annex</w:t>
              </w:r>
              <w:r w:rsidR="00C9768A" w:rsidRPr="00C9768A">
                <w:rPr>
                  <w:rStyle w:val="Hyperlink"/>
                </w:rPr>
                <w:t xml:space="preserve"> 7</w:t>
              </w:r>
            </w:hyperlink>
            <w:r>
              <w:rPr>
                <w:bCs/>
              </w:rPr>
              <w:t xml:space="preserve"> to </w:t>
            </w:r>
            <w:r>
              <w:t xml:space="preserve"> </w:t>
            </w:r>
            <w:r w:rsidR="00EA4C5F">
              <w:t xml:space="preserve"> </w:t>
            </w:r>
            <w:r w:rsidR="00EA4C5F" w:rsidRPr="00EA4C5F">
              <w:rPr>
                <w:bCs/>
              </w:rPr>
              <w:t>Report of the first 2023-2027 meeting of Working Party 1A (Geneva, 12-19 June 2024)</w:t>
            </w:r>
          </w:p>
          <w:p w14:paraId="2A1C56FA" w14:textId="77777777" w:rsidR="00306D28" w:rsidRDefault="00306D28" w:rsidP="007D7BB5">
            <w:pPr>
              <w:ind w:right="144"/>
              <w:rPr>
                <w:ins w:id="1" w:author="Mike Marcus" w:date="2025-03-06T13:52:00Z" w16du:dateUtc="2025-03-06T18:52:00Z"/>
                <w:bCs/>
              </w:rPr>
            </w:pPr>
            <w:ins w:id="2" w:author="Mike Marcus" w:date="2025-03-06T13:52:00Z" w16du:dateUtc="2025-03-06T18:52:00Z">
              <w:r>
                <w:rPr>
                  <w:bCs/>
                </w:rPr>
                <w:fldChar w:fldCharType="begin"/>
              </w:r>
              <w:r>
                <w:rPr>
                  <w:bCs/>
                </w:rPr>
                <w:instrText>HYPERLINK "https://www.itu.int/dms_ties/itu-r/md/23/wp1a/c/R23-WP1A-C-0043!N10!MSW-E.docx"</w:instrText>
              </w:r>
              <w:r>
                <w:rPr>
                  <w:bCs/>
                </w:rPr>
              </w:r>
              <w:r>
                <w:rPr>
                  <w:bCs/>
                </w:rPr>
                <w:fldChar w:fldCharType="separate"/>
              </w:r>
              <w:r w:rsidRPr="00306D28">
                <w:rPr>
                  <w:rStyle w:val="Hyperlink"/>
                  <w:bCs/>
                </w:rPr>
                <w:t>Annex 10</w:t>
              </w:r>
              <w:r>
                <w:rPr>
                  <w:bCs/>
                </w:rPr>
                <w:fldChar w:fldCharType="end"/>
              </w:r>
            </w:ins>
          </w:p>
          <w:p w14:paraId="0A742D5F" w14:textId="25449A9C" w:rsidR="00306D28" w:rsidRDefault="00FA3682" w:rsidP="007D7BB5">
            <w:pPr>
              <w:ind w:right="144"/>
              <w:rPr>
                <w:ins w:id="3" w:author="Mike Marcus" w:date="2025-03-06T13:54:00Z" w16du:dateUtc="2025-03-06T18:54:00Z"/>
              </w:rPr>
            </w:pPr>
            <w:ins w:id="4" w:author="Mike Marcus" w:date="2025-03-06T13:57:00Z" w16du:dateUtc="2025-03-06T18:57:00Z">
              <w:r>
                <w:t xml:space="preserve">WP5D LS </w:t>
              </w:r>
            </w:ins>
            <w:ins w:id="5" w:author="Mike Marcus" w:date="2025-03-06T13:53:00Z" w16du:dateUtc="2025-03-06T18:53:00Z">
              <w:r w:rsidR="00306D28">
                <w:fldChar w:fldCharType="begin"/>
              </w:r>
              <w:r w:rsidR="00306D28">
                <w:instrText>HYPERLINK "https://www.itu.int/md/R23-WP1A-C-0009/en"</w:instrText>
              </w:r>
              <w:r w:rsidR="00306D28">
                <w:fldChar w:fldCharType="separate"/>
              </w:r>
              <w:r w:rsidR="00306D28" w:rsidRPr="007614E1">
                <w:t>Doc</w:t>
              </w:r>
              <w:r w:rsidR="00306D28">
                <w:t>ument</w:t>
              </w:r>
              <w:r w:rsidR="00306D28" w:rsidRPr="007614E1">
                <w:t xml:space="preserve"> </w:t>
              </w:r>
              <w:r w:rsidR="00306D28" w:rsidRPr="00B824AA">
                <w:rPr>
                  <w:rStyle w:val="Hyperlink"/>
                  <w:lang w:eastAsia="zh-CN"/>
                </w:rPr>
                <w:t>1A/9</w:t>
              </w:r>
              <w:r w:rsidR="00306D28">
                <w:fldChar w:fldCharType="end"/>
              </w:r>
            </w:ins>
          </w:p>
          <w:p w14:paraId="78023CAC" w14:textId="6DAAECDB" w:rsidR="00306D28" w:rsidRPr="00A02BF0" w:rsidRDefault="00306D28" w:rsidP="007D7BB5">
            <w:pPr>
              <w:ind w:right="144"/>
            </w:pPr>
          </w:p>
        </w:tc>
        <w:tc>
          <w:tcPr>
            <w:tcW w:w="5409" w:type="dxa"/>
            <w:tcBorders>
              <w:right w:val="double" w:sz="6" w:space="0" w:color="auto"/>
            </w:tcBorders>
          </w:tcPr>
          <w:p w14:paraId="08DE7BFD" w14:textId="7FDA6304"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r w:rsidR="00D8724E">
              <w:t>18 March</w:t>
            </w:r>
            <w:r w:rsidR="00EA4C5F">
              <w:t xml:space="preserve"> </w:t>
            </w:r>
            <w:r w:rsidRPr="00310F97">
              <w:t>202</w:t>
            </w:r>
            <w:r w:rsidR="00090F9C">
              <w:t>5</w:t>
            </w:r>
          </w:p>
        </w:tc>
      </w:tr>
      <w:tr w:rsidR="00FE764C" w:rsidRPr="00FE764C" w14:paraId="40AFF7A8" w14:textId="77777777" w:rsidTr="007D7BB5">
        <w:trPr>
          <w:trHeight w:val="459"/>
        </w:trPr>
        <w:tc>
          <w:tcPr>
            <w:tcW w:w="9393" w:type="dxa"/>
            <w:gridSpan w:val="2"/>
            <w:tcBorders>
              <w:left w:val="double" w:sz="6" w:space="0" w:color="auto"/>
              <w:right w:val="double" w:sz="6" w:space="0" w:color="auto"/>
            </w:tcBorders>
          </w:tcPr>
          <w:p w14:paraId="24DCAB9A" w14:textId="6630DF16" w:rsidR="00C9768A" w:rsidRPr="00FE764C" w:rsidRDefault="004713B7" w:rsidP="00C9768A">
            <w:pPr>
              <w:pStyle w:val="Heading2"/>
              <w:rPr>
                <w:rFonts w:asciiTheme="majorBidi" w:hAnsiTheme="majorBidi"/>
                <w:color w:val="000000" w:themeColor="text1"/>
                <w:sz w:val="24"/>
                <w:szCs w:val="24"/>
                <w:lang w:val="en-GB" w:eastAsia="zh-CN"/>
              </w:rPr>
            </w:pPr>
            <w:r w:rsidRPr="00FE764C">
              <w:rPr>
                <w:rFonts w:asciiTheme="majorBidi" w:hAnsiTheme="majorBidi"/>
                <w:b/>
                <w:bCs/>
                <w:color w:val="000000" w:themeColor="text1"/>
                <w:sz w:val="24"/>
                <w:szCs w:val="24"/>
                <w:lang w:eastAsia="zh-CN"/>
              </w:rPr>
              <w:t>Document Title:</w:t>
            </w:r>
            <w:r w:rsidRPr="00FE764C">
              <w:rPr>
                <w:rFonts w:asciiTheme="majorBidi" w:hAnsiTheme="majorBidi"/>
                <w:color w:val="000000" w:themeColor="text1"/>
                <w:sz w:val="24"/>
                <w:szCs w:val="24"/>
                <w:lang w:eastAsia="zh-CN"/>
              </w:rPr>
              <w:t xml:space="preserve">   </w:t>
            </w:r>
            <w:r w:rsidR="00C9768A" w:rsidRPr="00FE764C">
              <w:rPr>
                <w:rFonts w:asciiTheme="majorBidi" w:hAnsiTheme="majorBidi"/>
                <w:color w:val="000000" w:themeColor="text1"/>
                <w:sz w:val="24"/>
                <w:szCs w:val="24"/>
                <w:lang w:eastAsia="zh-CN"/>
              </w:rPr>
              <w:t xml:space="preserve">Working Document Towards a  Preliminary Draft Revision of  Recommendation ITU-R SM.2151-0 </w:t>
            </w:r>
            <w:r w:rsidR="00C9768A" w:rsidRPr="00FE764C">
              <w:rPr>
                <w:color w:val="000000" w:themeColor="text1"/>
              </w:rPr>
              <w:t xml:space="preserve"> </w:t>
            </w:r>
            <w:r w:rsidR="00C9768A" w:rsidRPr="00FE764C">
              <w:rPr>
                <w:rFonts w:asciiTheme="majorBidi" w:hAnsiTheme="majorBidi"/>
                <w:color w:val="000000" w:themeColor="text1"/>
                <w:sz w:val="24"/>
                <w:szCs w:val="24"/>
                <w:lang w:eastAsia="zh-CN"/>
              </w:rPr>
              <w:t>Guidance on frequency ranges for operation of wireless power transmission via radio frequency beam for mobile/portable devices and sensor networks</w:t>
            </w:r>
          </w:p>
        </w:tc>
      </w:tr>
      <w:tr w:rsidR="00C9768A" w:rsidRPr="00A02BF0" w14:paraId="04CE9745" w14:textId="77777777" w:rsidTr="007D7BB5">
        <w:trPr>
          <w:trHeight w:val="1960"/>
        </w:trPr>
        <w:tc>
          <w:tcPr>
            <w:tcW w:w="3984" w:type="dxa"/>
            <w:tcBorders>
              <w:left w:val="double" w:sz="6" w:space="0" w:color="auto"/>
            </w:tcBorders>
          </w:tcPr>
          <w:p w14:paraId="39BCB129" w14:textId="77777777" w:rsidR="00C9768A" w:rsidRPr="00A02BF0" w:rsidRDefault="00C9768A" w:rsidP="00C9768A">
            <w:pPr>
              <w:ind w:left="144" w:right="144"/>
              <w:rPr>
                <w:b/>
              </w:rPr>
            </w:pPr>
            <w:r w:rsidRPr="00A02BF0">
              <w:rPr>
                <w:b/>
              </w:rPr>
              <w:t>Author(s)/Contributors(s):</w:t>
            </w:r>
          </w:p>
          <w:p w14:paraId="16E55687" w14:textId="77777777" w:rsidR="00C9768A" w:rsidRDefault="00C9768A" w:rsidP="00C9768A">
            <w:pPr>
              <w:ind w:right="144"/>
              <w:rPr>
                <w:bCs/>
                <w:iCs/>
              </w:rPr>
            </w:pPr>
            <w:r>
              <w:rPr>
                <w:bCs/>
                <w:iCs/>
              </w:rPr>
              <w:t xml:space="preserve">   Michael Marcus</w:t>
            </w:r>
          </w:p>
          <w:p w14:paraId="77352A58" w14:textId="77777777" w:rsidR="00C9768A" w:rsidRDefault="00C9768A" w:rsidP="00C9768A">
            <w:pPr>
              <w:ind w:right="144"/>
              <w:rPr>
                <w:bCs/>
                <w:iCs/>
              </w:rPr>
            </w:pPr>
            <w:r>
              <w:rPr>
                <w:bCs/>
                <w:iCs/>
              </w:rPr>
              <w:t xml:space="preserve">   Marcus Spectrum Solutions, LLC</w:t>
            </w:r>
          </w:p>
          <w:p w14:paraId="4DA65FBD" w14:textId="77777777" w:rsidR="00C9768A" w:rsidRDefault="00C9768A" w:rsidP="00C9768A">
            <w:pPr>
              <w:ind w:left="144" w:right="144"/>
              <w:rPr>
                <w:bCs/>
                <w:iCs/>
              </w:rPr>
            </w:pPr>
          </w:p>
          <w:p w14:paraId="02B3B38D" w14:textId="77777777" w:rsidR="00C9768A" w:rsidRDefault="00C9768A" w:rsidP="00C9768A">
            <w:pPr>
              <w:ind w:left="144" w:right="144"/>
              <w:rPr>
                <w:bCs/>
                <w:iCs/>
              </w:rPr>
            </w:pPr>
            <w:r>
              <w:rPr>
                <w:bCs/>
                <w:iCs/>
              </w:rPr>
              <w:t>Chris Keller</w:t>
            </w:r>
          </w:p>
          <w:p w14:paraId="42FBCC30" w14:textId="77777777" w:rsidR="00C9768A" w:rsidRDefault="00C9768A" w:rsidP="00C9768A">
            <w:pPr>
              <w:ind w:left="144" w:right="144"/>
              <w:rPr>
                <w:bCs/>
                <w:iCs/>
              </w:rPr>
            </w:pPr>
            <w:r>
              <w:rPr>
                <w:bCs/>
                <w:iCs/>
              </w:rPr>
              <w:t>GuRu Wireless</w:t>
            </w:r>
          </w:p>
          <w:p w14:paraId="50D52E79" w14:textId="77777777" w:rsidR="00C9768A" w:rsidRDefault="00C9768A" w:rsidP="00C9768A">
            <w:pPr>
              <w:ind w:left="144" w:right="144"/>
              <w:rPr>
                <w:bCs/>
                <w:iCs/>
              </w:rPr>
            </w:pPr>
          </w:p>
          <w:p w14:paraId="3877C4E7" w14:textId="0B3E23B0" w:rsidR="00C9768A" w:rsidRDefault="00C9768A" w:rsidP="00C9768A">
            <w:pPr>
              <w:ind w:left="144" w:right="144"/>
              <w:rPr>
                <w:bCs/>
                <w:iCs/>
              </w:rPr>
            </w:pPr>
            <w:r>
              <w:rPr>
                <w:bCs/>
                <w:iCs/>
              </w:rPr>
              <w:t>Behrooz Abiri</w:t>
            </w:r>
          </w:p>
          <w:p w14:paraId="04DBEAD4" w14:textId="77777777" w:rsidR="00C9768A" w:rsidRDefault="00C9768A" w:rsidP="00C9768A">
            <w:pPr>
              <w:ind w:left="144" w:right="144"/>
              <w:rPr>
                <w:bCs/>
                <w:iCs/>
              </w:rPr>
            </w:pPr>
            <w:r>
              <w:rPr>
                <w:bCs/>
                <w:iCs/>
              </w:rPr>
              <w:t>GuRu Wireless</w:t>
            </w:r>
          </w:p>
          <w:p w14:paraId="1D64AB0E" w14:textId="77777777" w:rsidR="00C9768A" w:rsidRPr="00A02BF0" w:rsidRDefault="00C9768A" w:rsidP="00C9768A">
            <w:pPr>
              <w:ind w:left="144" w:right="144"/>
              <w:rPr>
                <w:bCs/>
                <w:iCs/>
              </w:rPr>
            </w:pPr>
            <w:r w:rsidRPr="00A02BF0">
              <w:rPr>
                <w:bCs/>
                <w:iCs/>
              </w:rPr>
              <w:br/>
            </w:r>
          </w:p>
        </w:tc>
        <w:tc>
          <w:tcPr>
            <w:tcW w:w="5409" w:type="dxa"/>
            <w:tcBorders>
              <w:right w:val="double" w:sz="6" w:space="0" w:color="auto"/>
            </w:tcBorders>
          </w:tcPr>
          <w:p w14:paraId="3A02FC6C" w14:textId="77777777" w:rsidR="00C9768A" w:rsidRDefault="00C9768A" w:rsidP="00C9768A">
            <w:pPr>
              <w:ind w:right="144"/>
              <w:rPr>
                <w:b/>
                <w:bCs/>
              </w:rPr>
            </w:pPr>
          </w:p>
          <w:p w14:paraId="1F9A87E3" w14:textId="77777777" w:rsidR="00C9768A" w:rsidRDefault="00C9768A" w:rsidP="00C9768A">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065BE257" w14:textId="0CB9E2A4" w:rsidR="00C9768A" w:rsidRDefault="00C9768A" w:rsidP="00C9768A">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 xml:space="preserve">: </w:t>
            </w:r>
            <w:r>
              <w:t>(</w:t>
            </w:r>
            <w:r w:rsidRPr="009B3075">
              <w:rPr>
                <w:bCs/>
              </w:rPr>
              <w:t>626) 673-8185</w:t>
            </w:r>
            <w:r w:rsidRPr="009B3075">
              <w:rPr>
                <w:bCs/>
              </w:rPr>
              <w:t>‬</w:t>
            </w:r>
          </w:p>
          <w:p w14:paraId="6C6D6084" w14:textId="77777777" w:rsidR="00C9768A" w:rsidRDefault="00C9768A" w:rsidP="00C9768A">
            <w:pPr>
              <w:ind w:right="144"/>
              <w:rPr>
                <w:bCs/>
              </w:rPr>
            </w:pPr>
          </w:p>
          <w:p w14:paraId="3169C849" w14:textId="52387030" w:rsidR="00C9768A" w:rsidRDefault="00C9768A" w:rsidP="00C9768A">
            <w:pPr>
              <w:ind w:right="144"/>
              <w:rPr>
                <w:bCs/>
              </w:rPr>
            </w:pPr>
            <w:r>
              <w:rPr>
                <w:b/>
                <w:bCs/>
              </w:rPr>
              <w:t>Email</w:t>
            </w:r>
            <w:r>
              <w:rPr>
                <w:bCs/>
              </w:rPr>
              <w:t xml:space="preserve">: </w:t>
            </w:r>
            <w:r>
              <w:t xml:space="preserve"> </w:t>
            </w:r>
            <w:r>
              <w:rPr>
                <w:bCs/>
              </w:rPr>
              <w:t>abiri</w:t>
            </w:r>
            <w:r w:rsidRPr="009B3075">
              <w:rPr>
                <w:bCs/>
              </w:rPr>
              <w:t>@guru.inc</w:t>
            </w:r>
            <w:r>
              <w:rPr>
                <w:bCs/>
              </w:rPr>
              <w:br/>
            </w:r>
            <w:r>
              <w:rPr>
                <w:b/>
                <w:bCs/>
              </w:rPr>
              <w:t>Phone</w:t>
            </w:r>
            <w:r>
              <w:rPr>
                <w:bCs/>
              </w:rPr>
              <w:t xml:space="preserve">: </w:t>
            </w:r>
            <w:r>
              <w:t>(</w:t>
            </w:r>
            <w:r w:rsidR="004713B7" w:rsidRPr="004713B7">
              <w:t>310) 800-2347</w:t>
            </w:r>
            <w:r w:rsidR="004713B7" w:rsidRPr="004713B7">
              <w:t>‬</w:t>
            </w:r>
            <w:r w:rsidRPr="009B3075">
              <w:rPr>
                <w:bCs/>
              </w:rPr>
              <w:t>‬</w:t>
            </w:r>
          </w:p>
          <w:p w14:paraId="0E06D30A" w14:textId="77777777" w:rsidR="00C9768A" w:rsidRDefault="00C9768A" w:rsidP="00C9768A">
            <w:pPr>
              <w:ind w:right="144"/>
              <w:rPr>
                <w:bCs/>
              </w:rPr>
            </w:pPr>
          </w:p>
          <w:p w14:paraId="36DAD949" w14:textId="77777777" w:rsidR="00C9768A" w:rsidRPr="00F022CE" w:rsidRDefault="00C9768A" w:rsidP="00C9768A">
            <w:pPr>
              <w:ind w:right="144"/>
              <w:rPr>
                <w:bCs/>
              </w:rPr>
            </w:pPr>
          </w:p>
        </w:tc>
      </w:tr>
      <w:tr w:rsidR="00C9768A" w:rsidRPr="00A02BF0" w14:paraId="53A5EBEA" w14:textId="77777777" w:rsidTr="007D7BB5">
        <w:trPr>
          <w:trHeight w:val="541"/>
        </w:trPr>
        <w:tc>
          <w:tcPr>
            <w:tcW w:w="9393" w:type="dxa"/>
            <w:gridSpan w:val="2"/>
            <w:tcBorders>
              <w:left w:val="double" w:sz="6" w:space="0" w:color="auto"/>
              <w:right w:val="double" w:sz="6" w:space="0" w:color="auto"/>
            </w:tcBorders>
          </w:tcPr>
          <w:p w14:paraId="048DEC11" w14:textId="42D55503" w:rsidR="00C9768A" w:rsidRPr="00A02BF0" w:rsidRDefault="00C9768A" w:rsidP="00C9768A">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 and request elevation of document</w:t>
            </w:r>
          </w:p>
        </w:tc>
      </w:tr>
      <w:tr w:rsidR="00C9768A" w:rsidRPr="00A02BF0" w14:paraId="1CC790F5"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1F586280" w14:textId="2E80C29E" w:rsidR="00C9768A" w:rsidRPr="00A02BF0" w:rsidRDefault="00C9768A" w:rsidP="00C9768A">
            <w:pPr>
              <w:tabs>
                <w:tab w:val="left" w:pos="794"/>
                <w:tab w:val="left" w:pos="1191"/>
                <w:tab w:val="left" w:pos="1588"/>
                <w:tab w:val="left" w:pos="1985"/>
              </w:tabs>
              <w:suppressAutoHyphens/>
              <w:rPr>
                <w:bCs/>
              </w:rPr>
            </w:pPr>
            <w:r w:rsidRPr="00A02BF0">
              <w:rPr>
                <w:b/>
              </w:rPr>
              <w:t>Abstract:</w:t>
            </w:r>
            <w:r w:rsidRPr="00A02BF0">
              <w:rPr>
                <w:bCs/>
              </w:rPr>
              <w:t xml:space="preserve">  </w:t>
            </w:r>
            <w:r w:rsidR="008373E1">
              <w:rPr>
                <w:bCs/>
              </w:rPr>
              <w:t xml:space="preserve">Addresses inclusion of 24 GHz ISM band in this recommendation  and its elevation following elevation of parallel </w:t>
            </w:r>
            <w:r w:rsidR="008373E1">
              <w:t xml:space="preserve"> </w:t>
            </w:r>
            <w:r w:rsidR="008373E1" w:rsidRPr="008373E1">
              <w:rPr>
                <w:bCs/>
              </w:rPr>
              <w:t>Report ITU-R SM.2505</w:t>
            </w:r>
            <w:r w:rsidR="008373E1">
              <w:rPr>
                <w:bCs/>
              </w:rPr>
              <w:t xml:space="preserve"> Impacts document</w:t>
            </w:r>
          </w:p>
        </w:tc>
      </w:tr>
    </w:tbl>
    <w:p w14:paraId="2F10D348" w14:textId="77777777" w:rsidR="000D43EF" w:rsidRDefault="000D43EF" w:rsidP="000D43EF"/>
    <w:p w14:paraId="28AB1AE9" w14:textId="77777777" w:rsidR="00FE764C" w:rsidRDefault="00FE764C" w:rsidP="000D43EF"/>
    <w:p w14:paraId="38D327F4" w14:textId="77777777" w:rsidR="00FE764C" w:rsidRDefault="00FE764C" w:rsidP="000D43EF"/>
    <w:p w14:paraId="6A8356F3" w14:textId="77777777" w:rsidR="00FE764C" w:rsidRDefault="00FE764C" w:rsidP="000D43EF"/>
    <w:p w14:paraId="1300ED25" w14:textId="77777777" w:rsidR="00FE764C" w:rsidRDefault="00FE764C" w:rsidP="000D43EF"/>
    <w:p w14:paraId="13810681" w14:textId="77777777" w:rsidR="00FE764C" w:rsidRDefault="00FE764C" w:rsidP="000D43EF"/>
    <w:p w14:paraId="42D39756" w14:textId="77777777" w:rsidR="00FE764C" w:rsidRDefault="00FE764C" w:rsidP="000D43E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E764C" w:rsidRPr="00774C4B" w14:paraId="63505954" w14:textId="77777777" w:rsidTr="00C76E33">
        <w:trPr>
          <w:cantSplit/>
        </w:trPr>
        <w:tc>
          <w:tcPr>
            <w:tcW w:w="6487" w:type="dxa"/>
            <w:vAlign w:val="center"/>
          </w:tcPr>
          <w:p w14:paraId="28709022" w14:textId="77777777" w:rsidR="00FE764C" w:rsidRPr="00774C4B" w:rsidRDefault="00FE764C" w:rsidP="00C76E33">
            <w:pPr>
              <w:shd w:val="solid" w:color="FFFFFF" w:fill="FFFFFF"/>
              <w:rPr>
                <w:rFonts w:ascii="Verdana" w:hAnsi="Verdana" w:cs="Times New Roman Bold"/>
                <w:b/>
                <w:bCs/>
                <w:sz w:val="26"/>
                <w:szCs w:val="26"/>
              </w:rPr>
            </w:pPr>
            <w:r w:rsidRPr="00774C4B">
              <w:rPr>
                <w:rFonts w:ascii="Verdana" w:hAnsi="Verdana" w:cs="Times New Roman Bold"/>
                <w:b/>
                <w:bCs/>
                <w:sz w:val="26"/>
                <w:szCs w:val="26"/>
              </w:rPr>
              <w:t>Radiocommunication Study Groups</w:t>
            </w:r>
          </w:p>
        </w:tc>
        <w:tc>
          <w:tcPr>
            <w:tcW w:w="3402" w:type="dxa"/>
          </w:tcPr>
          <w:p w14:paraId="01563588" w14:textId="77777777" w:rsidR="00FE764C" w:rsidRPr="00774C4B" w:rsidRDefault="00FE764C" w:rsidP="00C76E33">
            <w:pPr>
              <w:shd w:val="solid" w:color="FFFFFF" w:fill="FFFFFF"/>
              <w:spacing w:line="240" w:lineRule="atLeast"/>
            </w:pPr>
            <w:bookmarkStart w:id="6" w:name="ditulogo"/>
            <w:bookmarkEnd w:id="6"/>
            <w:r w:rsidRPr="00774C4B">
              <w:rPr>
                <w:noProof/>
                <w:lang w:eastAsia="en-GB"/>
              </w:rPr>
              <w:drawing>
                <wp:inline distT="0" distB="0" distL="0" distR="0" wp14:anchorId="2DFBCA81" wp14:editId="31EB0196">
                  <wp:extent cx="765175" cy="765175"/>
                  <wp:effectExtent l="0" t="0" r="0" b="0"/>
                  <wp:docPr id="1" name="Picture 4"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E764C" w:rsidRPr="00774C4B" w14:paraId="048BAE8F" w14:textId="77777777" w:rsidTr="00C76E33">
        <w:trPr>
          <w:cantSplit/>
        </w:trPr>
        <w:tc>
          <w:tcPr>
            <w:tcW w:w="6487" w:type="dxa"/>
            <w:tcBorders>
              <w:bottom w:val="single" w:sz="12" w:space="0" w:color="auto"/>
            </w:tcBorders>
          </w:tcPr>
          <w:p w14:paraId="1C7FCAD4" w14:textId="77777777" w:rsidR="00FE764C" w:rsidRPr="00774C4B" w:rsidRDefault="00FE764C" w:rsidP="00C76E33">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D94E7C0" w14:textId="77777777" w:rsidR="00FE764C" w:rsidRPr="00774C4B" w:rsidRDefault="00FE764C" w:rsidP="00C76E33">
            <w:pPr>
              <w:shd w:val="solid" w:color="FFFFFF" w:fill="FFFFFF"/>
              <w:spacing w:after="48" w:line="240" w:lineRule="atLeast"/>
              <w:rPr>
                <w:sz w:val="22"/>
                <w:szCs w:val="22"/>
              </w:rPr>
            </w:pPr>
          </w:p>
        </w:tc>
      </w:tr>
      <w:tr w:rsidR="00FE764C" w:rsidRPr="00774C4B" w14:paraId="5CFEB3C4" w14:textId="77777777" w:rsidTr="00C76E33">
        <w:trPr>
          <w:cantSplit/>
        </w:trPr>
        <w:tc>
          <w:tcPr>
            <w:tcW w:w="6487" w:type="dxa"/>
            <w:tcBorders>
              <w:top w:val="single" w:sz="12" w:space="0" w:color="auto"/>
            </w:tcBorders>
          </w:tcPr>
          <w:p w14:paraId="7DB45686" w14:textId="77777777" w:rsidR="00FE764C" w:rsidRPr="00774C4B" w:rsidRDefault="00FE764C" w:rsidP="00C76E33">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A6843D3" w14:textId="77777777" w:rsidR="00FE764C" w:rsidRPr="00774C4B" w:rsidRDefault="00FE764C" w:rsidP="00C76E33">
            <w:pPr>
              <w:shd w:val="solid" w:color="FFFFFF" w:fill="FFFFFF"/>
              <w:spacing w:after="48" w:line="240" w:lineRule="atLeast"/>
            </w:pPr>
          </w:p>
        </w:tc>
      </w:tr>
      <w:tr w:rsidR="00FE764C" w:rsidRPr="00774C4B" w14:paraId="7779E144" w14:textId="77777777" w:rsidTr="00C76E33">
        <w:trPr>
          <w:cantSplit/>
        </w:trPr>
        <w:tc>
          <w:tcPr>
            <w:tcW w:w="6487" w:type="dxa"/>
            <w:vMerge w:val="restart"/>
          </w:tcPr>
          <w:p w14:paraId="3243564C" w14:textId="3E678367" w:rsidR="00FE764C" w:rsidRPr="00774C4B" w:rsidRDefault="00FE764C" w:rsidP="00C76E33">
            <w:pPr>
              <w:shd w:val="solid" w:color="FFFFFF" w:fill="FFFFFF"/>
              <w:spacing w:after="240"/>
              <w:ind w:left="1134" w:hanging="1134"/>
              <w:rPr>
                <w:rFonts w:ascii="Verdana" w:hAnsi="Verdana"/>
                <w:sz w:val="20"/>
              </w:rPr>
            </w:pPr>
            <w:bookmarkStart w:id="7" w:name="recibido"/>
            <w:bookmarkStart w:id="8" w:name="dnum" w:colFirst="1" w:colLast="1"/>
            <w:bookmarkEnd w:id="7"/>
            <w:r w:rsidRPr="00774C4B">
              <w:rPr>
                <w:rFonts w:ascii="Verdana" w:hAnsi="Verdana"/>
                <w:sz w:val="20"/>
              </w:rPr>
              <w:t>Received:</w:t>
            </w:r>
            <w:r w:rsidRPr="00774C4B">
              <w:rPr>
                <w:rFonts w:ascii="Verdana" w:hAnsi="Verdana"/>
                <w:sz w:val="20"/>
              </w:rPr>
              <w:tab/>
            </w:r>
          </w:p>
          <w:p w14:paraId="5C527142" w14:textId="77777777" w:rsidR="00FE764C" w:rsidRPr="00774C4B" w:rsidRDefault="00FE764C" w:rsidP="00C76E33">
            <w:pPr>
              <w:shd w:val="solid" w:color="FFFFFF" w:fill="FFFFFF"/>
              <w:spacing w:after="240"/>
              <w:ind w:left="1134" w:hanging="1134"/>
              <w:rPr>
                <w:rFonts w:ascii="Verdana" w:hAnsi="Verdana"/>
                <w:sz w:val="20"/>
              </w:rPr>
            </w:pPr>
            <w:r w:rsidRPr="00774C4B">
              <w:rPr>
                <w:rFonts w:ascii="Verdana" w:hAnsi="Verdana"/>
                <w:sz w:val="20"/>
              </w:rPr>
              <w:t>Source:</w:t>
            </w:r>
            <w:r w:rsidRPr="00774C4B">
              <w:rPr>
                <w:rFonts w:ascii="Verdana" w:hAnsi="Verdana"/>
                <w:sz w:val="20"/>
              </w:rPr>
              <w:tab/>
            </w:r>
            <w:hyperlink r:id="rId12" w:history="1">
              <w:r w:rsidRPr="00774C4B">
                <w:rPr>
                  <w:rStyle w:val="Hyperlink"/>
                  <w:rFonts w:ascii="Verdana" w:eastAsia="Verdana" w:hAnsi="Verdana" w:cs="Verdana"/>
                  <w:sz w:val="20"/>
                </w:rPr>
                <w:t>Annex 9</w:t>
              </w:r>
            </w:hyperlink>
            <w:r w:rsidRPr="00774C4B">
              <w:rPr>
                <w:rFonts w:ascii="Verdana" w:eastAsia="Verdana" w:hAnsi="Verdana" w:cs="Verdana"/>
                <w:sz w:val="20"/>
              </w:rPr>
              <w:t xml:space="preserve"> to Document </w:t>
            </w:r>
            <w:hyperlink r:id="rId13" w:history="1">
              <w:r w:rsidRPr="00774C4B">
                <w:rPr>
                  <w:rStyle w:val="Hyperlink"/>
                  <w:rFonts w:ascii="Verdana" w:eastAsia="Verdana" w:hAnsi="Verdana" w:cs="Verdana"/>
                  <w:sz w:val="20"/>
                </w:rPr>
                <w:t>1A/277</w:t>
              </w:r>
            </w:hyperlink>
          </w:p>
          <w:p w14:paraId="61CFCE09" w14:textId="77777777" w:rsidR="00FE764C" w:rsidRPr="00774C4B" w:rsidRDefault="00FE764C" w:rsidP="00C76E33">
            <w:pPr>
              <w:shd w:val="solid" w:color="FFFFFF" w:fill="FFFFFF"/>
              <w:spacing w:after="240"/>
              <w:ind w:left="1134" w:hanging="1134"/>
              <w:rPr>
                <w:rFonts w:ascii="Verdana" w:hAnsi="Verdana"/>
                <w:sz w:val="20"/>
              </w:rPr>
            </w:pPr>
            <w:r w:rsidRPr="00774C4B">
              <w:rPr>
                <w:rFonts w:ascii="Verdana" w:hAnsi="Verdana"/>
                <w:sz w:val="20"/>
              </w:rPr>
              <w:t>Subject:</w:t>
            </w:r>
            <w:r w:rsidRPr="00774C4B">
              <w:rPr>
                <w:rFonts w:ascii="Verdana" w:hAnsi="Verdana"/>
                <w:sz w:val="20"/>
              </w:rPr>
              <w:tab/>
            </w:r>
            <w:r w:rsidRPr="00774C4B">
              <w:rPr>
                <w:rFonts w:ascii="Verdana" w:eastAsia="Verdana" w:hAnsi="Verdana" w:cs="Verdana"/>
                <w:sz w:val="20"/>
              </w:rPr>
              <w:t xml:space="preserve">Report </w:t>
            </w:r>
            <w:hyperlink r:id="rId14" w:history="1">
              <w:r w:rsidRPr="00774C4B">
                <w:rPr>
                  <w:rStyle w:val="Hyperlink"/>
                  <w:rFonts w:ascii="Verdana" w:eastAsia="Verdana" w:hAnsi="Verdana" w:cs="Verdana"/>
                  <w:sz w:val="20"/>
                </w:rPr>
                <w:t>ITU-R SM.2505-0</w:t>
              </w:r>
            </w:hyperlink>
          </w:p>
        </w:tc>
        <w:tc>
          <w:tcPr>
            <w:tcW w:w="3402" w:type="dxa"/>
          </w:tcPr>
          <w:p w14:paraId="7C202009" w14:textId="77777777" w:rsidR="00FE764C" w:rsidRPr="00774C4B" w:rsidRDefault="00FE764C" w:rsidP="00C76E33">
            <w:pPr>
              <w:shd w:val="solid" w:color="FFFFFF" w:fill="FFFFFF"/>
              <w:spacing w:line="240" w:lineRule="atLeast"/>
              <w:rPr>
                <w:rFonts w:ascii="Verdana" w:hAnsi="Verdana"/>
                <w:sz w:val="20"/>
                <w:lang w:eastAsia="zh-CN"/>
              </w:rPr>
            </w:pPr>
            <w:r w:rsidRPr="00774C4B">
              <w:rPr>
                <w:rFonts w:ascii="Verdana" w:hAnsi="Verdana"/>
                <w:b/>
                <w:sz w:val="20"/>
                <w:lang w:eastAsia="zh-CN"/>
              </w:rPr>
              <w:t>Document 1A/26-E</w:t>
            </w:r>
          </w:p>
        </w:tc>
      </w:tr>
      <w:tr w:rsidR="00FE764C" w:rsidRPr="00774C4B" w14:paraId="17EA5158" w14:textId="77777777" w:rsidTr="00C76E33">
        <w:trPr>
          <w:cantSplit/>
        </w:trPr>
        <w:tc>
          <w:tcPr>
            <w:tcW w:w="6487" w:type="dxa"/>
            <w:vMerge/>
          </w:tcPr>
          <w:p w14:paraId="19C3F267" w14:textId="77777777" w:rsidR="00FE764C" w:rsidRPr="00774C4B" w:rsidRDefault="00FE764C" w:rsidP="00C76E33">
            <w:pPr>
              <w:spacing w:before="60"/>
              <w:jc w:val="center"/>
              <w:rPr>
                <w:b/>
                <w:smallCaps/>
                <w:sz w:val="32"/>
                <w:lang w:eastAsia="zh-CN"/>
              </w:rPr>
            </w:pPr>
            <w:bookmarkStart w:id="9" w:name="ddate" w:colFirst="1" w:colLast="1"/>
            <w:bookmarkEnd w:id="8"/>
          </w:p>
        </w:tc>
        <w:tc>
          <w:tcPr>
            <w:tcW w:w="3402" w:type="dxa"/>
          </w:tcPr>
          <w:p w14:paraId="0D372746" w14:textId="77777777" w:rsidR="00FE764C" w:rsidRPr="00774C4B" w:rsidRDefault="00FE764C" w:rsidP="00C76E33">
            <w:pPr>
              <w:shd w:val="solid" w:color="FFFFFF" w:fill="FFFFFF"/>
              <w:spacing w:line="240" w:lineRule="atLeast"/>
              <w:rPr>
                <w:rFonts w:ascii="Verdana" w:hAnsi="Verdana"/>
                <w:sz w:val="20"/>
                <w:lang w:eastAsia="zh-CN"/>
              </w:rPr>
            </w:pPr>
            <w:r w:rsidRPr="00774C4B">
              <w:rPr>
                <w:rFonts w:ascii="Verdana" w:hAnsi="Verdana"/>
                <w:b/>
                <w:sz w:val="20"/>
                <w:lang w:eastAsia="zh-CN"/>
              </w:rPr>
              <w:t>31 May 2024</w:t>
            </w:r>
          </w:p>
        </w:tc>
      </w:tr>
      <w:tr w:rsidR="00FE764C" w:rsidRPr="00774C4B" w14:paraId="34BE1A8B" w14:textId="77777777" w:rsidTr="00C76E33">
        <w:trPr>
          <w:cantSplit/>
        </w:trPr>
        <w:tc>
          <w:tcPr>
            <w:tcW w:w="6487" w:type="dxa"/>
            <w:vMerge/>
          </w:tcPr>
          <w:p w14:paraId="133F5731" w14:textId="77777777" w:rsidR="00FE764C" w:rsidRPr="00774C4B" w:rsidRDefault="00FE764C" w:rsidP="00C76E33">
            <w:pPr>
              <w:spacing w:before="60"/>
              <w:jc w:val="center"/>
              <w:rPr>
                <w:b/>
                <w:smallCaps/>
                <w:sz w:val="32"/>
                <w:lang w:eastAsia="zh-CN"/>
              </w:rPr>
            </w:pPr>
            <w:bookmarkStart w:id="10" w:name="dorlang" w:colFirst="1" w:colLast="1"/>
            <w:bookmarkEnd w:id="9"/>
          </w:p>
        </w:tc>
        <w:tc>
          <w:tcPr>
            <w:tcW w:w="3402" w:type="dxa"/>
          </w:tcPr>
          <w:p w14:paraId="0000AB73" w14:textId="77777777" w:rsidR="00FE764C" w:rsidRPr="00774C4B" w:rsidRDefault="00FE764C" w:rsidP="00C76E33">
            <w:pPr>
              <w:shd w:val="solid" w:color="FFFFFF" w:fill="FFFFFF"/>
              <w:spacing w:line="240" w:lineRule="atLeast"/>
              <w:rPr>
                <w:rFonts w:ascii="Verdana" w:eastAsia="SimSun" w:hAnsi="Verdana"/>
                <w:sz w:val="20"/>
                <w:lang w:eastAsia="zh-CN"/>
              </w:rPr>
            </w:pPr>
            <w:r w:rsidRPr="00774C4B">
              <w:rPr>
                <w:rFonts w:ascii="Verdana" w:eastAsia="SimSun" w:hAnsi="Verdana"/>
                <w:b/>
                <w:sz w:val="20"/>
                <w:lang w:eastAsia="zh-CN"/>
              </w:rPr>
              <w:t>English only</w:t>
            </w:r>
          </w:p>
        </w:tc>
      </w:tr>
      <w:tr w:rsidR="00FE764C" w:rsidRPr="00774C4B" w14:paraId="1C2E9EC4" w14:textId="77777777" w:rsidTr="00C76E33">
        <w:trPr>
          <w:cantSplit/>
        </w:trPr>
        <w:tc>
          <w:tcPr>
            <w:tcW w:w="9889" w:type="dxa"/>
            <w:gridSpan w:val="2"/>
          </w:tcPr>
          <w:p w14:paraId="7C0D1013" w14:textId="77777777" w:rsidR="00FE764C" w:rsidRPr="00774C4B" w:rsidRDefault="00FE764C" w:rsidP="00C76E33">
            <w:pPr>
              <w:pStyle w:val="Source"/>
              <w:rPr>
                <w:lang w:eastAsia="zh-CN"/>
              </w:rPr>
            </w:pPr>
            <w:bookmarkStart w:id="11" w:name="dsource" w:colFirst="0" w:colLast="0"/>
            <w:bookmarkEnd w:id="10"/>
            <w:r w:rsidRPr="00774C4B">
              <w:rPr>
                <w:lang w:eastAsia="zh-CN"/>
              </w:rPr>
              <w:t>United States of America</w:t>
            </w:r>
          </w:p>
        </w:tc>
      </w:tr>
      <w:tr w:rsidR="00FE764C" w:rsidRPr="00774C4B" w14:paraId="29830D09" w14:textId="77777777" w:rsidTr="00C76E33">
        <w:trPr>
          <w:cantSplit/>
        </w:trPr>
        <w:tc>
          <w:tcPr>
            <w:tcW w:w="9889" w:type="dxa"/>
            <w:gridSpan w:val="2"/>
          </w:tcPr>
          <w:p w14:paraId="438D9467" w14:textId="77777777" w:rsidR="00FE764C" w:rsidRPr="00774C4B" w:rsidRDefault="00FE764C" w:rsidP="00C76E33">
            <w:pPr>
              <w:pStyle w:val="Title1"/>
              <w:rPr>
                <w:lang w:eastAsia="zh-CN"/>
              </w:rPr>
            </w:pPr>
            <w:bookmarkStart w:id="12" w:name="drec" w:colFirst="0" w:colLast="0"/>
            <w:bookmarkEnd w:id="11"/>
            <w:r w:rsidRPr="00774C4B">
              <w:rPr>
                <w:lang w:eastAsia="zh-CN"/>
              </w:rPr>
              <w:t xml:space="preserve">Working document towards a preliminary </w:t>
            </w:r>
            <w:r w:rsidRPr="00774C4B">
              <w:t>draft</w:t>
            </w:r>
            <w:r w:rsidRPr="00774C4B">
              <w:rPr>
                <w:lang w:eastAsia="zh-CN"/>
              </w:rPr>
              <w:t xml:space="preserve"> </w:t>
            </w:r>
            <w:r w:rsidRPr="00774C4B">
              <w:rPr>
                <w:lang w:eastAsia="zh-CN"/>
              </w:rPr>
              <w:br/>
              <w:t xml:space="preserve">revision of Report </w:t>
            </w:r>
            <w:r w:rsidRPr="00774C4B">
              <w:rPr>
                <w:rFonts w:eastAsiaTheme="minorEastAsia"/>
                <w:lang w:eastAsia="zh-CN"/>
              </w:rPr>
              <w:t>ITU-R SM.2505-0</w:t>
            </w:r>
          </w:p>
        </w:tc>
      </w:tr>
      <w:tr w:rsidR="00FE764C" w:rsidRPr="00774C4B" w14:paraId="11EE7206" w14:textId="77777777" w:rsidTr="00C76E33">
        <w:trPr>
          <w:cantSplit/>
        </w:trPr>
        <w:tc>
          <w:tcPr>
            <w:tcW w:w="9889" w:type="dxa"/>
            <w:gridSpan w:val="2"/>
          </w:tcPr>
          <w:p w14:paraId="2397CF0A" w14:textId="77777777" w:rsidR="00FE764C" w:rsidRPr="00774C4B" w:rsidRDefault="00FE764C" w:rsidP="00C76E33">
            <w:pPr>
              <w:pStyle w:val="Title1"/>
              <w:rPr>
                <w:lang w:eastAsia="zh-CN"/>
              </w:rPr>
            </w:pPr>
            <w:bookmarkStart w:id="13" w:name="dtitle1" w:colFirst="0" w:colLast="0"/>
            <w:bookmarkEnd w:id="12"/>
          </w:p>
        </w:tc>
      </w:tr>
    </w:tbl>
    <w:p w14:paraId="2405297A" w14:textId="354EF162" w:rsidR="00FE764C" w:rsidRPr="00774C4B" w:rsidRDefault="00F17E0A" w:rsidP="00FE764C">
      <w:pPr>
        <w:rPr>
          <w:lang w:eastAsia="zh-CN"/>
        </w:rPr>
      </w:pPr>
      <w:bookmarkStart w:id="14" w:name="dbreak"/>
      <w:bookmarkEnd w:id="13"/>
      <w:bookmarkEnd w:id="14"/>
      <w:r>
        <w:rPr>
          <w:noProof/>
        </w:rPr>
        <mc:AlternateContent>
          <mc:Choice Requires="wps">
            <w:drawing>
              <wp:anchor distT="0" distB="0" distL="114300" distR="114300" simplePos="0" relativeHeight="251659264" behindDoc="0" locked="0" layoutInCell="1" allowOverlap="1" wp14:anchorId="308F170B" wp14:editId="7C73BDAF">
                <wp:simplePos x="0" y="0"/>
                <wp:positionH relativeFrom="column">
                  <wp:posOffset>0</wp:posOffset>
                </wp:positionH>
                <wp:positionV relativeFrom="paragraph">
                  <wp:posOffset>0</wp:posOffset>
                </wp:positionV>
                <wp:extent cx="1828800" cy="1828800"/>
                <wp:effectExtent l="0" t="0" r="0" b="0"/>
                <wp:wrapSquare wrapText="bothSides"/>
                <wp:docPr id="204313693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0186BBA" w14:textId="77777777" w:rsidR="00F17E0A" w:rsidRPr="00095F66" w:rsidRDefault="00F17E0A" w:rsidP="00095F66">
                            <w:pPr>
                              <w:pStyle w:val="Headingb"/>
                            </w:pPr>
                            <w:r w:rsidRPr="00774C4B">
                              <w:t>Background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08F170B"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" filled="f" strokeweight=".5pt">
                <v:textbox style="mso-fit-shape-to-text:t">
                  <w:txbxContent>
                    <w:p w14:paraId="40186BBA" w14:textId="77777777" w:rsidR="00F17E0A" w:rsidRPr="00095F66" w:rsidRDefault="00F17E0A" w:rsidP="00095F66">
                      <w:pPr>
                        <w:pStyle w:val="Headingb"/>
                      </w:pPr>
                      <w:r w:rsidRPr="00774C4B">
                        <w:t>Background</w:t>
                      </w:r>
                    </w:p>
                  </w:txbxContent>
                </v:textbox>
                <w10:wrap type="square"/>
              </v:shape>
            </w:pict>
          </mc:Fallback>
        </mc:AlternateContent>
      </w:r>
      <w:r w:rsidR="00FE764C" w:rsidRPr="00774C4B">
        <w:rPr>
          <w:lang w:eastAsia="zh-CN"/>
        </w:rPr>
        <w:t>Report ITU-R SM.2505-0 was approved in 2022 to provide administrations with guidelines the impact spectrum impact and human hazard issues for wireless power transmission via radio frequency beam. The United States is also developing a variant of this technology for use in the 24 GHz ISM band.</w:t>
      </w:r>
    </w:p>
    <w:p w14:paraId="7514EA62" w14:textId="77777777" w:rsidR="00FE764C" w:rsidRPr="00774C4B" w:rsidRDefault="00FE764C" w:rsidP="00FE764C">
      <w:pPr>
        <w:pStyle w:val="Headingb"/>
      </w:pPr>
      <w:r w:rsidRPr="00774C4B">
        <w:t>Proposal</w:t>
      </w:r>
    </w:p>
    <w:p w14:paraId="3E70B33A" w14:textId="77777777" w:rsidR="00FE764C" w:rsidRPr="00774C4B" w:rsidRDefault="00FE764C" w:rsidP="00FE764C">
      <w:pPr>
        <w:rPr>
          <w:rFonts w:eastAsia="MS Mincho"/>
        </w:rPr>
      </w:pPr>
      <w:r w:rsidRPr="00774C4B">
        <w:rPr>
          <w:lang w:eastAsia="zh-CN"/>
        </w:rPr>
        <w:t xml:space="preserve">The United States proposes that Report ITU-R SM.2505-0 be amended with the material in the attachment that documents the impacts of Beam WPT use in 24.1-24.15 GHz. </w:t>
      </w:r>
      <w:r w:rsidRPr="00774C4B">
        <w:rPr>
          <w:rFonts w:eastAsia="MS Mincho"/>
        </w:rPr>
        <w:t>The proposed changes only involve Study F (24.1-24.15 GHz).  Except for adding several near 24 GHz bands of other services for consideration in the “Studies on the impact to the incumbent systems” section, other parts of the document are unchanged.</w:t>
      </w:r>
    </w:p>
    <w:p w14:paraId="6D811989" w14:textId="1A31D650" w:rsidR="00FE764C" w:rsidRPr="00774C4B" w:rsidRDefault="00FE764C" w:rsidP="00FE764C">
      <w:pPr>
        <w:ind w:left="1134" w:hanging="1134"/>
        <w:rPr>
          <w:lang w:eastAsia="zh-CN"/>
        </w:rPr>
      </w:pPr>
      <w:r w:rsidRPr="00774C4B">
        <w:rPr>
          <w:b/>
          <w:bCs/>
          <w:lang w:eastAsia="zh-CN"/>
        </w:rPr>
        <w:t>Attachment</w:t>
      </w:r>
      <w:r w:rsidRPr="00774C4B">
        <w:rPr>
          <w:lang w:eastAsia="zh-CN"/>
        </w:rPr>
        <w:t>:</w:t>
      </w:r>
      <w:r w:rsidRPr="00774C4B">
        <w:rPr>
          <w:lang w:eastAsia="zh-CN"/>
        </w:rPr>
        <w:tab/>
        <w:t xml:space="preserve">Working document towards a preliminary draft revision of Report ITU-R </w:t>
      </w:r>
    </w:p>
    <w:p w14:paraId="0CBD987B" w14:textId="04F78026" w:rsidR="00FE764C" w:rsidRPr="00774C4B" w:rsidRDefault="00F17E0A" w:rsidP="00FE764C">
      <w:r>
        <w:rPr>
          <w:noProof/>
        </w:rPr>
        <mc:AlternateContent>
          <mc:Choice Requires="wps">
            <w:drawing>
              <wp:anchor distT="0" distB="0" distL="114300" distR="114300" simplePos="0" relativeHeight="251661312" behindDoc="0" locked="0" layoutInCell="1" allowOverlap="1" wp14:anchorId="1A01E078" wp14:editId="29817A80">
                <wp:simplePos x="0" y="0"/>
                <wp:positionH relativeFrom="column">
                  <wp:posOffset>-45719</wp:posOffset>
                </wp:positionH>
                <wp:positionV relativeFrom="paragraph">
                  <wp:posOffset>1186633</wp:posOffset>
                </wp:positionV>
                <wp:extent cx="6010910" cy="1376045"/>
                <wp:effectExtent l="76200" t="368300" r="72390" b="363855"/>
                <wp:wrapSquare wrapText="bothSides"/>
                <wp:docPr id="2054558832" name="Text Box 1"/>
                <wp:cNvGraphicFramePr/>
                <a:graphic xmlns:a="http://schemas.openxmlformats.org/drawingml/2006/main">
                  <a:graphicData uri="http://schemas.microsoft.com/office/word/2010/wordprocessingShape">
                    <wps:wsp>
                      <wps:cNvSpPr txBox="1"/>
                      <wps:spPr>
                        <a:xfrm rot="411618">
                          <a:off x="0" y="0"/>
                          <a:ext cx="6010910" cy="1376045"/>
                        </a:xfrm>
                        <a:prstGeom prst="rect">
                          <a:avLst/>
                        </a:prstGeom>
                        <a:noFill/>
                        <a:ln w="6350">
                          <a:solidFill>
                            <a:prstClr val="black"/>
                          </a:solidFill>
                        </a:ln>
                      </wps:spPr>
                      <wps:txbx>
                        <w:txbxContent>
                          <w:p w14:paraId="037B2FB2" w14:textId="77777777" w:rsidR="00F17E0A" w:rsidRDefault="00F17E0A" w:rsidP="00F17E0A">
                            <w:pPr>
                              <w:spacing w:before="100" w:beforeAutospacing="1"/>
                              <w:rPr>
                                <w:b/>
                                <w:bCs/>
                                <w:highlight w:val="yellow"/>
                                <w:lang w:eastAsia="zh-CN"/>
                              </w:rPr>
                            </w:pPr>
                            <w:r w:rsidRPr="00F17E0A">
                              <w:rPr>
                                <w:b/>
                                <w:bCs/>
                                <w:highlight w:val="yellow"/>
                                <w:lang w:eastAsia="zh-CN"/>
                              </w:rPr>
                              <w:t xml:space="preserve">This entire document is quite long and only a small part is proposed for modification in USWP1A, therefore to facilitate handling within USWP1A deliberations only the content related to 24 GHz WPT Beam is included here.      </w:t>
                            </w:r>
                          </w:p>
                          <w:p w14:paraId="4699EF3A" w14:textId="057C0FEA" w:rsidR="00F17E0A" w:rsidRPr="00F17E0A" w:rsidRDefault="00F17E0A" w:rsidP="00F17E0A">
                            <w:pPr>
                              <w:spacing w:before="100" w:beforeAutospacing="1"/>
                              <w:rPr>
                                <w:b/>
                                <w:bCs/>
                                <w:highlight w:val="yellow"/>
                                <w:lang w:eastAsia="zh-CN"/>
                              </w:rPr>
                            </w:pPr>
                            <w:r w:rsidRPr="00F17E0A">
                              <w:rPr>
                                <w:b/>
                                <w:bCs/>
                                <w:highlight w:val="yellow"/>
                                <w:lang w:eastAsia="zh-CN"/>
                              </w:rPr>
                              <w:t>If approved, the complete document will be sent to ITU including the parts on other bands which are unchanged</w:t>
                            </w:r>
                          </w:p>
                          <w:p w14:paraId="1B1A05F0" w14:textId="77777777" w:rsidR="00F17E0A" w:rsidRPr="00F17E0A" w:rsidRDefault="00F17E0A">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1E078" id="_x0000_s1027" type="#_x0000_t202" style="position:absolute;margin-left:-3.6pt;margin-top:93.45pt;width:473.3pt;height:108.35pt;rotation:44959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" filled="f" strokeweight=".5pt">
                <v:textbox>
                  <w:txbxContent>
                    <w:p w14:paraId="037B2FB2" w14:textId="77777777" w:rsidR="00F17E0A" w:rsidRDefault="00F17E0A" w:rsidP="00F17E0A">
                      <w:pPr>
                        <w:spacing w:before="100" w:beforeAutospacing="1"/>
                        <w:rPr>
                          <w:b/>
                          <w:bCs/>
                          <w:highlight w:val="yellow"/>
                          <w:lang w:eastAsia="zh-CN"/>
                        </w:rPr>
                      </w:pPr>
                      <w:r w:rsidRPr="00F17E0A">
                        <w:rPr>
                          <w:b/>
                          <w:bCs/>
                          <w:highlight w:val="yellow"/>
                          <w:lang w:eastAsia="zh-CN"/>
                        </w:rPr>
                        <w:t xml:space="preserve">This entire document is quite long and only a small part is proposed for modification in USWP1A, therefore to facilitate handling within USWP1A deliberations only the content related to 24 GHz WPT Beam is included here.      </w:t>
                      </w:r>
                    </w:p>
                    <w:p w14:paraId="4699EF3A" w14:textId="057C0FEA" w:rsidR="00F17E0A" w:rsidRPr="00F17E0A" w:rsidRDefault="00F17E0A" w:rsidP="00F17E0A">
                      <w:pPr>
                        <w:spacing w:before="100" w:beforeAutospacing="1"/>
                        <w:rPr>
                          <w:b/>
                          <w:bCs/>
                          <w:highlight w:val="yellow"/>
                          <w:lang w:eastAsia="zh-CN"/>
                        </w:rPr>
                      </w:pPr>
                      <w:r w:rsidRPr="00F17E0A">
                        <w:rPr>
                          <w:b/>
                          <w:bCs/>
                          <w:highlight w:val="yellow"/>
                          <w:lang w:eastAsia="zh-CN"/>
                        </w:rPr>
                        <w:t>If approved, the complete document will be sent to ITU including the parts on other bands which are unchanged</w:t>
                      </w:r>
                    </w:p>
                    <w:p w14:paraId="1B1A05F0" w14:textId="77777777" w:rsidR="00F17E0A" w:rsidRPr="00F17E0A" w:rsidRDefault="00F17E0A">
                      <w:pPr>
                        <w:rPr>
                          <w:b/>
                          <w:bCs/>
                        </w:rPr>
                      </w:pPr>
                    </w:p>
                  </w:txbxContent>
                </v:textbox>
                <w10:wrap type="square"/>
              </v:shape>
            </w:pict>
          </mc:Fallback>
        </mc:AlternateContent>
      </w:r>
      <w:r w:rsidR="00FE764C" w:rsidRPr="00774C4B">
        <w:br w:type="page"/>
      </w:r>
    </w:p>
    <w:p w14:paraId="608F55F6" w14:textId="77777777" w:rsidR="00FE764C" w:rsidRPr="00774C4B" w:rsidRDefault="00FE764C" w:rsidP="00FE764C">
      <w:pPr>
        <w:pStyle w:val="AnnexNo"/>
        <w:rPr>
          <w:lang w:eastAsia="zh-CN"/>
        </w:rPr>
      </w:pPr>
      <w:r w:rsidRPr="00774C4B">
        <w:rPr>
          <w:lang w:eastAsia="zh-CN"/>
        </w:rPr>
        <w:lastRenderedPageBreak/>
        <w:t>Attachment</w:t>
      </w:r>
    </w:p>
    <w:p w14:paraId="75E1AFCE" w14:textId="77777777" w:rsidR="00FE764C" w:rsidRPr="00774C4B" w:rsidRDefault="00FE764C" w:rsidP="00FE764C">
      <w:pPr>
        <w:pStyle w:val="RepNo"/>
        <w:rPr>
          <w:lang w:eastAsia="zh-CN"/>
        </w:rPr>
      </w:pPr>
      <w:r w:rsidRPr="00774C4B">
        <w:t>WORKING DOCUMENT TOWARDS A PRELIMINARY DRAFT REVISION OF</w:t>
      </w:r>
      <w:r w:rsidRPr="00774C4B">
        <w:rPr>
          <w:color w:val="000000"/>
          <w:szCs w:val="28"/>
        </w:rPr>
        <w:t xml:space="preserve"> REPORT ITU-R SM.2505-0</w:t>
      </w:r>
    </w:p>
    <w:p w14:paraId="6E227230" w14:textId="77777777" w:rsidR="00FE764C" w:rsidRDefault="00FE764C" w:rsidP="00FE764C">
      <w:pPr>
        <w:pStyle w:val="Reptitle"/>
      </w:pPr>
      <w:r w:rsidRPr="00774C4B">
        <w:t xml:space="preserve">Impact studies and human hazard issues for wireless power transmission </w:t>
      </w:r>
      <w:r w:rsidRPr="00774C4B">
        <w:br/>
        <w:t>via radio frequency beam</w:t>
      </w:r>
    </w:p>
    <w:p w14:paraId="1C312802" w14:textId="77777777" w:rsidR="00F17E0A" w:rsidRPr="0055014C" w:rsidRDefault="00F17E0A" w:rsidP="00F17E0A">
      <w:pPr>
        <w:pStyle w:val="Headingb"/>
        <w:spacing w:before="240"/>
      </w:pPr>
      <w:r w:rsidRPr="0055014C">
        <w:t>Summary of the revision</w:t>
      </w:r>
    </w:p>
    <w:p w14:paraId="24D8A19B" w14:textId="77777777" w:rsidR="00F17E0A" w:rsidRPr="0055014C" w:rsidRDefault="00F17E0A" w:rsidP="00F17E0A">
      <w:pPr>
        <w:pStyle w:val="EditorsNote"/>
      </w:pPr>
      <w:r w:rsidRPr="0055014C">
        <w:rPr>
          <w:i w:val="0"/>
          <w:highlight w:val="yellow"/>
        </w:rPr>
        <w:t>[</w:t>
      </w:r>
      <w:r w:rsidRPr="0055014C">
        <w:rPr>
          <w:highlight w:val="yellow"/>
        </w:rPr>
        <w:t>Editor’s note: Text for the summary of the revision to be developed at a later stage.</w:t>
      </w:r>
      <w:r w:rsidRPr="0055014C">
        <w:rPr>
          <w:i w:val="0"/>
          <w:highlight w:val="yellow"/>
        </w:rPr>
        <w:t>]</w:t>
      </w:r>
    </w:p>
    <w:p w14:paraId="25BC78B9" w14:textId="77777777" w:rsidR="00F17E0A" w:rsidRPr="0055014C" w:rsidRDefault="00F17E0A" w:rsidP="00F17E0A">
      <w:pPr>
        <w:pStyle w:val="EditorsNote"/>
      </w:pPr>
      <w:r w:rsidRPr="0055014C">
        <w:rPr>
          <w:i w:val="0"/>
          <w:highlight w:val="yellow"/>
        </w:rPr>
        <w:t>[</w:t>
      </w:r>
      <w:r w:rsidRPr="0055014C">
        <w:rPr>
          <w:highlight w:val="yellow"/>
        </w:rPr>
        <w:t>Note to the secretariat: The Table of Contents needs to be editorially updated and may not show tracked changes in relation to the approved version of the Report.</w:t>
      </w:r>
      <w:r w:rsidRPr="0055014C">
        <w:rPr>
          <w:i w:val="0"/>
          <w:highlight w:val="yellow"/>
        </w:rPr>
        <w:t>]</w:t>
      </w:r>
    </w:p>
    <w:p w14:paraId="4A701AA3" w14:textId="77777777" w:rsidR="00F17E0A" w:rsidRPr="0055014C" w:rsidRDefault="00F17E0A" w:rsidP="00F17E0A">
      <w:pPr>
        <w:jc w:val="center"/>
        <w:rPr>
          <w:i/>
          <w:iCs/>
        </w:rPr>
      </w:pPr>
      <w:r w:rsidRPr="0055014C">
        <w:t>TABLE OF CONTENTS</w:t>
      </w:r>
    </w:p>
    <w:p w14:paraId="49BAB95A" w14:textId="77777777" w:rsidR="00F17E0A" w:rsidRPr="0055014C" w:rsidRDefault="00F17E0A" w:rsidP="00F17E0A">
      <w:pPr>
        <w:pStyle w:val="toc0"/>
      </w:pPr>
      <w:r w:rsidRPr="0055014C">
        <w:tab/>
        <w:t>Page</w:t>
      </w:r>
    </w:p>
    <w:p w14:paraId="1B659F3E"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r w:rsidRPr="0055014C">
        <w:fldChar w:fldCharType="begin"/>
      </w:r>
      <w:r w:rsidRPr="0055014C">
        <w:instrText xml:space="preserve"> TOC \o "1-2" \h \z \t "Annex_NoTitle;1" </w:instrText>
      </w:r>
      <w:r w:rsidRPr="0055014C">
        <w:fldChar w:fldCharType="separate"/>
      </w:r>
      <w:hyperlink w:anchor="_Toc136275907" w:history="1">
        <w:r w:rsidRPr="0055014C">
          <w:rPr>
            <w:rStyle w:val="Hyperlink"/>
          </w:rPr>
          <w:t>1</w:t>
        </w:r>
        <w:r w:rsidRPr="0055014C">
          <w:rPr>
            <w:rFonts w:asciiTheme="minorHAnsi" w:eastAsiaTheme="minorEastAsia" w:hAnsiTheme="minorHAnsi" w:cstheme="minorBidi"/>
            <w:kern w:val="2"/>
            <w:szCs w:val="24"/>
            <w14:ligatures w14:val="standardContextual"/>
          </w:rPr>
          <w:tab/>
        </w:r>
        <w:r w:rsidRPr="0055014C">
          <w:rPr>
            <w:rStyle w:val="Hyperlink"/>
          </w:rPr>
          <w:t>Introduction</w:t>
        </w:r>
        <w:r w:rsidRPr="0055014C">
          <w:rPr>
            <w:webHidden/>
          </w:rPr>
          <w:tab/>
        </w:r>
        <w:r w:rsidRPr="0055014C">
          <w:rPr>
            <w:webHidden/>
          </w:rPr>
          <w:tab/>
        </w:r>
        <w:r w:rsidRPr="0055014C">
          <w:rPr>
            <w:webHidden/>
          </w:rPr>
          <w:fldChar w:fldCharType="begin"/>
        </w:r>
        <w:r w:rsidRPr="0055014C">
          <w:rPr>
            <w:webHidden/>
          </w:rPr>
          <w:instrText xml:space="preserve"> PAGEREF _Toc136275907 \h </w:instrText>
        </w:r>
        <w:r w:rsidRPr="0055014C">
          <w:rPr>
            <w:webHidden/>
          </w:rPr>
        </w:r>
        <w:r w:rsidRPr="0055014C">
          <w:rPr>
            <w:webHidden/>
          </w:rPr>
          <w:fldChar w:fldCharType="separate"/>
        </w:r>
        <w:r w:rsidRPr="0055014C">
          <w:rPr>
            <w:webHidden/>
          </w:rPr>
          <w:t>3</w:t>
        </w:r>
        <w:r w:rsidRPr="0055014C">
          <w:rPr>
            <w:webHidden/>
          </w:rPr>
          <w:fldChar w:fldCharType="end"/>
        </w:r>
      </w:hyperlink>
    </w:p>
    <w:p w14:paraId="249AD66E"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08" w:history="1">
        <w:r w:rsidRPr="0055014C">
          <w:rPr>
            <w:rStyle w:val="Hyperlink"/>
          </w:rPr>
          <w:t>2</w:t>
        </w:r>
        <w:r w:rsidRPr="0055014C">
          <w:rPr>
            <w:rFonts w:asciiTheme="minorHAnsi" w:eastAsiaTheme="minorEastAsia" w:hAnsiTheme="minorHAnsi" w:cstheme="minorBidi"/>
            <w:kern w:val="2"/>
            <w:szCs w:val="24"/>
            <w14:ligatures w14:val="standardContextual"/>
          </w:rPr>
          <w:tab/>
        </w:r>
        <w:r w:rsidRPr="0055014C">
          <w:rPr>
            <w:rStyle w:val="Hyperlink"/>
          </w:rPr>
          <w:t>Radio characteristics of beam WPT</w:t>
        </w:r>
        <w:r w:rsidRPr="0055014C">
          <w:rPr>
            <w:webHidden/>
          </w:rPr>
          <w:tab/>
        </w:r>
        <w:r w:rsidRPr="0055014C">
          <w:rPr>
            <w:webHidden/>
          </w:rPr>
          <w:tab/>
        </w:r>
        <w:r w:rsidRPr="0055014C">
          <w:rPr>
            <w:webHidden/>
          </w:rPr>
          <w:fldChar w:fldCharType="begin"/>
        </w:r>
        <w:r w:rsidRPr="0055014C">
          <w:rPr>
            <w:webHidden/>
          </w:rPr>
          <w:instrText xml:space="preserve"> PAGEREF _Toc136275908 \h </w:instrText>
        </w:r>
        <w:r w:rsidRPr="0055014C">
          <w:rPr>
            <w:webHidden/>
          </w:rPr>
        </w:r>
        <w:r w:rsidRPr="0055014C">
          <w:rPr>
            <w:webHidden/>
          </w:rPr>
          <w:fldChar w:fldCharType="separate"/>
        </w:r>
        <w:r w:rsidRPr="0055014C">
          <w:rPr>
            <w:webHidden/>
          </w:rPr>
          <w:t>4</w:t>
        </w:r>
        <w:r w:rsidRPr="0055014C">
          <w:rPr>
            <w:webHidden/>
          </w:rPr>
          <w:fldChar w:fldCharType="end"/>
        </w:r>
      </w:hyperlink>
    </w:p>
    <w:p w14:paraId="632109AF"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09" w:history="1">
        <w:r w:rsidRPr="0055014C">
          <w:rPr>
            <w:rStyle w:val="Hyperlink"/>
            <w:lang w:eastAsia="ja-JP"/>
          </w:rPr>
          <w:t>3</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Studies on the impact to the incumbent systems</w:t>
        </w:r>
        <w:r w:rsidRPr="0055014C">
          <w:rPr>
            <w:webHidden/>
          </w:rPr>
          <w:tab/>
        </w:r>
        <w:r w:rsidRPr="0055014C">
          <w:rPr>
            <w:webHidden/>
          </w:rPr>
          <w:tab/>
        </w:r>
        <w:r w:rsidRPr="0055014C">
          <w:rPr>
            <w:webHidden/>
          </w:rPr>
          <w:fldChar w:fldCharType="begin"/>
        </w:r>
        <w:r w:rsidRPr="0055014C">
          <w:rPr>
            <w:webHidden/>
          </w:rPr>
          <w:instrText xml:space="preserve"> PAGEREF _Toc136275909 \h </w:instrText>
        </w:r>
        <w:r w:rsidRPr="0055014C">
          <w:rPr>
            <w:webHidden/>
          </w:rPr>
        </w:r>
        <w:r w:rsidRPr="0055014C">
          <w:rPr>
            <w:webHidden/>
          </w:rPr>
          <w:fldChar w:fldCharType="separate"/>
        </w:r>
        <w:r w:rsidRPr="0055014C">
          <w:rPr>
            <w:webHidden/>
          </w:rPr>
          <w:t>5</w:t>
        </w:r>
        <w:r w:rsidRPr="0055014C">
          <w:rPr>
            <w:webHidden/>
          </w:rPr>
          <w:fldChar w:fldCharType="end"/>
        </w:r>
      </w:hyperlink>
    </w:p>
    <w:p w14:paraId="057D629B"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0" w:history="1">
        <w:r w:rsidRPr="0055014C">
          <w:rPr>
            <w:rStyle w:val="Hyperlink"/>
            <w:lang w:eastAsia="ja-JP"/>
          </w:rPr>
          <w:t>3.1</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A (915-921 MHz)</w:t>
        </w:r>
        <w:r w:rsidRPr="0055014C">
          <w:rPr>
            <w:webHidden/>
          </w:rPr>
          <w:tab/>
        </w:r>
        <w:r w:rsidRPr="0055014C">
          <w:rPr>
            <w:webHidden/>
          </w:rPr>
          <w:tab/>
        </w:r>
        <w:r w:rsidRPr="0055014C">
          <w:rPr>
            <w:webHidden/>
          </w:rPr>
          <w:fldChar w:fldCharType="begin"/>
        </w:r>
        <w:r w:rsidRPr="0055014C">
          <w:rPr>
            <w:webHidden/>
          </w:rPr>
          <w:instrText xml:space="preserve"> PAGEREF _Toc136275910 \h </w:instrText>
        </w:r>
        <w:r w:rsidRPr="0055014C">
          <w:rPr>
            <w:webHidden/>
          </w:rPr>
        </w:r>
        <w:r w:rsidRPr="0055014C">
          <w:rPr>
            <w:webHidden/>
          </w:rPr>
          <w:fldChar w:fldCharType="separate"/>
        </w:r>
        <w:r w:rsidRPr="0055014C">
          <w:rPr>
            <w:webHidden/>
          </w:rPr>
          <w:t>5</w:t>
        </w:r>
        <w:r w:rsidRPr="0055014C">
          <w:rPr>
            <w:webHidden/>
          </w:rPr>
          <w:fldChar w:fldCharType="end"/>
        </w:r>
      </w:hyperlink>
    </w:p>
    <w:p w14:paraId="363C9A98"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1" w:history="1">
        <w:r w:rsidRPr="0055014C">
          <w:rPr>
            <w:rStyle w:val="Hyperlink"/>
            <w:lang w:eastAsia="ja-JP"/>
          </w:rPr>
          <w:t>3.2</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B (915-921 MHz)</w:t>
        </w:r>
        <w:r w:rsidRPr="0055014C">
          <w:rPr>
            <w:webHidden/>
          </w:rPr>
          <w:tab/>
        </w:r>
        <w:r w:rsidRPr="0055014C">
          <w:rPr>
            <w:webHidden/>
          </w:rPr>
          <w:tab/>
        </w:r>
        <w:r w:rsidRPr="0055014C">
          <w:rPr>
            <w:webHidden/>
          </w:rPr>
          <w:fldChar w:fldCharType="begin"/>
        </w:r>
        <w:r w:rsidRPr="0055014C">
          <w:rPr>
            <w:webHidden/>
          </w:rPr>
          <w:instrText xml:space="preserve"> PAGEREF _Toc136275911 \h </w:instrText>
        </w:r>
        <w:r w:rsidRPr="0055014C">
          <w:rPr>
            <w:webHidden/>
          </w:rPr>
        </w:r>
        <w:r w:rsidRPr="0055014C">
          <w:rPr>
            <w:webHidden/>
          </w:rPr>
          <w:fldChar w:fldCharType="separate"/>
        </w:r>
        <w:r w:rsidRPr="0055014C">
          <w:rPr>
            <w:webHidden/>
          </w:rPr>
          <w:t>10</w:t>
        </w:r>
        <w:r w:rsidRPr="0055014C">
          <w:rPr>
            <w:webHidden/>
          </w:rPr>
          <w:fldChar w:fldCharType="end"/>
        </w:r>
      </w:hyperlink>
    </w:p>
    <w:p w14:paraId="4E037B3B"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2" w:history="1">
        <w:r w:rsidRPr="0055014C">
          <w:rPr>
            <w:rStyle w:val="Hyperlink"/>
            <w:lang w:eastAsia="ja-JP"/>
          </w:rPr>
          <w:t>3.3</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C (</w:t>
        </w:r>
        <w:r w:rsidRPr="0055014C">
          <w:rPr>
            <w:rStyle w:val="Hyperlink"/>
          </w:rPr>
          <w:t>917-920 MHz, 2 410-2 486 MHz, and 5 738-5 766 MHz)</w:t>
        </w:r>
        <w:r w:rsidRPr="0055014C">
          <w:rPr>
            <w:webHidden/>
          </w:rPr>
          <w:tab/>
        </w:r>
        <w:r w:rsidRPr="0055014C">
          <w:rPr>
            <w:webHidden/>
          </w:rPr>
          <w:tab/>
        </w:r>
        <w:r w:rsidRPr="0055014C">
          <w:rPr>
            <w:webHidden/>
          </w:rPr>
          <w:fldChar w:fldCharType="begin"/>
        </w:r>
        <w:r w:rsidRPr="0055014C">
          <w:rPr>
            <w:webHidden/>
          </w:rPr>
          <w:instrText xml:space="preserve"> PAGEREF _Toc136275912 \h </w:instrText>
        </w:r>
        <w:r w:rsidRPr="0055014C">
          <w:rPr>
            <w:webHidden/>
          </w:rPr>
        </w:r>
        <w:r w:rsidRPr="0055014C">
          <w:rPr>
            <w:webHidden/>
          </w:rPr>
          <w:fldChar w:fldCharType="separate"/>
        </w:r>
        <w:r w:rsidRPr="0055014C">
          <w:rPr>
            <w:webHidden/>
          </w:rPr>
          <w:t>14</w:t>
        </w:r>
        <w:r w:rsidRPr="0055014C">
          <w:rPr>
            <w:webHidden/>
          </w:rPr>
          <w:fldChar w:fldCharType="end"/>
        </w:r>
      </w:hyperlink>
    </w:p>
    <w:p w14:paraId="769B613E"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3" w:history="1">
        <w:r w:rsidRPr="0055014C">
          <w:rPr>
            <w:rStyle w:val="Hyperlink"/>
          </w:rPr>
          <w:t>3.4</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D (</w:t>
        </w:r>
        <w:r w:rsidRPr="0055014C">
          <w:rPr>
            <w:rStyle w:val="Hyperlink"/>
          </w:rPr>
          <w:t>2 483.5-2 500 MHz)</w:t>
        </w:r>
        <w:r w:rsidRPr="0055014C">
          <w:rPr>
            <w:webHidden/>
          </w:rPr>
          <w:tab/>
        </w:r>
        <w:r w:rsidRPr="0055014C">
          <w:rPr>
            <w:webHidden/>
          </w:rPr>
          <w:tab/>
        </w:r>
        <w:r w:rsidRPr="0055014C">
          <w:rPr>
            <w:webHidden/>
          </w:rPr>
          <w:fldChar w:fldCharType="begin"/>
        </w:r>
        <w:r w:rsidRPr="0055014C">
          <w:rPr>
            <w:webHidden/>
          </w:rPr>
          <w:instrText xml:space="preserve"> PAGEREF _Toc136275913 \h </w:instrText>
        </w:r>
        <w:r w:rsidRPr="0055014C">
          <w:rPr>
            <w:webHidden/>
          </w:rPr>
        </w:r>
        <w:r w:rsidRPr="0055014C">
          <w:rPr>
            <w:webHidden/>
          </w:rPr>
          <w:fldChar w:fldCharType="separate"/>
        </w:r>
        <w:r w:rsidRPr="0055014C">
          <w:rPr>
            <w:webHidden/>
          </w:rPr>
          <w:t>26</w:t>
        </w:r>
        <w:r w:rsidRPr="0055014C">
          <w:rPr>
            <w:webHidden/>
          </w:rPr>
          <w:fldChar w:fldCharType="end"/>
        </w:r>
      </w:hyperlink>
    </w:p>
    <w:p w14:paraId="41EE8D6C"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4" w:history="1">
        <w:r w:rsidRPr="0055014C">
          <w:rPr>
            <w:rStyle w:val="Hyperlink"/>
          </w:rPr>
          <w:t>3.5</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E (915-921 MHz)</w:t>
        </w:r>
        <w:r w:rsidRPr="0055014C">
          <w:rPr>
            <w:webHidden/>
          </w:rPr>
          <w:tab/>
        </w:r>
        <w:r w:rsidRPr="0055014C">
          <w:rPr>
            <w:webHidden/>
          </w:rPr>
          <w:tab/>
        </w:r>
        <w:r w:rsidRPr="0055014C">
          <w:rPr>
            <w:webHidden/>
          </w:rPr>
          <w:fldChar w:fldCharType="begin"/>
        </w:r>
        <w:r w:rsidRPr="0055014C">
          <w:rPr>
            <w:webHidden/>
          </w:rPr>
          <w:instrText xml:space="preserve"> PAGEREF _Toc136275914 \h </w:instrText>
        </w:r>
        <w:r w:rsidRPr="0055014C">
          <w:rPr>
            <w:webHidden/>
          </w:rPr>
        </w:r>
        <w:r w:rsidRPr="0055014C">
          <w:rPr>
            <w:webHidden/>
          </w:rPr>
          <w:fldChar w:fldCharType="separate"/>
        </w:r>
        <w:r w:rsidRPr="0055014C">
          <w:rPr>
            <w:webHidden/>
          </w:rPr>
          <w:t>29</w:t>
        </w:r>
        <w:r w:rsidRPr="0055014C">
          <w:rPr>
            <w:webHidden/>
          </w:rPr>
          <w:fldChar w:fldCharType="end"/>
        </w:r>
      </w:hyperlink>
    </w:p>
    <w:p w14:paraId="77B4327C"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5" w:history="1">
        <w:r w:rsidRPr="0055014C">
          <w:rPr>
            <w:rStyle w:val="Hyperlink"/>
          </w:rPr>
          <w:t>3.6</w:t>
        </w:r>
        <w:r w:rsidRPr="0055014C">
          <w:rPr>
            <w:rFonts w:asciiTheme="minorHAnsi" w:eastAsiaTheme="minorEastAsia" w:hAnsiTheme="minorHAnsi" w:cstheme="minorBidi"/>
            <w:kern w:val="2"/>
            <w:szCs w:val="24"/>
            <w14:ligatures w14:val="standardContextual"/>
          </w:rPr>
          <w:tab/>
        </w:r>
        <w:r w:rsidRPr="0055014C">
          <w:rPr>
            <w:rStyle w:val="Hyperlink"/>
          </w:rPr>
          <w:t>Study F (61-61.5 GHz)</w:t>
        </w:r>
        <w:r w:rsidRPr="0055014C">
          <w:rPr>
            <w:webHidden/>
          </w:rPr>
          <w:tab/>
        </w:r>
        <w:r w:rsidRPr="0055014C">
          <w:rPr>
            <w:webHidden/>
          </w:rPr>
          <w:tab/>
        </w:r>
        <w:r w:rsidRPr="0055014C">
          <w:rPr>
            <w:webHidden/>
          </w:rPr>
          <w:fldChar w:fldCharType="begin"/>
        </w:r>
        <w:r w:rsidRPr="0055014C">
          <w:rPr>
            <w:webHidden/>
          </w:rPr>
          <w:instrText xml:space="preserve"> PAGEREF _Toc136275915 \h </w:instrText>
        </w:r>
        <w:r w:rsidRPr="0055014C">
          <w:rPr>
            <w:webHidden/>
          </w:rPr>
        </w:r>
        <w:r w:rsidRPr="0055014C">
          <w:rPr>
            <w:webHidden/>
          </w:rPr>
          <w:fldChar w:fldCharType="separate"/>
        </w:r>
        <w:r w:rsidRPr="0055014C">
          <w:rPr>
            <w:webHidden/>
          </w:rPr>
          <w:t>34</w:t>
        </w:r>
        <w:r w:rsidRPr="0055014C">
          <w:rPr>
            <w:webHidden/>
          </w:rPr>
          <w:fldChar w:fldCharType="end"/>
        </w:r>
      </w:hyperlink>
    </w:p>
    <w:p w14:paraId="5701BF79"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6" w:history="1">
        <w:r w:rsidRPr="0055014C">
          <w:rPr>
            <w:rStyle w:val="Hyperlink"/>
            <w:lang w:eastAsia="ja-JP"/>
          </w:rPr>
          <w:t>3.7</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G (915-921 MHz, 2 410-2 486 MHz and 5 738-5 766 MHz)</w:t>
        </w:r>
        <w:r w:rsidRPr="0055014C">
          <w:rPr>
            <w:webHidden/>
          </w:rPr>
          <w:tab/>
        </w:r>
        <w:r w:rsidRPr="0055014C">
          <w:rPr>
            <w:webHidden/>
          </w:rPr>
          <w:tab/>
        </w:r>
        <w:r w:rsidRPr="0055014C">
          <w:rPr>
            <w:webHidden/>
          </w:rPr>
          <w:fldChar w:fldCharType="begin"/>
        </w:r>
        <w:r w:rsidRPr="0055014C">
          <w:rPr>
            <w:webHidden/>
          </w:rPr>
          <w:instrText xml:space="preserve"> PAGEREF _Toc136275916 \h </w:instrText>
        </w:r>
        <w:r w:rsidRPr="0055014C">
          <w:rPr>
            <w:webHidden/>
          </w:rPr>
        </w:r>
        <w:r w:rsidRPr="0055014C">
          <w:rPr>
            <w:webHidden/>
          </w:rPr>
          <w:fldChar w:fldCharType="separate"/>
        </w:r>
        <w:r w:rsidRPr="0055014C">
          <w:rPr>
            <w:webHidden/>
          </w:rPr>
          <w:t>35</w:t>
        </w:r>
        <w:r w:rsidRPr="0055014C">
          <w:rPr>
            <w:webHidden/>
          </w:rPr>
          <w:fldChar w:fldCharType="end"/>
        </w:r>
      </w:hyperlink>
    </w:p>
    <w:p w14:paraId="791B6B88"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17" w:history="1">
        <w:r w:rsidRPr="0055014C">
          <w:rPr>
            <w:rStyle w:val="Hyperlink"/>
            <w:lang w:eastAsia="ja-JP"/>
          </w:rPr>
          <w:t>4</w:t>
        </w:r>
        <w:r w:rsidRPr="0055014C">
          <w:rPr>
            <w:rFonts w:asciiTheme="minorHAnsi" w:eastAsiaTheme="minorEastAsia" w:hAnsiTheme="minorHAnsi" w:cstheme="minorBidi"/>
            <w:kern w:val="2"/>
            <w:szCs w:val="24"/>
            <w14:ligatures w14:val="standardContextual"/>
          </w:rPr>
          <w:tab/>
        </w:r>
        <w:r w:rsidRPr="0055014C">
          <w:rPr>
            <w:rStyle w:val="Hyperlink"/>
            <w:lang w:eastAsia="ja-JP"/>
          </w:rPr>
          <w:t>Human hazard issues</w:t>
        </w:r>
        <w:r w:rsidRPr="0055014C">
          <w:rPr>
            <w:webHidden/>
          </w:rPr>
          <w:tab/>
        </w:r>
        <w:r w:rsidRPr="0055014C">
          <w:rPr>
            <w:webHidden/>
          </w:rPr>
          <w:tab/>
        </w:r>
        <w:r w:rsidRPr="0055014C">
          <w:rPr>
            <w:webHidden/>
          </w:rPr>
          <w:fldChar w:fldCharType="begin"/>
        </w:r>
        <w:r w:rsidRPr="0055014C">
          <w:rPr>
            <w:webHidden/>
          </w:rPr>
          <w:instrText xml:space="preserve"> PAGEREF _Toc136275917 \h </w:instrText>
        </w:r>
        <w:r w:rsidRPr="0055014C">
          <w:rPr>
            <w:webHidden/>
          </w:rPr>
        </w:r>
        <w:r w:rsidRPr="0055014C">
          <w:rPr>
            <w:webHidden/>
          </w:rPr>
          <w:fldChar w:fldCharType="separate"/>
        </w:r>
        <w:r w:rsidRPr="0055014C">
          <w:rPr>
            <w:webHidden/>
          </w:rPr>
          <w:t>38</w:t>
        </w:r>
        <w:r w:rsidRPr="0055014C">
          <w:rPr>
            <w:webHidden/>
          </w:rPr>
          <w:fldChar w:fldCharType="end"/>
        </w:r>
      </w:hyperlink>
    </w:p>
    <w:p w14:paraId="2BF933CC"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18" w:history="1">
        <w:r w:rsidRPr="0055014C">
          <w:rPr>
            <w:rStyle w:val="Hyperlink"/>
            <w:lang w:eastAsia="ja-JP"/>
          </w:rPr>
          <w:t>5</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Summary</w:t>
        </w:r>
        <w:r w:rsidRPr="0055014C">
          <w:rPr>
            <w:webHidden/>
          </w:rPr>
          <w:tab/>
        </w:r>
        <w:r w:rsidRPr="0055014C">
          <w:rPr>
            <w:webHidden/>
          </w:rPr>
          <w:tab/>
        </w:r>
        <w:r w:rsidRPr="0055014C">
          <w:rPr>
            <w:webHidden/>
          </w:rPr>
          <w:fldChar w:fldCharType="begin"/>
        </w:r>
        <w:r w:rsidRPr="0055014C">
          <w:rPr>
            <w:webHidden/>
          </w:rPr>
          <w:instrText xml:space="preserve"> PAGEREF _Toc136275918 \h </w:instrText>
        </w:r>
        <w:r w:rsidRPr="0055014C">
          <w:rPr>
            <w:webHidden/>
          </w:rPr>
        </w:r>
        <w:r w:rsidRPr="0055014C">
          <w:rPr>
            <w:webHidden/>
          </w:rPr>
          <w:fldChar w:fldCharType="separate"/>
        </w:r>
        <w:r w:rsidRPr="0055014C">
          <w:rPr>
            <w:webHidden/>
          </w:rPr>
          <w:t>39</w:t>
        </w:r>
        <w:r w:rsidRPr="0055014C">
          <w:rPr>
            <w:webHidden/>
          </w:rPr>
          <w:fldChar w:fldCharType="end"/>
        </w:r>
      </w:hyperlink>
    </w:p>
    <w:p w14:paraId="1244E876"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9" w:history="1">
        <w:r w:rsidRPr="0055014C">
          <w:rPr>
            <w:rStyle w:val="Hyperlink"/>
          </w:rPr>
          <w:t>A1.1</w:t>
        </w:r>
        <w:r w:rsidRPr="0055014C">
          <w:rPr>
            <w:rFonts w:asciiTheme="minorHAnsi" w:eastAsiaTheme="minorEastAsia" w:hAnsiTheme="minorHAnsi" w:cstheme="minorBidi"/>
            <w:kern w:val="2"/>
            <w:szCs w:val="24"/>
            <w14:ligatures w14:val="standardContextual"/>
          </w:rPr>
          <w:tab/>
        </w:r>
        <w:r w:rsidRPr="0055014C">
          <w:rPr>
            <w:rStyle w:val="Hyperlink"/>
          </w:rPr>
          <w:t>Beam WPT installation environments</w:t>
        </w:r>
        <w:r w:rsidRPr="0055014C">
          <w:rPr>
            <w:webHidden/>
          </w:rPr>
          <w:tab/>
        </w:r>
        <w:r w:rsidRPr="0055014C">
          <w:rPr>
            <w:webHidden/>
          </w:rPr>
          <w:tab/>
        </w:r>
        <w:r w:rsidRPr="0055014C">
          <w:rPr>
            <w:webHidden/>
          </w:rPr>
          <w:fldChar w:fldCharType="begin"/>
        </w:r>
        <w:r w:rsidRPr="0055014C">
          <w:rPr>
            <w:webHidden/>
          </w:rPr>
          <w:instrText xml:space="preserve"> PAGEREF _Toc136275919 \h </w:instrText>
        </w:r>
        <w:r w:rsidRPr="0055014C">
          <w:rPr>
            <w:webHidden/>
          </w:rPr>
        </w:r>
        <w:r w:rsidRPr="0055014C">
          <w:rPr>
            <w:webHidden/>
          </w:rPr>
          <w:fldChar w:fldCharType="separate"/>
        </w:r>
        <w:r w:rsidRPr="0055014C">
          <w:rPr>
            <w:webHidden/>
          </w:rPr>
          <w:t>40</w:t>
        </w:r>
        <w:r w:rsidRPr="0055014C">
          <w:rPr>
            <w:webHidden/>
          </w:rPr>
          <w:fldChar w:fldCharType="end"/>
        </w:r>
      </w:hyperlink>
    </w:p>
    <w:p w14:paraId="7896B80D"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20" w:history="1">
        <w:r w:rsidRPr="0055014C">
          <w:rPr>
            <w:rStyle w:val="Hyperlink"/>
          </w:rPr>
          <w:t>A1.2</w:t>
        </w:r>
        <w:r w:rsidRPr="0055014C">
          <w:rPr>
            <w:rFonts w:asciiTheme="minorHAnsi" w:eastAsiaTheme="minorEastAsia" w:hAnsiTheme="minorHAnsi" w:cstheme="minorBidi"/>
            <w:kern w:val="2"/>
            <w:szCs w:val="24"/>
            <w14:ligatures w14:val="standardContextual"/>
          </w:rPr>
          <w:tab/>
        </w:r>
        <w:r w:rsidRPr="0055014C">
          <w:rPr>
            <w:rStyle w:val="Hyperlink"/>
          </w:rPr>
          <w:t>Compliance with the RRPG</w:t>
        </w:r>
        <w:r w:rsidRPr="0055014C">
          <w:rPr>
            <w:webHidden/>
          </w:rPr>
          <w:tab/>
        </w:r>
        <w:r w:rsidRPr="0055014C">
          <w:rPr>
            <w:webHidden/>
          </w:rPr>
          <w:tab/>
        </w:r>
        <w:r w:rsidRPr="0055014C">
          <w:rPr>
            <w:webHidden/>
          </w:rPr>
          <w:fldChar w:fldCharType="begin"/>
        </w:r>
        <w:r w:rsidRPr="0055014C">
          <w:rPr>
            <w:webHidden/>
          </w:rPr>
          <w:instrText xml:space="preserve"> PAGEREF _Toc136275920 \h </w:instrText>
        </w:r>
        <w:r w:rsidRPr="0055014C">
          <w:rPr>
            <w:webHidden/>
          </w:rPr>
        </w:r>
        <w:r w:rsidRPr="0055014C">
          <w:rPr>
            <w:webHidden/>
          </w:rPr>
          <w:fldChar w:fldCharType="separate"/>
        </w:r>
        <w:r w:rsidRPr="0055014C">
          <w:rPr>
            <w:webHidden/>
          </w:rPr>
          <w:t>41</w:t>
        </w:r>
        <w:r w:rsidRPr="0055014C">
          <w:rPr>
            <w:webHidden/>
          </w:rPr>
          <w:fldChar w:fldCharType="end"/>
        </w:r>
      </w:hyperlink>
    </w:p>
    <w:p w14:paraId="491FCBF9" w14:textId="77777777" w:rsidR="00F17E0A" w:rsidRPr="0055014C" w:rsidRDefault="00F17E0A" w:rsidP="00F17E0A">
      <w:pPr>
        <w:rPr>
          <w:b/>
        </w:rPr>
      </w:pPr>
      <w:r w:rsidRPr="0055014C">
        <w:fldChar w:fldCharType="end"/>
      </w:r>
    </w:p>
    <w:p w14:paraId="63E0F608" w14:textId="77777777" w:rsidR="00F17E0A" w:rsidRPr="0055014C" w:rsidRDefault="00F17E0A" w:rsidP="00F17E0A">
      <w:pPr>
        <w:pStyle w:val="Headingb"/>
        <w:rPr>
          <w:rFonts w:asciiTheme="majorBidi" w:hAnsiTheme="majorBidi" w:cstheme="majorBidi"/>
          <w:bCs/>
          <w:szCs w:val="24"/>
        </w:rPr>
      </w:pPr>
      <w:r w:rsidRPr="0055014C">
        <w:t>Abbreviations</w:t>
      </w:r>
      <w:r w:rsidRPr="0055014C">
        <w:rPr>
          <w:rFonts w:asciiTheme="majorBidi" w:hAnsiTheme="majorBidi" w:cstheme="majorBidi"/>
          <w:szCs w:val="24"/>
        </w:rPr>
        <w:t>/Glossary</w:t>
      </w:r>
    </w:p>
    <w:p w14:paraId="484B844C" w14:textId="77777777" w:rsidR="00F17E0A" w:rsidRPr="0055014C" w:rsidRDefault="00F17E0A" w:rsidP="00F17E0A">
      <w:pPr>
        <w:tabs>
          <w:tab w:val="left" w:pos="1276"/>
        </w:tabs>
      </w:pPr>
      <w:r w:rsidRPr="0055014C">
        <w:t>ARIB</w:t>
      </w:r>
      <w:r w:rsidRPr="0055014C">
        <w:tab/>
        <w:t>Association of Radio Industries and Businesses</w:t>
      </w:r>
    </w:p>
    <w:p w14:paraId="141F26F6" w14:textId="77777777" w:rsidR="00F17E0A" w:rsidRPr="0055014C" w:rsidRDefault="00F17E0A" w:rsidP="00F17E0A">
      <w:pPr>
        <w:tabs>
          <w:tab w:val="left" w:pos="1276"/>
        </w:tabs>
      </w:pPr>
      <w:r w:rsidRPr="0055014C">
        <w:t>CISPR</w:t>
      </w:r>
      <w:r w:rsidRPr="0055014C">
        <w:tab/>
        <w:t xml:space="preserve">In French “Comité International Spécial des Perturbations Radioélectriques”, </w:t>
      </w:r>
      <w:r w:rsidRPr="0055014C">
        <w:br/>
      </w:r>
      <w:r w:rsidRPr="0055014C">
        <w:tab/>
        <w:t>International Special Committee on Radio Interference</w:t>
      </w:r>
    </w:p>
    <w:p w14:paraId="0A266C8F" w14:textId="77777777" w:rsidR="00F17E0A" w:rsidRPr="0055014C" w:rsidRDefault="00F17E0A" w:rsidP="00F17E0A">
      <w:pPr>
        <w:tabs>
          <w:tab w:val="left" w:pos="1276"/>
        </w:tabs>
      </w:pPr>
      <w:r w:rsidRPr="0055014C">
        <w:lastRenderedPageBreak/>
        <w:t>DSRC</w:t>
      </w:r>
      <w:r w:rsidRPr="0055014C">
        <w:tab/>
        <w:t>Dedicated short-range communications</w:t>
      </w:r>
    </w:p>
    <w:p w14:paraId="7F1F5E78" w14:textId="77777777" w:rsidR="00F17E0A" w:rsidRPr="0055014C" w:rsidRDefault="00F17E0A" w:rsidP="00F17E0A">
      <w:pPr>
        <w:tabs>
          <w:tab w:val="left" w:pos="1276"/>
        </w:tabs>
      </w:pPr>
      <w:r w:rsidRPr="0055014C">
        <w:t>DUT</w:t>
      </w:r>
      <w:r w:rsidRPr="0055014C">
        <w:tab/>
        <w:t>Device under test</w:t>
      </w:r>
    </w:p>
    <w:p w14:paraId="71782E75" w14:textId="77777777" w:rsidR="00F17E0A" w:rsidRPr="0055014C" w:rsidRDefault="00F17E0A" w:rsidP="00F17E0A">
      <w:pPr>
        <w:tabs>
          <w:tab w:val="left" w:pos="1276"/>
        </w:tabs>
      </w:pPr>
      <w:r w:rsidRPr="0055014C">
        <w:t>EESS</w:t>
      </w:r>
      <w:r w:rsidRPr="0055014C">
        <w:tab/>
        <w:t>Earth exploration-satellite service</w:t>
      </w:r>
    </w:p>
    <w:p w14:paraId="2A9B2AED" w14:textId="77777777" w:rsidR="00F17E0A" w:rsidRPr="0055014C" w:rsidRDefault="00F17E0A" w:rsidP="00F17E0A">
      <w:pPr>
        <w:tabs>
          <w:tab w:val="left" w:pos="1276"/>
        </w:tabs>
      </w:pPr>
      <w:r w:rsidRPr="0055014C">
        <w:t>EMF</w:t>
      </w:r>
      <w:r w:rsidRPr="0055014C">
        <w:tab/>
        <w:t>Electromagnetic field</w:t>
      </w:r>
    </w:p>
    <w:p w14:paraId="1DCA99A5" w14:textId="77777777" w:rsidR="00F17E0A" w:rsidRPr="0055014C" w:rsidRDefault="00F17E0A" w:rsidP="00F17E0A">
      <w:pPr>
        <w:tabs>
          <w:tab w:val="left" w:pos="1276"/>
        </w:tabs>
      </w:pPr>
      <w:r w:rsidRPr="0055014C">
        <w:t>GSM</w:t>
      </w:r>
      <w:r w:rsidRPr="0055014C">
        <w:tab/>
        <w:t>Global System for Mobile Communications</w:t>
      </w:r>
    </w:p>
    <w:p w14:paraId="007516BA" w14:textId="77777777" w:rsidR="00F17E0A" w:rsidRPr="0055014C" w:rsidRDefault="00F17E0A" w:rsidP="00F17E0A">
      <w:pPr>
        <w:tabs>
          <w:tab w:val="left" w:pos="1276"/>
        </w:tabs>
      </w:pPr>
      <w:r w:rsidRPr="0055014C">
        <w:t>ICNIRP</w:t>
      </w:r>
      <w:r w:rsidRPr="0055014C">
        <w:tab/>
        <w:t>International Commission on Non</w:t>
      </w:r>
      <w:r w:rsidRPr="0055014C">
        <w:noBreakHyphen/>
        <w:t>ionizing Radiation Protection</w:t>
      </w:r>
    </w:p>
    <w:p w14:paraId="26F5917F" w14:textId="77777777" w:rsidR="00F17E0A" w:rsidRPr="0055014C" w:rsidRDefault="00F17E0A" w:rsidP="00F17E0A">
      <w:pPr>
        <w:tabs>
          <w:tab w:val="left" w:pos="1276"/>
        </w:tabs>
      </w:pPr>
      <w:r w:rsidRPr="0055014C">
        <w:t>IEC</w:t>
      </w:r>
      <w:r w:rsidRPr="0055014C">
        <w:tab/>
        <w:t>International Electrotechnical Commission</w:t>
      </w:r>
    </w:p>
    <w:p w14:paraId="35DB8A42" w14:textId="77777777" w:rsidR="00F17E0A" w:rsidRPr="0055014C" w:rsidRDefault="00F17E0A" w:rsidP="00F17E0A">
      <w:pPr>
        <w:tabs>
          <w:tab w:val="left" w:pos="1276"/>
        </w:tabs>
      </w:pPr>
      <w:r w:rsidRPr="0055014C">
        <w:t>IEEE</w:t>
      </w:r>
      <w:r w:rsidRPr="0055014C">
        <w:tab/>
        <w:t>Institute of Electrical and Electronics Engineers</w:t>
      </w:r>
    </w:p>
    <w:p w14:paraId="4253D224" w14:textId="77777777" w:rsidR="00F17E0A" w:rsidRPr="0055014C" w:rsidRDefault="00F17E0A" w:rsidP="00F17E0A">
      <w:pPr>
        <w:tabs>
          <w:tab w:val="left" w:pos="1276"/>
        </w:tabs>
      </w:pPr>
      <w:r w:rsidRPr="0055014C">
        <w:t>IMT</w:t>
      </w:r>
      <w:r w:rsidRPr="0055014C">
        <w:tab/>
        <w:t>International Mobile Telecommunications</w:t>
      </w:r>
    </w:p>
    <w:p w14:paraId="24B18E3D" w14:textId="77777777" w:rsidR="00F17E0A" w:rsidRPr="0055014C" w:rsidRDefault="00F17E0A" w:rsidP="00F17E0A">
      <w:pPr>
        <w:tabs>
          <w:tab w:val="left" w:pos="1276"/>
        </w:tabs>
      </w:pPr>
      <w:r w:rsidRPr="0055014C">
        <w:t>ISM</w:t>
      </w:r>
      <w:r w:rsidRPr="0055014C">
        <w:tab/>
        <w:t xml:space="preserve">Industrial, scientific and medical </w:t>
      </w:r>
    </w:p>
    <w:p w14:paraId="4AAA87DC" w14:textId="77777777" w:rsidR="00F17E0A" w:rsidRPr="0055014C" w:rsidRDefault="00F17E0A" w:rsidP="00F17E0A">
      <w:pPr>
        <w:tabs>
          <w:tab w:val="left" w:pos="1276"/>
        </w:tabs>
      </w:pPr>
      <w:r w:rsidRPr="0055014C">
        <w:t>LAN</w:t>
      </w:r>
      <w:r w:rsidRPr="0055014C">
        <w:tab/>
        <w:t>Local area network</w:t>
      </w:r>
    </w:p>
    <w:p w14:paraId="0B2AEAA0" w14:textId="77777777" w:rsidR="00F17E0A" w:rsidRPr="0055014C" w:rsidRDefault="00F17E0A" w:rsidP="00F17E0A">
      <w:pPr>
        <w:tabs>
          <w:tab w:val="left" w:pos="1276"/>
        </w:tabs>
      </w:pPr>
      <w:r w:rsidRPr="0055014C">
        <w:t>LTE</w:t>
      </w:r>
      <w:r w:rsidRPr="0055014C">
        <w:tab/>
        <w:t>Long term evolution</w:t>
      </w:r>
    </w:p>
    <w:p w14:paraId="0877BE97" w14:textId="77777777" w:rsidR="00F17E0A" w:rsidRPr="0055014C" w:rsidRDefault="00F17E0A" w:rsidP="00F17E0A">
      <w:pPr>
        <w:tabs>
          <w:tab w:val="left" w:pos="1276"/>
        </w:tabs>
      </w:pPr>
      <w:r w:rsidRPr="0055014C">
        <w:t>LPWA</w:t>
      </w:r>
      <w:r w:rsidRPr="0055014C">
        <w:tab/>
        <w:t>Low-power wide-area network</w:t>
      </w:r>
    </w:p>
    <w:p w14:paraId="74D75EC0" w14:textId="77777777" w:rsidR="00F17E0A" w:rsidRPr="0055014C" w:rsidRDefault="00F17E0A" w:rsidP="00F17E0A">
      <w:pPr>
        <w:tabs>
          <w:tab w:val="left" w:pos="1276"/>
        </w:tabs>
      </w:pPr>
      <w:r w:rsidRPr="0055014C">
        <w:t>MSS</w:t>
      </w:r>
      <w:r w:rsidRPr="0055014C">
        <w:tab/>
        <w:t>Mobile-satellite service</w:t>
      </w:r>
    </w:p>
    <w:p w14:paraId="055AD8ED" w14:textId="77777777" w:rsidR="00F17E0A" w:rsidRPr="0055014C" w:rsidRDefault="00F17E0A" w:rsidP="00F17E0A">
      <w:pPr>
        <w:tabs>
          <w:tab w:val="left" w:pos="1276"/>
        </w:tabs>
      </w:pPr>
      <w:r w:rsidRPr="0055014C">
        <w:t>RF</w:t>
      </w:r>
      <w:r w:rsidRPr="0055014C">
        <w:tab/>
        <w:t>Radio frequency</w:t>
      </w:r>
    </w:p>
    <w:p w14:paraId="0940A23D" w14:textId="77777777" w:rsidR="00F17E0A" w:rsidRPr="0055014C" w:rsidRDefault="00F17E0A" w:rsidP="00F17E0A">
      <w:pPr>
        <w:tabs>
          <w:tab w:val="left" w:pos="1276"/>
        </w:tabs>
      </w:pPr>
      <w:r w:rsidRPr="0055014C">
        <w:t>RFID</w:t>
      </w:r>
      <w:r w:rsidRPr="0055014C">
        <w:tab/>
        <w:t>Radio frequency identification</w:t>
      </w:r>
    </w:p>
    <w:p w14:paraId="0F9CC319" w14:textId="77777777" w:rsidR="00F17E0A" w:rsidRPr="0055014C" w:rsidRDefault="00F17E0A" w:rsidP="00F17E0A">
      <w:pPr>
        <w:tabs>
          <w:tab w:val="left" w:pos="1276"/>
        </w:tabs>
      </w:pPr>
      <w:r w:rsidRPr="0055014C">
        <w:t>RR</w:t>
      </w:r>
      <w:r w:rsidRPr="0055014C">
        <w:tab/>
        <w:t>Radio Regulations</w:t>
      </w:r>
    </w:p>
    <w:p w14:paraId="0BF54DC2" w14:textId="77777777" w:rsidR="00F17E0A" w:rsidRPr="0055014C" w:rsidRDefault="00F17E0A" w:rsidP="00F17E0A">
      <w:pPr>
        <w:tabs>
          <w:tab w:val="left" w:pos="1276"/>
        </w:tabs>
      </w:pPr>
      <w:r w:rsidRPr="0055014C">
        <w:t>SRD</w:t>
      </w:r>
      <w:r w:rsidRPr="0055014C">
        <w:tab/>
        <w:t>Short-range devices</w:t>
      </w:r>
    </w:p>
    <w:p w14:paraId="5CB4BD61" w14:textId="77777777" w:rsidR="00F17E0A" w:rsidRPr="0055014C" w:rsidRDefault="00F17E0A" w:rsidP="00F17E0A">
      <w:pPr>
        <w:tabs>
          <w:tab w:val="left" w:pos="1276"/>
        </w:tabs>
      </w:pPr>
      <w:r w:rsidRPr="0055014C">
        <w:t>WHO</w:t>
      </w:r>
      <w:r w:rsidRPr="0055014C">
        <w:tab/>
        <w:t>World Health Organization</w:t>
      </w:r>
    </w:p>
    <w:p w14:paraId="1CD20B08" w14:textId="77777777" w:rsidR="00F17E0A" w:rsidRPr="0055014C" w:rsidRDefault="00F17E0A" w:rsidP="00F17E0A">
      <w:pPr>
        <w:tabs>
          <w:tab w:val="left" w:pos="1276"/>
        </w:tabs>
      </w:pPr>
      <w:r w:rsidRPr="0055014C">
        <w:t>WPT</w:t>
      </w:r>
      <w:r w:rsidRPr="0055014C">
        <w:tab/>
        <w:t>Wireless power transmission</w:t>
      </w:r>
    </w:p>
    <w:p w14:paraId="40FDEEC0" w14:textId="77777777" w:rsidR="00F17E0A" w:rsidRPr="0055014C" w:rsidRDefault="00F17E0A" w:rsidP="00F17E0A">
      <w:pPr>
        <w:pStyle w:val="Heading1"/>
      </w:pPr>
      <w:bookmarkStart w:id="15" w:name="_Toc107990993"/>
      <w:bookmarkStart w:id="16" w:name="_Toc136275907"/>
      <w:bookmarkStart w:id="17" w:name="_Hlk108095852"/>
      <w:r w:rsidRPr="0055014C">
        <w:t>1</w:t>
      </w:r>
      <w:r w:rsidRPr="0055014C">
        <w:tab/>
        <w:t>Introduction</w:t>
      </w:r>
      <w:bookmarkEnd w:id="15"/>
      <w:bookmarkEnd w:id="16"/>
    </w:p>
    <w:p w14:paraId="68BD021B" w14:textId="77777777" w:rsidR="00F17E0A" w:rsidRPr="0055014C" w:rsidRDefault="00F17E0A" w:rsidP="00F17E0A">
      <w:r w:rsidRPr="0055014C">
        <w:t>Wireless power transmission (WPT) technology is used to transfer power wirelessly from power sources to devices that use or consume power. Significant innovations in WPT can free users from needing electric power cords or changing batteries if electric power is supplied wirelessly. There are two major categories in WPT technologies. One of them is non-beam WPT technology,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metres or more, and the potential to cover wider areas).</w:t>
      </w:r>
    </w:p>
    <w:p w14:paraId="3606B527" w14:textId="77777777" w:rsidR="00F17E0A" w:rsidRPr="0055014C" w:rsidRDefault="00F17E0A" w:rsidP="00F17E0A">
      <w:r w:rsidRPr="0055014C">
        <w:t xml:space="preserve">Beam WPT regulations, standards and operational guidelines are currently being developed at national, regional and international levels for wireless charging technologies of mobile/portable and Internet of Things (IoT) sensor devices for applications of WPT via radio frequency beam. Report ITU-R </w:t>
      </w:r>
      <w:hyperlink r:id="rId15" w:history="1">
        <w:r w:rsidRPr="0055014C">
          <w:t>SM.2392</w:t>
        </w:r>
      </w:hyperlink>
      <w:r w:rsidRPr="0055014C">
        <w:t xml:space="preserve"> − Applications of wireless power transmission via radio frequency beam, indicates diverse applications and technologies of beam WPT in the future. The Report focuses on applications of WPT technologies using radio frequency beam and highlights that such devices may be classified as Industrial, Scientific, Medical (ISM), short-range devices (SRD) or radio equipment. While both ISM and SRD beam WPT devices are discussed in Report ITU-R </w:t>
      </w:r>
      <w:hyperlink r:id="rId16" w:history="1">
        <w:r w:rsidRPr="0055014C">
          <w:t>SM.2392</w:t>
        </w:r>
      </w:hyperlink>
      <w:r w:rsidRPr="0055014C">
        <w:t xml:space="preserve">, </w:t>
      </w:r>
    </w:p>
    <w:p w14:paraId="3A606FDC" w14:textId="77777777" w:rsidR="00F17E0A" w:rsidRPr="0055014C" w:rsidRDefault="00F17E0A" w:rsidP="00F17E0A">
      <w:del w:id="18" w:author="SWG Beam WPT session" w:date="2023-06-02T09:09:00Z">
        <w:r w:rsidRPr="0055014C" w:rsidDel="00B231B9">
          <w:delText xml:space="preserve">Report </w:delText>
        </w:r>
      </w:del>
      <w:ins w:id="19" w:author="SWG Beam WPT session" w:date="2023-06-02T09:09:00Z">
        <w:r w:rsidRPr="0055014C">
          <w:t xml:space="preserve">Recommendation </w:t>
        </w:r>
      </w:ins>
      <w:hyperlink r:id="rId17" w:history="1">
        <w:r w:rsidRPr="0055014C">
          <w:t>ITU-R SM.1896</w:t>
        </w:r>
      </w:hyperlink>
      <w:r w:rsidRPr="0055014C">
        <w:t xml:space="preserve"> provides a list of frequency ranges for global and regional harmonization of SRDs in its annexes, and Radio Regulations (RR) footnotes Nos </w:t>
      </w:r>
      <w:r w:rsidRPr="0055014C">
        <w:rPr>
          <w:b/>
          <w:bCs/>
        </w:rPr>
        <w:t>5.138</w:t>
      </w:r>
      <w:r w:rsidRPr="0055014C">
        <w:t xml:space="preserve"> and </w:t>
      </w:r>
      <w:r w:rsidRPr="0055014C">
        <w:rPr>
          <w:b/>
          <w:bCs/>
        </w:rPr>
        <w:t>5.150</w:t>
      </w:r>
      <w:r w:rsidRPr="0055014C">
        <w:t xml:space="preserve"> provide a list of frequency ranges for ISM devices. Furthermore, some administrations classify beam WPT as a radio service that needs rulemaking for practicable implementation with regulatory measures. To mitigate the impact of WPT devices on the operation of </w:t>
      </w:r>
      <w:r w:rsidRPr="0055014C">
        <w:lastRenderedPageBreak/>
        <w:t>radiocommunication services as spectrum demand increases, some solutions that utilize frequency bands designated for ISM applications and other solutions for spectrum sharing with the incumbent radiocommunication services are discussed. In order to commercialize these WPT technologies, studies on the impact of WPT systems on radiocommunication systems and radiocommunication services are necessary.</w:t>
      </w:r>
    </w:p>
    <w:p w14:paraId="20B02AD5" w14:textId="77777777" w:rsidR="00F17E0A" w:rsidRPr="0055014C" w:rsidRDefault="00F17E0A" w:rsidP="00F17E0A">
      <w:r w:rsidRPr="0055014C">
        <w:t>The purpose of this Report is to show how the proposed beam WPT systems can coexist with radiocommunication systems by conducting impact studies and demonstrating compliance with international and/or national radio frequency regulations and RF exposure guidelines. The studies include test measurements in laboratory and field conditions as well as simulation and theoretical studies based on the proposed systems. The Report is also intended to provide guidance to the administrations wishing to allow implementation of beam WPT technologies in the proposed frequency ranges in order to minimize the potential impact of beam WPT on radiocommunication services. Furthermore, this Report is expected to contribute to discussions towards international frequency ranges and regulations for beam WPT applications.</w:t>
      </w:r>
    </w:p>
    <w:p w14:paraId="2167F40A" w14:textId="77777777" w:rsidR="00F17E0A" w:rsidRPr="0055014C" w:rsidRDefault="00F17E0A" w:rsidP="00F17E0A">
      <w:r w:rsidRPr="0055014C">
        <w:rPr>
          <w:rFonts w:eastAsia="MS Mincho"/>
        </w:rPr>
        <w:t>Beam WPT technologies are also treated as a radio service with associated national regulatory measures in Japan as shown in § 3.3 Study C in this Report. In accordance with the frequency ranges and operation purposes, practical technical conditions are derived for coexistence with the incumbent radiocommunication services. If harmful interference occurs, interference can in some cases be corrected by moving or reorienting the charging device and/or affected device, or by changing the operating frequency of the charging device or affected device to avoid use of overlapping frequency channels.</w:t>
      </w:r>
    </w:p>
    <w:p w14:paraId="2C09E220" w14:textId="77777777" w:rsidR="00F17E0A" w:rsidRPr="0055014C" w:rsidRDefault="00F17E0A" w:rsidP="00F17E0A">
      <w:pPr>
        <w:pStyle w:val="Note"/>
      </w:pPr>
      <w:bookmarkStart w:id="20" w:name="_Toc107990994"/>
      <w:r w:rsidRPr="0055014C">
        <w:t>NOTE – The studies reflect national experiences from administrations and approaches from sector members.</w:t>
      </w:r>
    </w:p>
    <w:p w14:paraId="1234ABD6" w14:textId="77777777" w:rsidR="00F17E0A" w:rsidRPr="0055014C" w:rsidRDefault="00F17E0A" w:rsidP="00F17E0A">
      <w:pPr>
        <w:pStyle w:val="Heading1"/>
      </w:pPr>
      <w:bookmarkStart w:id="21" w:name="_Toc136275908"/>
      <w:r w:rsidRPr="0055014C">
        <w:t>2</w:t>
      </w:r>
      <w:r w:rsidRPr="0055014C">
        <w:tab/>
        <w:t>Radio characteristics of beam WPT</w:t>
      </w:r>
      <w:bookmarkEnd w:id="20"/>
      <w:bookmarkEnd w:id="21"/>
    </w:p>
    <w:p w14:paraId="09B0EBCA" w14:textId="77777777" w:rsidR="00F17E0A" w:rsidRPr="0055014C" w:rsidRDefault="00F17E0A" w:rsidP="00F17E0A">
      <w:r w:rsidRPr="0055014C">
        <w:t>This section provides examples of the characteristics of the beam WPT system.</w:t>
      </w:r>
    </w:p>
    <w:p w14:paraId="63525CF4" w14:textId="77777777" w:rsidR="00F17E0A" w:rsidRPr="0055014C" w:rsidRDefault="00F17E0A" w:rsidP="00F17E0A">
      <w:pPr>
        <w:pStyle w:val="TableNo"/>
        <w:rPr>
          <w:lang w:eastAsia="ja-JP"/>
        </w:rPr>
      </w:pPr>
      <w:r w:rsidRPr="0055014C">
        <w:rPr>
          <w:lang w:eastAsia="ja-JP"/>
        </w:rPr>
        <w:lastRenderedPageBreak/>
        <w:t>TABLE 1</w:t>
      </w:r>
    </w:p>
    <w:p w14:paraId="69C4DBCC" w14:textId="77777777" w:rsidR="00F17E0A" w:rsidRPr="0055014C" w:rsidRDefault="00F17E0A" w:rsidP="00F17E0A">
      <w:pPr>
        <w:pStyle w:val="Tabletitle"/>
        <w:rPr>
          <w:lang w:eastAsia="ja-JP"/>
        </w:rPr>
      </w:pPr>
      <w:r w:rsidRPr="0055014C">
        <w:rPr>
          <w:lang w:eastAsia="ja-JP"/>
        </w:rPr>
        <w:t>Examples of radio characteristics of beam WPT systems</w:t>
      </w:r>
    </w:p>
    <w:tbl>
      <w:tblPr>
        <w:tblStyle w:val="TableGrid"/>
        <w:tblW w:w="10773" w:type="dxa"/>
        <w:jc w:val="center"/>
        <w:tblLayout w:type="fixed"/>
        <w:tblLook w:val="04A0" w:firstRow="1" w:lastRow="0" w:firstColumn="1" w:lastColumn="0" w:noHBand="0" w:noVBand="1"/>
      </w:tblPr>
      <w:tblGrid>
        <w:gridCol w:w="1418"/>
        <w:gridCol w:w="1105"/>
        <w:gridCol w:w="1021"/>
        <w:gridCol w:w="1276"/>
        <w:gridCol w:w="1134"/>
        <w:gridCol w:w="1276"/>
        <w:gridCol w:w="1275"/>
        <w:gridCol w:w="1134"/>
        <w:gridCol w:w="1134"/>
      </w:tblGrid>
      <w:tr w:rsidR="00F17E0A" w:rsidRPr="0055014C" w14:paraId="3EADD002" w14:textId="77777777" w:rsidTr="00C76E33">
        <w:trPr>
          <w:cantSplit/>
          <w:jc w:val="center"/>
        </w:trPr>
        <w:tc>
          <w:tcPr>
            <w:tcW w:w="1418" w:type="dxa"/>
          </w:tcPr>
          <w:p w14:paraId="4031152C"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w:t>
            </w:r>
          </w:p>
        </w:tc>
        <w:tc>
          <w:tcPr>
            <w:tcW w:w="1105" w:type="dxa"/>
          </w:tcPr>
          <w:p w14:paraId="360620B0"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1</w:t>
            </w:r>
          </w:p>
        </w:tc>
        <w:tc>
          <w:tcPr>
            <w:tcW w:w="1021" w:type="dxa"/>
          </w:tcPr>
          <w:p w14:paraId="2420C267"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2</w:t>
            </w:r>
          </w:p>
        </w:tc>
        <w:tc>
          <w:tcPr>
            <w:tcW w:w="1276" w:type="dxa"/>
          </w:tcPr>
          <w:p w14:paraId="17CEA151"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3</w:t>
            </w:r>
          </w:p>
        </w:tc>
        <w:tc>
          <w:tcPr>
            <w:tcW w:w="1134" w:type="dxa"/>
          </w:tcPr>
          <w:p w14:paraId="6D0F673B"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4</w:t>
            </w:r>
          </w:p>
        </w:tc>
        <w:tc>
          <w:tcPr>
            <w:tcW w:w="1276" w:type="dxa"/>
          </w:tcPr>
          <w:p w14:paraId="02F8353A"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5</w:t>
            </w:r>
          </w:p>
        </w:tc>
        <w:tc>
          <w:tcPr>
            <w:tcW w:w="1275" w:type="dxa"/>
          </w:tcPr>
          <w:p w14:paraId="071EB00A"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6</w:t>
            </w:r>
          </w:p>
        </w:tc>
        <w:tc>
          <w:tcPr>
            <w:tcW w:w="1134" w:type="dxa"/>
          </w:tcPr>
          <w:p w14:paraId="3F542B6E" w14:textId="77777777" w:rsidR="00F17E0A" w:rsidRPr="0055014C" w:rsidRDefault="00F17E0A" w:rsidP="00C76E33">
            <w:pPr>
              <w:pStyle w:val="Tablehead10pt"/>
              <w:keepLines/>
              <w:rPr>
                <w:rFonts w:ascii="Times New Roman" w:hAnsi="Times New Roman"/>
                <w:lang w:val="en-GB" w:eastAsia="ja-JP"/>
              </w:rPr>
            </w:pPr>
            <w:ins w:id="22" w:author="251 (USA)" w:date="2023-05-29T18:09:00Z">
              <w:r w:rsidRPr="0055014C">
                <w:rPr>
                  <w:rFonts w:ascii="Times New Roman" w:hAnsi="Times New Roman"/>
                  <w:lang w:val="en-GB"/>
                </w:rPr>
                <w:t>System 7</w:t>
              </w:r>
            </w:ins>
          </w:p>
        </w:tc>
        <w:tc>
          <w:tcPr>
            <w:tcW w:w="1134" w:type="dxa"/>
          </w:tcPr>
          <w:p w14:paraId="1B12E37C"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 xml:space="preserve">System </w:t>
            </w:r>
            <w:del w:id="23" w:author="251 (USA)" w:date="2023-05-29T18:10:00Z">
              <w:r w:rsidRPr="0055014C" w:rsidDel="00C57D2F">
                <w:rPr>
                  <w:rFonts w:ascii="Times New Roman" w:hAnsi="Times New Roman"/>
                  <w:lang w:val="en-GB" w:eastAsia="ja-JP"/>
                </w:rPr>
                <w:delText>7</w:delText>
              </w:r>
            </w:del>
            <w:ins w:id="24" w:author="251 (USA)" w:date="2023-05-29T18:10:00Z">
              <w:r w:rsidRPr="0055014C">
                <w:rPr>
                  <w:rFonts w:ascii="Times New Roman" w:hAnsi="Times New Roman"/>
                  <w:lang w:val="en-GB" w:eastAsia="ja-JP"/>
                </w:rPr>
                <w:t>8</w:t>
              </w:r>
            </w:ins>
          </w:p>
        </w:tc>
      </w:tr>
      <w:tr w:rsidR="00F17E0A" w:rsidRPr="0055014C" w14:paraId="30638826" w14:textId="77777777" w:rsidTr="00C76E33">
        <w:trPr>
          <w:cantSplit/>
          <w:jc w:val="center"/>
        </w:trPr>
        <w:tc>
          <w:tcPr>
            <w:tcW w:w="1418" w:type="dxa"/>
          </w:tcPr>
          <w:p w14:paraId="2D11ACE7"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Frequency</w:t>
            </w:r>
          </w:p>
        </w:tc>
        <w:tc>
          <w:tcPr>
            <w:tcW w:w="1105" w:type="dxa"/>
          </w:tcPr>
          <w:p w14:paraId="1A22DB09" w14:textId="77777777" w:rsidR="00F17E0A" w:rsidRPr="0055014C" w:rsidRDefault="00F17E0A" w:rsidP="00C76E33">
            <w:pPr>
              <w:pStyle w:val="Tabletext"/>
              <w:keepNext/>
              <w:keepLines/>
              <w:jc w:val="center"/>
              <w:rPr>
                <w:lang w:eastAsia="ja-JP"/>
              </w:rPr>
            </w:pPr>
            <w:r w:rsidRPr="0055014C">
              <w:rPr>
                <w:lang w:eastAsia="ja-JP"/>
              </w:rPr>
              <w:t>915-921 MHz</w:t>
            </w:r>
          </w:p>
        </w:tc>
        <w:tc>
          <w:tcPr>
            <w:tcW w:w="1021" w:type="dxa"/>
          </w:tcPr>
          <w:p w14:paraId="463995D3" w14:textId="77777777" w:rsidR="00F17E0A" w:rsidRPr="0055014C" w:rsidRDefault="00F17E0A" w:rsidP="00C76E33">
            <w:pPr>
              <w:pStyle w:val="Tabletext"/>
              <w:keepNext/>
              <w:keepLines/>
              <w:jc w:val="center"/>
              <w:rPr>
                <w:lang w:eastAsia="ja-JP"/>
              </w:rPr>
            </w:pPr>
            <w:r w:rsidRPr="0055014C">
              <w:rPr>
                <w:lang w:eastAsia="ja-JP"/>
              </w:rPr>
              <w:t>915-921 MHz</w:t>
            </w:r>
          </w:p>
        </w:tc>
        <w:tc>
          <w:tcPr>
            <w:tcW w:w="1276" w:type="dxa"/>
          </w:tcPr>
          <w:p w14:paraId="2A35AA47" w14:textId="77777777" w:rsidR="00F17E0A" w:rsidRPr="0055014C" w:rsidRDefault="00F17E0A" w:rsidP="00C76E33">
            <w:pPr>
              <w:pStyle w:val="Tabletext"/>
              <w:keepNext/>
              <w:keepLines/>
              <w:jc w:val="center"/>
              <w:rPr>
                <w:lang w:eastAsia="ja-JP"/>
              </w:rPr>
            </w:pPr>
            <w:r w:rsidRPr="0055014C">
              <w:rPr>
                <w:lang w:eastAsia="ja-JP"/>
              </w:rPr>
              <w:t>915-921 MHz</w:t>
            </w:r>
          </w:p>
        </w:tc>
        <w:tc>
          <w:tcPr>
            <w:tcW w:w="1134" w:type="dxa"/>
          </w:tcPr>
          <w:p w14:paraId="67D22B79" w14:textId="77777777" w:rsidR="00F17E0A" w:rsidRPr="0055014C" w:rsidRDefault="00F17E0A" w:rsidP="00C76E33">
            <w:pPr>
              <w:pStyle w:val="Tabletext"/>
              <w:keepNext/>
              <w:keepLines/>
              <w:jc w:val="center"/>
              <w:rPr>
                <w:lang w:eastAsia="ja-JP"/>
              </w:rPr>
            </w:pPr>
            <w:r w:rsidRPr="0055014C">
              <w:rPr>
                <w:lang w:eastAsia="ja-JP"/>
              </w:rPr>
              <w:t>917-920 MHz</w:t>
            </w:r>
          </w:p>
        </w:tc>
        <w:tc>
          <w:tcPr>
            <w:tcW w:w="1276" w:type="dxa"/>
          </w:tcPr>
          <w:p w14:paraId="04DABE51" w14:textId="77777777" w:rsidR="00F17E0A" w:rsidRPr="0055014C" w:rsidRDefault="00F17E0A" w:rsidP="00C76E33">
            <w:pPr>
              <w:pStyle w:val="Tabletext"/>
              <w:keepNext/>
              <w:keepLines/>
              <w:jc w:val="center"/>
              <w:rPr>
                <w:lang w:eastAsia="ja-JP"/>
              </w:rPr>
            </w:pPr>
            <w:r w:rsidRPr="0055014C">
              <w:rPr>
                <w:lang w:eastAsia="ja-JP"/>
              </w:rPr>
              <w:t>2 410-2 486 MHz</w:t>
            </w:r>
          </w:p>
        </w:tc>
        <w:tc>
          <w:tcPr>
            <w:tcW w:w="1275" w:type="dxa"/>
          </w:tcPr>
          <w:p w14:paraId="56C3D87B" w14:textId="77777777" w:rsidR="00F17E0A" w:rsidRPr="0055014C" w:rsidRDefault="00F17E0A" w:rsidP="00C76E33">
            <w:pPr>
              <w:pStyle w:val="Tabletext"/>
              <w:keepNext/>
              <w:keepLines/>
              <w:jc w:val="center"/>
              <w:rPr>
                <w:lang w:eastAsia="ja-JP"/>
              </w:rPr>
            </w:pPr>
            <w:r w:rsidRPr="0055014C">
              <w:rPr>
                <w:lang w:eastAsia="ja-JP"/>
              </w:rPr>
              <w:t>5 738-5 766 MHz</w:t>
            </w:r>
          </w:p>
        </w:tc>
        <w:tc>
          <w:tcPr>
            <w:tcW w:w="1134" w:type="dxa"/>
          </w:tcPr>
          <w:p w14:paraId="3254C339" w14:textId="77777777" w:rsidR="00F17E0A" w:rsidRPr="0055014C" w:rsidRDefault="00F17E0A" w:rsidP="00C76E33">
            <w:pPr>
              <w:pStyle w:val="Tabletext"/>
              <w:keepNext/>
              <w:keepLines/>
              <w:jc w:val="center"/>
              <w:rPr>
                <w:lang w:eastAsia="ja-JP"/>
              </w:rPr>
            </w:pPr>
            <w:ins w:id="25" w:author="251 (USA)" w:date="2023-05-29T18:09:00Z">
              <w:r w:rsidRPr="0055014C">
                <w:t>24.1-24.15 GHz</w:t>
              </w:r>
            </w:ins>
          </w:p>
        </w:tc>
        <w:tc>
          <w:tcPr>
            <w:tcW w:w="1134" w:type="dxa"/>
          </w:tcPr>
          <w:p w14:paraId="78D221B1" w14:textId="77777777" w:rsidR="00F17E0A" w:rsidRPr="0055014C" w:rsidRDefault="00F17E0A" w:rsidP="00C76E33">
            <w:pPr>
              <w:pStyle w:val="Tabletext"/>
              <w:keepNext/>
              <w:keepLines/>
              <w:jc w:val="center"/>
              <w:rPr>
                <w:lang w:eastAsia="ja-JP"/>
              </w:rPr>
            </w:pPr>
            <w:r w:rsidRPr="0055014C">
              <w:rPr>
                <w:lang w:eastAsia="ja-JP"/>
              </w:rPr>
              <w:t>61-61.5 GHz</w:t>
            </w:r>
          </w:p>
        </w:tc>
      </w:tr>
      <w:tr w:rsidR="00F17E0A" w:rsidRPr="0055014C" w14:paraId="0771727F" w14:textId="77777777" w:rsidTr="00C76E33">
        <w:trPr>
          <w:cantSplit/>
          <w:jc w:val="center"/>
        </w:trPr>
        <w:tc>
          <w:tcPr>
            <w:tcW w:w="1418" w:type="dxa"/>
          </w:tcPr>
          <w:p w14:paraId="756AF597"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Output power</w:t>
            </w:r>
          </w:p>
        </w:tc>
        <w:tc>
          <w:tcPr>
            <w:tcW w:w="1105" w:type="dxa"/>
          </w:tcPr>
          <w:p w14:paraId="235C8F41" w14:textId="77777777" w:rsidR="00F17E0A" w:rsidRPr="0055014C" w:rsidRDefault="00F17E0A" w:rsidP="00C76E33">
            <w:pPr>
              <w:pStyle w:val="Tabletext"/>
              <w:keepNext/>
              <w:keepLines/>
              <w:jc w:val="center"/>
              <w:rPr>
                <w:lang w:eastAsia="ja-JP"/>
              </w:rPr>
            </w:pPr>
            <w:r w:rsidRPr="0055014C">
              <w:rPr>
                <w:lang w:eastAsia="ja-JP"/>
              </w:rPr>
              <w:t xml:space="preserve">4 W </w:t>
            </w:r>
          </w:p>
        </w:tc>
        <w:tc>
          <w:tcPr>
            <w:tcW w:w="1021" w:type="dxa"/>
          </w:tcPr>
          <w:p w14:paraId="30F06B95" w14:textId="77777777" w:rsidR="00F17E0A" w:rsidRPr="0055014C" w:rsidRDefault="00F17E0A" w:rsidP="00C76E33">
            <w:pPr>
              <w:pStyle w:val="Tabletext"/>
              <w:keepNext/>
              <w:keepLines/>
              <w:jc w:val="center"/>
              <w:rPr>
                <w:lang w:eastAsia="ja-JP"/>
              </w:rPr>
            </w:pPr>
            <w:r w:rsidRPr="0055014C">
              <w:rPr>
                <w:lang w:eastAsia="ja-JP"/>
              </w:rPr>
              <w:t xml:space="preserve">15 W </w:t>
            </w:r>
          </w:p>
        </w:tc>
        <w:tc>
          <w:tcPr>
            <w:tcW w:w="1276" w:type="dxa"/>
          </w:tcPr>
          <w:p w14:paraId="125C0B19" w14:textId="77777777" w:rsidR="00F17E0A" w:rsidRPr="0055014C" w:rsidRDefault="00F17E0A" w:rsidP="00C76E33">
            <w:pPr>
              <w:pStyle w:val="Tabletext"/>
              <w:keepNext/>
              <w:keepLines/>
              <w:jc w:val="center"/>
              <w:rPr>
                <w:lang w:eastAsia="ja-JP"/>
              </w:rPr>
            </w:pPr>
            <w:r w:rsidRPr="0055014C">
              <w:rPr>
                <w:lang w:eastAsia="ja-JP"/>
              </w:rPr>
              <w:t>Up to 50 W</w:t>
            </w:r>
          </w:p>
        </w:tc>
        <w:tc>
          <w:tcPr>
            <w:tcW w:w="1134" w:type="dxa"/>
          </w:tcPr>
          <w:p w14:paraId="70227AFF" w14:textId="77777777" w:rsidR="00F17E0A" w:rsidRPr="0055014C" w:rsidRDefault="00F17E0A" w:rsidP="00C76E33">
            <w:pPr>
              <w:pStyle w:val="Tabletext"/>
              <w:keepNext/>
              <w:keepLines/>
              <w:jc w:val="center"/>
              <w:rPr>
                <w:lang w:eastAsia="ja-JP"/>
              </w:rPr>
            </w:pPr>
            <w:r w:rsidRPr="0055014C">
              <w:rPr>
                <w:lang w:eastAsia="ja-JP"/>
              </w:rPr>
              <w:t>1 W</w:t>
            </w:r>
          </w:p>
        </w:tc>
        <w:tc>
          <w:tcPr>
            <w:tcW w:w="1276" w:type="dxa"/>
          </w:tcPr>
          <w:p w14:paraId="75D57C53" w14:textId="77777777" w:rsidR="00F17E0A" w:rsidRPr="0055014C" w:rsidRDefault="00F17E0A" w:rsidP="00C76E33">
            <w:pPr>
              <w:pStyle w:val="Tabletext"/>
              <w:keepNext/>
              <w:keepLines/>
              <w:jc w:val="center"/>
              <w:rPr>
                <w:lang w:eastAsia="ja-JP"/>
              </w:rPr>
            </w:pPr>
            <w:r w:rsidRPr="0055014C">
              <w:rPr>
                <w:lang w:eastAsia="ja-JP"/>
              </w:rPr>
              <w:t>15 W</w:t>
            </w:r>
          </w:p>
        </w:tc>
        <w:tc>
          <w:tcPr>
            <w:tcW w:w="1275" w:type="dxa"/>
          </w:tcPr>
          <w:p w14:paraId="1A0F6761" w14:textId="77777777" w:rsidR="00F17E0A" w:rsidRPr="0055014C" w:rsidRDefault="00F17E0A" w:rsidP="00C76E33">
            <w:pPr>
              <w:pStyle w:val="Tabletext"/>
              <w:keepNext/>
              <w:keepLines/>
              <w:jc w:val="center"/>
              <w:rPr>
                <w:lang w:eastAsia="ja-JP"/>
              </w:rPr>
            </w:pPr>
            <w:r w:rsidRPr="0055014C">
              <w:rPr>
                <w:lang w:eastAsia="ja-JP"/>
              </w:rPr>
              <w:t>32 W</w:t>
            </w:r>
          </w:p>
        </w:tc>
        <w:tc>
          <w:tcPr>
            <w:tcW w:w="1134" w:type="dxa"/>
          </w:tcPr>
          <w:p w14:paraId="5BFDA504" w14:textId="77777777" w:rsidR="00F17E0A" w:rsidRPr="0055014C" w:rsidRDefault="00F17E0A" w:rsidP="00C76E33">
            <w:pPr>
              <w:pStyle w:val="Tabletext"/>
              <w:keepNext/>
              <w:keepLines/>
              <w:jc w:val="center"/>
              <w:rPr>
                <w:lang w:eastAsia="ja-JP"/>
              </w:rPr>
            </w:pPr>
            <w:ins w:id="26" w:author="251 (USA)" w:date="2023-05-29T18:09:00Z">
              <w:r w:rsidRPr="0055014C">
                <w:t xml:space="preserve">50 W </w:t>
              </w:r>
            </w:ins>
          </w:p>
        </w:tc>
        <w:tc>
          <w:tcPr>
            <w:tcW w:w="1134" w:type="dxa"/>
          </w:tcPr>
          <w:p w14:paraId="2CB06DCF" w14:textId="77777777" w:rsidR="00F17E0A" w:rsidRPr="0055014C" w:rsidRDefault="00F17E0A" w:rsidP="00C76E33">
            <w:pPr>
              <w:pStyle w:val="Tabletext"/>
              <w:keepNext/>
              <w:keepLines/>
              <w:jc w:val="center"/>
              <w:rPr>
                <w:lang w:eastAsia="ja-JP"/>
              </w:rPr>
            </w:pPr>
            <w:r w:rsidRPr="0055014C">
              <w:rPr>
                <w:lang w:eastAsia="ja-JP"/>
              </w:rPr>
              <w:t>50 W</w:t>
            </w:r>
          </w:p>
        </w:tc>
      </w:tr>
      <w:tr w:rsidR="00F17E0A" w:rsidRPr="0055014C" w14:paraId="36374A7C" w14:textId="77777777" w:rsidTr="00C76E33">
        <w:trPr>
          <w:cantSplit/>
          <w:jc w:val="center"/>
        </w:trPr>
        <w:tc>
          <w:tcPr>
            <w:tcW w:w="1418" w:type="dxa"/>
          </w:tcPr>
          <w:p w14:paraId="264232E0"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Antenna gain</w:t>
            </w:r>
          </w:p>
        </w:tc>
        <w:tc>
          <w:tcPr>
            <w:tcW w:w="1105" w:type="dxa"/>
          </w:tcPr>
          <w:p w14:paraId="54A692D1" w14:textId="77777777" w:rsidR="00F17E0A" w:rsidRPr="0055014C" w:rsidRDefault="00F17E0A" w:rsidP="00C76E33">
            <w:pPr>
              <w:pStyle w:val="Tabletext"/>
              <w:keepNext/>
              <w:keepLines/>
              <w:jc w:val="center"/>
              <w:rPr>
                <w:lang w:eastAsia="ja-JP"/>
              </w:rPr>
            </w:pPr>
            <w:r w:rsidRPr="0055014C">
              <w:rPr>
                <w:lang w:eastAsia="ja-JP"/>
              </w:rPr>
              <w:t>7 dBi</w:t>
            </w:r>
          </w:p>
        </w:tc>
        <w:tc>
          <w:tcPr>
            <w:tcW w:w="1021" w:type="dxa"/>
          </w:tcPr>
          <w:p w14:paraId="155B34CB" w14:textId="77777777" w:rsidR="00F17E0A" w:rsidRPr="0055014C" w:rsidRDefault="00F17E0A" w:rsidP="00C76E33">
            <w:pPr>
              <w:pStyle w:val="Tabletext"/>
              <w:keepNext/>
              <w:keepLines/>
              <w:jc w:val="center"/>
              <w:rPr>
                <w:lang w:eastAsia="ja-JP"/>
              </w:rPr>
            </w:pPr>
            <w:r w:rsidRPr="0055014C">
              <w:rPr>
                <w:lang w:eastAsia="ja-JP"/>
              </w:rPr>
              <w:t>8.24 dBi</w:t>
            </w:r>
          </w:p>
        </w:tc>
        <w:tc>
          <w:tcPr>
            <w:tcW w:w="1276" w:type="dxa"/>
          </w:tcPr>
          <w:p w14:paraId="6705138E" w14:textId="77777777" w:rsidR="00F17E0A" w:rsidRPr="0055014C" w:rsidRDefault="00F17E0A" w:rsidP="00C76E33">
            <w:pPr>
              <w:pStyle w:val="Tabletext"/>
              <w:keepNext/>
              <w:keepLines/>
              <w:jc w:val="center"/>
              <w:rPr>
                <w:lang w:eastAsia="ja-JP"/>
              </w:rPr>
            </w:pPr>
            <w:r w:rsidRPr="0055014C">
              <w:rPr>
                <w:lang w:eastAsia="ja-JP"/>
              </w:rPr>
              <w:t>10 dBi</w:t>
            </w:r>
          </w:p>
        </w:tc>
        <w:tc>
          <w:tcPr>
            <w:tcW w:w="1134" w:type="dxa"/>
          </w:tcPr>
          <w:p w14:paraId="48CC1730" w14:textId="77777777" w:rsidR="00F17E0A" w:rsidRPr="0055014C" w:rsidRDefault="00F17E0A" w:rsidP="00C76E33">
            <w:pPr>
              <w:pStyle w:val="Tabletext"/>
              <w:keepNext/>
              <w:keepLines/>
              <w:jc w:val="center"/>
              <w:rPr>
                <w:lang w:eastAsia="ja-JP"/>
              </w:rPr>
            </w:pPr>
            <w:r w:rsidRPr="0055014C">
              <w:rPr>
                <w:lang w:eastAsia="ja-JP"/>
              </w:rPr>
              <w:t>6 dBi</w:t>
            </w:r>
          </w:p>
        </w:tc>
        <w:tc>
          <w:tcPr>
            <w:tcW w:w="1276" w:type="dxa"/>
          </w:tcPr>
          <w:p w14:paraId="58A255CB" w14:textId="77777777" w:rsidR="00F17E0A" w:rsidRPr="0055014C" w:rsidRDefault="00F17E0A" w:rsidP="00C76E33">
            <w:pPr>
              <w:pStyle w:val="Tabletext"/>
              <w:keepNext/>
              <w:keepLines/>
              <w:jc w:val="center"/>
              <w:rPr>
                <w:lang w:eastAsia="ja-JP"/>
              </w:rPr>
            </w:pPr>
            <w:r w:rsidRPr="0055014C">
              <w:rPr>
                <w:lang w:eastAsia="ja-JP"/>
              </w:rPr>
              <w:t>24 dBi</w:t>
            </w:r>
          </w:p>
        </w:tc>
        <w:tc>
          <w:tcPr>
            <w:tcW w:w="1275" w:type="dxa"/>
          </w:tcPr>
          <w:p w14:paraId="66C21FEA" w14:textId="77777777" w:rsidR="00F17E0A" w:rsidRPr="0055014C" w:rsidRDefault="00F17E0A" w:rsidP="00C76E33">
            <w:pPr>
              <w:pStyle w:val="Tabletext"/>
              <w:keepNext/>
              <w:keepLines/>
              <w:jc w:val="center"/>
              <w:rPr>
                <w:lang w:eastAsia="ja-JP"/>
              </w:rPr>
            </w:pPr>
            <w:r w:rsidRPr="0055014C">
              <w:rPr>
                <w:lang w:eastAsia="ja-JP"/>
              </w:rPr>
              <w:t>25 dBi</w:t>
            </w:r>
          </w:p>
        </w:tc>
        <w:tc>
          <w:tcPr>
            <w:tcW w:w="1134" w:type="dxa"/>
          </w:tcPr>
          <w:p w14:paraId="404F45AD" w14:textId="77777777" w:rsidR="00F17E0A" w:rsidRPr="0055014C" w:rsidRDefault="00F17E0A" w:rsidP="00C76E33">
            <w:pPr>
              <w:pStyle w:val="Tabletext10pt"/>
              <w:keepNext/>
              <w:keepLines/>
              <w:rPr>
                <w:rFonts w:ascii="Times New Roman" w:hAnsi="Times New Roman"/>
                <w:lang w:val="en-GB" w:eastAsia="ja-JP"/>
              </w:rPr>
            </w:pPr>
            <w:ins w:id="27" w:author="251 (USA)" w:date="2023-05-29T18:09:00Z">
              <w:r w:rsidRPr="0055014C">
                <w:rPr>
                  <w:rFonts w:ascii="Times New Roman" w:hAnsi="Times New Roman"/>
                  <w:lang w:val="en-GB"/>
                </w:rPr>
                <w:t>40 dBi</w:t>
              </w:r>
            </w:ins>
            <w:ins w:id="28" w:author="251 (USA)" w:date="2023-05-29T18:11:00Z">
              <w:r w:rsidRPr="0055014C">
                <w:rPr>
                  <w:rFonts w:ascii="Times New Roman" w:hAnsi="Times New Roman"/>
                  <w:vertAlign w:val="superscript"/>
                  <w:lang w:val="en-GB"/>
                </w:rPr>
                <w:t xml:space="preserve"> (1)</w:t>
              </w:r>
            </w:ins>
          </w:p>
        </w:tc>
        <w:tc>
          <w:tcPr>
            <w:tcW w:w="1134" w:type="dxa"/>
          </w:tcPr>
          <w:p w14:paraId="3C30C661" w14:textId="77777777" w:rsidR="00F17E0A" w:rsidRPr="0055014C" w:rsidRDefault="00F17E0A" w:rsidP="00C76E33">
            <w:pPr>
              <w:pStyle w:val="Tabletext10pt"/>
              <w:keepNext/>
              <w:keepLines/>
              <w:rPr>
                <w:rFonts w:ascii="Times New Roman" w:hAnsi="Times New Roman"/>
                <w:vertAlign w:val="superscript"/>
                <w:lang w:val="en-GB" w:eastAsia="ja-JP"/>
              </w:rPr>
            </w:pPr>
            <w:r w:rsidRPr="0055014C">
              <w:rPr>
                <w:rFonts w:ascii="Times New Roman" w:hAnsi="Times New Roman"/>
                <w:lang w:val="en-GB" w:eastAsia="ja-JP"/>
              </w:rPr>
              <w:t xml:space="preserve">45 dBi </w:t>
            </w:r>
            <w:r w:rsidRPr="0055014C">
              <w:rPr>
                <w:rFonts w:ascii="Times New Roman" w:hAnsi="Times New Roman"/>
                <w:vertAlign w:val="superscript"/>
                <w:lang w:val="en-GB" w:eastAsia="ja-JP"/>
              </w:rPr>
              <w:t>(1)</w:t>
            </w:r>
          </w:p>
        </w:tc>
      </w:tr>
      <w:tr w:rsidR="00F17E0A" w:rsidRPr="0055014C" w14:paraId="2B655EEB" w14:textId="77777777" w:rsidTr="00C76E33">
        <w:trPr>
          <w:cantSplit/>
          <w:jc w:val="center"/>
        </w:trPr>
        <w:tc>
          <w:tcPr>
            <w:tcW w:w="1418" w:type="dxa"/>
          </w:tcPr>
          <w:p w14:paraId="02314952"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e.i.r.p.</w:t>
            </w:r>
          </w:p>
        </w:tc>
        <w:tc>
          <w:tcPr>
            <w:tcW w:w="1105" w:type="dxa"/>
          </w:tcPr>
          <w:p w14:paraId="37D69333" w14:textId="77777777" w:rsidR="00F17E0A" w:rsidRPr="0055014C" w:rsidRDefault="00F17E0A" w:rsidP="00C76E33">
            <w:pPr>
              <w:pStyle w:val="Tabletext"/>
              <w:keepNext/>
              <w:keepLines/>
              <w:jc w:val="center"/>
              <w:rPr>
                <w:lang w:eastAsia="ja-JP"/>
              </w:rPr>
            </w:pPr>
            <w:r w:rsidRPr="0055014C">
              <w:rPr>
                <w:lang w:eastAsia="ja-JP"/>
              </w:rPr>
              <w:t xml:space="preserve">43 dBm </w:t>
            </w:r>
          </w:p>
        </w:tc>
        <w:tc>
          <w:tcPr>
            <w:tcW w:w="1021" w:type="dxa"/>
          </w:tcPr>
          <w:p w14:paraId="3DD9DF26" w14:textId="77777777" w:rsidR="00F17E0A" w:rsidRPr="0055014C" w:rsidRDefault="00F17E0A" w:rsidP="00C76E33">
            <w:pPr>
              <w:pStyle w:val="Tabletext"/>
              <w:keepNext/>
              <w:keepLines/>
              <w:jc w:val="center"/>
              <w:rPr>
                <w:lang w:eastAsia="ja-JP"/>
              </w:rPr>
            </w:pPr>
            <w:r w:rsidRPr="0055014C">
              <w:rPr>
                <w:lang w:eastAsia="ja-JP"/>
              </w:rPr>
              <w:t xml:space="preserve">50 dBm </w:t>
            </w:r>
          </w:p>
        </w:tc>
        <w:tc>
          <w:tcPr>
            <w:tcW w:w="1276" w:type="dxa"/>
          </w:tcPr>
          <w:p w14:paraId="6A529A8E" w14:textId="77777777" w:rsidR="00F17E0A" w:rsidRPr="0055014C" w:rsidRDefault="00F17E0A" w:rsidP="00C76E33">
            <w:pPr>
              <w:pStyle w:val="Tabletext"/>
              <w:keepNext/>
              <w:keepLines/>
              <w:jc w:val="center"/>
              <w:rPr>
                <w:lang w:eastAsia="ja-JP"/>
              </w:rPr>
            </w:pPr>
            <w:r w:rsidRPr="0055014C">
              <w:rPr>
                <w:lang w:eastAsia="ja-JP"/>
              </w:rPr>
              <w:t xml:space="preserve">54.8 dBm </w:t>
            </w:r>
          </w:p>
        </w:tc>
        <w:tc>
          <w:tcPr>
            <w:tcW w:w="1134" w:type="dxa"/>
          </w:tcPr>
          <w:p w14:paraId="7E002D0C" w14:textId="77777777" w:rsidR="00F17E0A" w:rsidRPr="0055014C" w:rsidRDefault="00F17E0A" w:rsidP="00C76E33">
            <w:pPr>
              <w:pStyle w:val="Tabletext"/>
              <w:keepNext/>
              <w:keepLines/>
              <w:jc w:val="center"/>
              <w:rPr>
                <w:lang w:eastAsia="ja-JP"/>
              </w:rPr>
            </w:pPr>
            <w:r w:rsidRPr="0055014C">
              <w:rPr>
                <w:lang w:eastAsia="ja-JP"/>
              </w:rPr>
              <w:t>36 dBm</w:t>
            </w:r>
          </w:p>
        </w:tc>
        <w:tc>
          <w:tcPr>
            <w:tcW w:w="1276" w:type="dxa"/>
          </w:tcPr>
          <w:p w14:paraId="67CD220A" w14:textId="77777777" w:rsidR="00F17E0A" w:rsidRPr="0055014C" w:rsidRDefault="00F17E0A" w:rsidP="00C76E33">
            <w:pPr>
              <w:pStyle w:val="Tabletext"/>
              <w:keepNext/>
              <w:keepLines/>
              <w:jc w:val="center"/>
              <w:rPr>
                <w:lang w:eastAsia="ja-JP"/>
              </w:rPr>
            </w:pPr>
            <w:r w:rsidRPr="0055014C">
              <w:rPr>
                <w:lang w:eastAsia="ja-JP"/>
              </w:rPr>
              <w:t>65.8 dBm</w:t>
            </w:r>
          </w:p>
        </w:tc>
        <w:tc>
          <w:tcPr>
            <w:tcW w:w="1275" w:type="dxa"/>
          </w:tcPr>
          <w:p w14:paraId="439FBD10" w14:textId="77777777" w:rsidR="00F17E0A" w:rsidRPr="0055014C" w:rsidRDefault="00F17E0A" w:rsidP="00C76E33">
            <w:pPr>
              <w:pStyle w:val="Tabletext"/>
              <w:keepNext/>
              <w:keepLines/>
              <w:jc w:val="center"/>
              <w:rPr>
                <w:lang w:eastAsia="ja-JP"/>
              </w:rPr>
            </w:pPr>
            <w:r w:rsidRPr="0055014C">
              <w:rPr>
                <w:lang w:eastAsia="ja-JP"/>
              </w:rPr>
              <w:t>70 dBm</w:t>
            </w:r>
          </w:p>
        </w:tc>
        <w:tc>
          <w:tcPr>
            <w:tcW w:w="1134" w:type="dxa"/>
          </w:tcPr>
          <w:p w14:paraId="6224EA13" w14:textId="77777777" w:rsidR="00F17E0A" w:rsidRPr="0055014C" w:rsidRDefault="00F17E0A" w:rsidP="00C76E33">
            <w:pPr>
              <w:pStyle w:val="Tabletext10pt"/>
              <w:keepNext/>
              <w:keepLines/>
              <w:rPr>
                <w:rFonts w:ascii="Times New Roman" w:hAnsi="Times New Roman"/>
                <w:lang w:val="en-GB" w:eastAsia="ja-JP"/>
              </w:rPr>
            </w:pPr>
            <w:ins w:id="29" w:author="251 (USA)" w:date="2023-05-29T18:09:00Z">
              <w:r w:rsidRPr="0055014C">
                <w:rPr>
                  <w:rFonts w:ascii="Times New Roman" w:hAnsi="Times New Roman"/>
                  <w:lang w:val="en-GB" w:eastAsia="ja-JP"/>
                </w:rPr>
                <w:t>87 dBm</w:t>
              </w:r>
            </w:ins>
            <w:ins w:id="30" w:author="251 (USA)" w:date="2023-05-29T18:11:00Z">
              <w:r w:rsidRPr="0055014C">
                <w:rPr>
                  <w:rFonts w:ascii="Times New Roman" w:hAnsi="Times New Roman"/>
                  <w:vertAlign w:val="superscript"/>
                  <w:lang w:val="en-GB" w:eastAsia="ja-JP"/>
                </w:rPr>
                <w:t xml:space="preserve"> (1)</w:t>
              </w:r>
            </w:ins>
          </w:p>
        </w:tc>
        <w:tc>
          <w:tcPr>
            <w:tcW w:w="1134" w:type="dxa"/>
          </w:tcPr>
          <w:p w14:paraId="3D34BDE2" w14:textId="77777777" w:rsidR="00F17E0A" w:rsidRPr="0055014C" w:rsidRDefault="00F17E0A" w:rsidP="00C76E33">
            <w:pPr>
              <w:pStyle w:val="Tabletext10pt"/>
              <w:keepNext/>
              <w:keepLines/>
              <w:rPr>
                <w:rFonts w:ascii="Times New Roman" w:hAnsi="Times New Roman"/>
                <w:vertAlign w:val="superscript"/>
                <w:lang w:val="en-GB" w:eastAsia="ja-JP"/>
              </w:rPr>
            </w:pPr>
            <w:r w:rsidRPr="0055014C">
              <w:rPr>
                <w:rFonts w:ascii="Times New Roman" w:hAnsi="Times New Roman"/>
                <w:lang w:val="en-GB" w:eastAsia="ja-JP"/>
              </w:rPr>
              <w:t xml:space="preserve">92 dBm </w:t>
            </w:r>
            <w:r w:rsidRPr="0055014C">
              <w:rPr>
                <w:rFonts w:ascii="Times New Roman" w:hAnsi="Times New Roman"/>
                <w:vertAlign w:val="superscript"/>
                <w:lang w:val="en-GB" w:eastAsia="ja-JP"/>
              </w:rPr>
              <w:t>(1)</w:t>
            </w:r>
          </w:p>
        </w:tc>
      </w:tr>
      <w:tr w:rsidR="00F17E0A" w:rsidRPr="0055014C" w14:paraId="17EA6D85" w14:textId="77777777" w:rsidTr="00C76E33">
        <w:trPr>
          <w:cantSplit/>
          <w:jc w:val="center"/>
        </w:trPr>
        <w:tc>
          <w:tcPr>
            <w:tcW w:w="1418" w:type="dxa"/>
          </w:tcPr>
          <w:p w14:paraId="6AF732B6" w14:textId="77777777" w:rsidR="00F17E0A" w:rsidRPr="0055014C" w:rsidRDefault="00F17E0A" w:rsidP="00C76E33">
            <w:pPr>
              <w:pStyle w:val="Tabletext10pt"/>
              <w:keepNext/>
              <w:keepLines/>
              <w:jc w:val="center"/>
              <w:rPr>
                <w:rFonts w:ascii="Times New Roman" w:hAnsi="Times New Roman"/>
                <w:lang w:val="en-GB" w:eastAsia="ja-JP"/>
              </w:rPr>
            </w:pPr>
            <w:r w:rsidRPr="0055014C">
              <w:rPr>
                <w:rFonts w:ascii="Times New Roman" w:hAnsi="Times New Roman"/>
                <w:lang w:val="en-GB" w:eastAsia="ja-JP"/>
              </w:rPr>
              <w:t>Bandwidth</w:t>
            </w:r>
          </w:p>
        </w:tc>
        <w:tc>
          <w:tcPr>
            <w:tcW w:w="1105" w:type="dxa"/>
          </w:tcPr>
          <w:p w14:paraId="28616C0D" w14:textId="77777777" w:rsidR="00F17E0A" w:rsidRPr="0055014C" w:rsidRDefault="00F17E0A" w:rsidP="00C76E33">
            <w:pPr>
              <w:pStyle w:val="Tabletext"/>
              <w:keepNext/>
              <w:keepLines/>
              <w:jc w:val="center"/>
              <w:rPr>
                <w:lang w:eastAsia="ja-JP"/>
              </w:rPr>
            </w:pPr>
            <w:r w:rsidRPr="0055014C">
              <w:rPr>
                <w:lang w:eastAsia="ja-JP"/>
              </w:rPr>
              <w:t>500 kHz</w:t>
            </w:r>
          </w:p>
        </w:tc>
        <w:tc>
          <w:tcPr>
            <w:tcW w:w="1021" w:type="dxa"/>
          </w:tcPr>
          <w:p w14:paraId="3C7AF2D5" w14:textId="77777777" w:rsidR="00F17E0A" w:rsidRPr="0055014C" w:rsidRDefault="00F17E0A" w:rsidP="00C76E33">
            <w:pPr>
              <w:pStyle w:val="Tabletext"/>
              <w:keepNext/>
              <w:keepLines/>
              <w:jc w:val="center"/>
              <w:rPr>
                <w:lang w:eastAsia="ja-JP"/>
              </w:rPr>
            </w:pPr>
            <w:r w:rsidRPr="0055014C">
              <w:rPr>
                <w:lang w:eastAsia="ja-JP"/>
              </w:rPr>
              <w:t>500 kHz</w:t>
            </w:r>
          </w:p>
        </w:tc>
        <w:tc>
          <w:tcPr>
            <w:tcW w:w="1276" w:type="dxa"/>
          </w:tcPr>
          <w:p w14:paraId="53C2B37D" w14:textId="77777777" w:rsidR="00F17E0A" w:rsidRPr="0055014C" w:rsidRDefault="00F17E0A" w:rsidP="00C76E33">
            <w:pPr>
              <w:pStyle w:val="Tabletext"/>
              <w:keepNext/>
              <w:keepLines/>
              <w:jc w:val="center"/>
              <w:rPr>
                <w:lang w:eastAsia="ja-JP"/>
              </w:rPr>
            </w:pPr>
            <w:r w:rsidRPr="0055014C">
              <w:rPr>
                <w:lang w:eastAsia="ja-JP"/>
              </w:rPr>
              <w:t>500 kHz</w:t>
            </w:r>
          </w:p>
        </w:tc>
        <w:tc>
          <w:tcPr>
            <w:tcW w:w="1134" w:type="dxa"/>
          </w:tcPr>
          <w:p w14:paraId="6F6CA1A4" w14:textId="77777777" w:rsidR="00F17E0A" w:rsidRPr="0055014C" w:rsidRDefault="00F17E0A" w:rsidP="00C76E33">
            <w:pPr>
              <w:pStyle w:val="Tabletext"/>
              <w:keepNext/>
              <w:keepLines/>
              <w:jc w:val="center"/>
              <w:rPr>
                <w:lang w:eastAsia="ja-JP"/>
              </w:rPr>
            </w:pPr>
            <w:r w:rsidRPr="0055014C">
              <w:rPr>
                <w:lang w:eastAsia="ja-JP"/>
              </w:rPr>
              <w:t>200 kHz</w:t>
            </w:r>
          </w:p>
        </w:tc>
        <w:tc>
          <w:tcPr>
            <w:tcW w:w="1276" w:type="dxa"/>
          </w:tcPr>
          <w:p w14:paraId="35820B9D" w14:textId="77777777" w:rsidR="00F17E0A" w:rsidRPr="0055014C" w:rsidRDefault="00F17E0A" w:rsidP="00C76E33">
            <w:pPr>
              <w:pStyle w:val="Tabletext10pt"/>
              <w:keepNext/>
              <w:keepLines/>
              <w:jc w:val="center"/>
              <w:rPr>
                <w:rFonts w:ascii="Times New Roman" w:hAnsi="Times New Roman"/>
                <w:highlight w:val="yellow"/>
                <w:lang w:val="en-GB" w:eastAsia="ja-JP"/>
              </w:rPr>
            </w:pPr>
            <w:r w:rsidRPr="0055014C">
              <w:rPr>
                <w:rFonts w:ascii="Times New Roman" w:hAnsi="Times New Roman"/>
                <w:lang w:val="en-GB" w:eastAsia="ja-JP"/>
              </w:rPr>
              <w:t xml:space="preserve">N/A </w:t>
            </w:r>
            <w:r w:rsidRPr="0055014C">
              <w:rPr>
                <w:rFonts w:ascii="Times New Roman" w:hAnsi="Times New Roman"/>
                <w:vertAlign w:val="superscript"/>
                <w:lang w:val="en-GB" w:eastAsia="ja-JP"/>
              </w:rPr>
              <w:t>(2)</w:t>
            </w:r>
          </w:p>
        </w:tc>
        <w:tc>
          <w:tcPr>
            <w:tcW w:w="1275" w:type="dxa"/>
          </w:tcPr>
          <w:p w14:paraId="59044340" w14:textId="77777777" w:rsidR="00F17E0A" w:rsidRPr="0055014C" w:rsidRDefault="00F17E0A" w:rsidP="00C76E33">
            <w:pPr>
              <w:pStyle w:val="Tabletext10pt"/>
              <w:keepNext/>
              <w:keepLines/>
              <w:jc w:val="center"/>
              <w:rPr>
                <w:rFonts w:ascii="Times New Roman" w:hAnsi="Times New Roman"/>
                <w:highlight w:val="yellow"/>
                <w:lang w:val="en-GB" w:eastAsia="ja-JP"/>
              </w:rPr>
            </w:pPr>
            <w:r w:rsidRPr="0055014C">
              <w:rPr>
                <w:rFonts w:ascii="Times New Roman" w:hAnsi="Times New Roman"/>
                <w:lang w:val="en-GB" w:eastAsia="ja-JP"/>
              </w:rPr>
              <w:t xml:space="preserve">N/A </w:t>
            </w:r>
            <w:r w:rsidRPr="0055014C">
              <w:rPr>
                <w:rFonts w:ascii="Times New Roman" w:hAnsi="Times New Roman"/>
                <w:vertAlign w:val="superscript"/>
                <w:lang w:val="en-GB" w:eastAsia="ja-JP"/>
              </w:rPr>
              <w:t>(2)</w:t>
            </w:r>
          </w:p>
        </w:tc>
        <w:tc>
          <w:tcPr>
            <w:tcW w:w="1134" w:type="dxa"/>
          </w:tcPr>
          <w:p w14:paraId="1394D774" w14:textId="77777777" w:rsidR="00F17E0A" w:rsidRPr="0055014C" w:rsidRDefault="00F17E0A" w:rsidP="00C76E33">
            <w:pPr>
              <w:pStyle w:val="Tabletext"/>
              <w:keepNext/>
              <w:keepLines/>
              <w:jc w:val="center"/>
              <w:rPr>
                <w:lang w:eastAsia="ja-JP"/>
              </w:rPr>
            </w:pPr>
            <w:ins w:id="31" w:author="251 (USA)" w:date="2023-05-29T18:09:00Z">
              <w:r w:rsidRPr="0055014C">
                <w:t xml:space="preserve">10 MHz </w:t>
              </w:r>
            </w:ins>
          </w:p>
        </w:tc>
        <w:tc>
          <w:tcPr>
            <w:tcW w:w="1134" w:type="dxa"/>
          </w:tcPr>
          <w:p w14:paraId="501A3184" w14:textId="77777777" w:rsidR="00F17E0A" w:rsidRPr="0055014C" w:rsidRDefault="00F17E0A" w:rsidP="00C76E33">
            <w:pPr>
              <w:pStyle w:val="Tabletext"/>
              <w:keepNext/>
              <w:keepLines/>
              <w:jc w:val="center"/>
              <w:rPr>
                <w:lang w:eastAsia="ja-JP"/>
              </w:rPr>
            </w:pPr>
            <w:r w:rsidRPr="0055014C">
              <w:rPr>
                <w:lang w:eastAsia="ja-JP"/>
              </w:rPr>
              <w:t>10 MHz</w:t>
            </w:r>
          </w:p>
        </w:tc>
      </w:tr>
      <w:tr w:rsidR="00F17E0A" w:rsidRPr="0055014C" w14:paraId="79294425" w14:textId="77777777" w:rsidTr="00C76E33">
        <w:trPr>
          <w:cantSplit/>
          <w:jc w:val="center"/>
        </w:trPr>
        <w:tc>
          <w:tcPr>
            <w:tcW w:w="1418" w:type="dxa"/>
          </w:tcPr>
          <w:p w14:paraId="1778559F"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Beacon signals</w:t>
            </w:r>
          </w:p>
        </w:tc>
        <w:tc>
          <w:tcPr>
            <w:tcW w:w="1105" w:type="dxa"/>
          </w:tcPr>
          <w:p w14:paraId="7E79611E" w14:textId="77777777" w:rsidR="00F17E0A" w:rsidRPr="0055014C" w:rsidRDefault="00F17E0A" w:rsidP="00C76E33">
            <w:pPr>
              <w:pStyle w:val="Tabletext"/>
              <w:keepNext/>
              <w:keepLines/>
              <w:jc w:val="center"/>
            </w:pPr>
            <w:r w:rsidRPr="0055014C">
              <w:t>Other wireless systems</w:t>
            </w:r>
          </w:p>
        </w:tc>
        <w:tc>
          <w:tcPr>
            <w:tcW w:w="1021" w:type="dxa"/>
          </w:tcPr>
          <w:p w14:paraId="118FAA1F" w14:textId="77777777" w:rsidR="00F17E0A" w:rsidRPr="0055014C" w:rsidRDefault="00F17E0A" w:rsidP="00C76E33">
            <w:pPr>
              <w:pStyle w:val="Tabletext"/>
              <w:keepNext/>
              <w:keepLines/>
              <w:jc w:val="center"/>
            </w:pPr>
            <w:r w:rsidRPr="0055014C">
              <w:t>Other wireless systems</w:t>
            </w:r>
          </w:p>
        </w:tc>
        <w:tc>
          <w:tcPr>
            <w:tcW w:w="1276" w:type="dxa"/>
          </w:tcPr>
          <w:p w14:paraId="4F7E223B" w14:textId="77777777" w:rsidR="00F17E0A" w:rsidRPr="0055014C" w:rsidRDefault="00F17E0A" w:rsidP="00C76E33">
            <w:pPr>
              <w:pStyle w:val="Tabletext"/>
              <w:keepNext/>
              <w:keepLines/>
              <w:jc w:val="center"/>
            </w:pPr>
            <w:r w:rsidRPr="0055014C">
              <w:t>Other wireless systems</w:t>
            </w:r>
          </w:p>
        </w:tc>
        <w:tc>
          <w:tcPr>
            <w:tcW w:w="1134" w:type="dxa"/>
          </w:tcPr>
          <w:p w14:paraId="34F40967" w14:textId="77777777" w:rsidR="00F17E0A" w:rsidRPr="0055014C" w:rsidRDefault="00F17E0A" w:rsidP="00C76E33">
            <w:pPr>
              <w:pStyle w:val="Tabletext"/>
              <w:keepNext/>
              <w:keepLines/>
              <w:jc w:val="center"/>
              <w:rPr>
                <w:lang w:eastAsia="ja-JP"/>
              </w:rPr>
            </w:pPr>
            <w:r w:rsidRPr="0055014C">
              <w:t>Other wireless systems</w:t>
            </w:r>
          </w:p>
        </w:tc>
        <w:tc>
          <w:tcPr>
            <w:tcW w:w="1276" w:type="dxa"/>
          </w:tcPr>
          <w:p w14:paraId="11197156" w14:textId="77777777" w:rsidR="00F17E0A" w:rsidRPr="0055014C" w:rsidRDefault="00F17E0A" w:rsidP="00C76E33">
            <w:pPr>
              <w:pStyle w:val="Tabletext"/>
              <w:keepNext/>
              <w:keepLines/>
              <w:jc w:val="center"/>
              <w:rPr>
                <w:lang w:eastAsia="ja-JP"/>
              </w:rPr>
            </w:pPr>
            <w:r w:rsidRPr="0055014C">
              <w:t>Other wireless systems</w:t>
            </w:r>
          </w:p>
        </w:tc>
        <w:tc>
          <w:tcPr>
            <w:tcW w:w="1275" w:type="dxa"/>
          </w:tcPr>
          <w:p w14:paraId="181DBD92" w14:textId="77777777" w:rsidR="00F17E0A" w:rsidRPr="0055014C" w:rsidRDefault="00F17E0A" w:rsidP="00C76E33">
            <w:pPr>
              <w:pStyle w:val="Tabletext"/>
              <w:keepNext/>
              <w:keepLines/>
              <w:jc w:val="center"/>
              <w:rPr>
                <w:lang w:eastAsia="ja-JP"/>
              </w:rPr>
            </w:pPr>
            <w:r w:rsidRPr="0055014C">
              <w:rPr>
                <w:lang w:eastAsia="ja-JP"/>
              </w:rPr>
              <w:t>Beam-WPT dedicated wireless system</w:t>
            </w:r>
          </w:p>
        </w:tc>
        <w:tc>
          <w:tcPr>
            <w:tcW w:w="1134" w:type="dxa"/>
          </w:tcPr>
          <w:p w14:paraId="47FE4EE6" w14:textId="77777777" w:rsidR="00F17E0A" w:rsidRPr="0055014C" w:rsidRDefault="00F17E0A" w:rsidP="00C76E33">
            <w:pPr>
              <w:pStyle w:val="Tabletext"/>
              <w:keepNext/>
              <w:keepLines/>
              <w:jc w:val="center"/>
            </w:pPr>
            <w:ins w:id="32" w:author="251 (USA)" w:date="2023-05-29T18:09:00Z">
              <w:r w:rsidRPr="0055014C">
                <w:t>Beam-WPT dedicated wireless system</w:t>
              </w:r>
            </w:ins>
          </w:p>
        </w:tc>
        <w:tc>
          <w:tcPr>
            <w:tcW w:w="1134" w:type="dxa"/>
          </w:tcPr>
          <w:p w14:paraId="0225A4A0" w14:textId="77777777" w:rsidR="00F17E0A" w:rsidRPr="0055014C" w:rsidRDefault="00F17E0A" w:rsidP="00C76E33">
            <w:pPr>
              <w:pStyle w:val="Tabletext"/>
              <w:keepNext/>
              <w:keepLines/>
              <w:jc w:val="center"/>
              <w:rPr>
                <w:lang w:eastAsia="ja-JP"/>
              </w:rPr>
            </w:pPr>
            <w:r w:rsidRPr="0055014C">
              <w:t>Other wireless systems</w:t>
            </w:r>
          </w:p>
        </w:tc>
      </w:tr>
    </w:tbl>
    <w:p w14:paraId="3F283E39" w14:textId="77777777" w:rsidR="00F17E0A" w:rsidRPr="0055014C" w:rsidRDefault="00F17E0A" w:rsidP="00F17E0A">
      <w:pPr>
        <w:pStyle w:val="TableNo"/>
        <w:rPr>
          <w:lang w:eastAsia="ja-JP"/>
        </w:rPr>
      </w:pPr>
      <w:r w:rsidRPr="0055014C">
        <w:rPr>
          <w:lang w:eastAsia="ja-JP"/>
        </w:rPr>
        <w:t>TABLE 1 (</w:t>
      </w:r>
      <w:r w:rsidRPr="0055014C">
        <w:rPr>
          <w:i/>
          <w:iCs/>
          <w:caps w:val="0"/>
          <w:lang w:eastAsia="ja-JP"/>
        </w:rPr>
        <w:t>end</w:t>
      </w:r>
      <w:r w:rsidRPr="0055014C">
        <w:rPr>
          <w:lang w:eastAsia="ja-JP"/>
        </w:rPr>
        <w:t>)</w:t>
      </w:r>
    </w:p>
    <w:tbl>
      <w:tblPr>
        <w:tblStyle w:val="TableGrid"/>
        <w:tblW w:w="10773" w:type="dxa"/>
        <w:jc w:val="center"/>
        <w:tblLayout w:type="fixed"/>
        <w:tblLook w:val="04A0" w:firstRow="1" w:lastRow="0" w:firstColumn="1" w:lastColumn="0" w:noHBand="0" w:noVBand="1"/>
      </w:tblPr>
      <w:tblGrid>
        <w:gridCol w:w="1418"/>
        <w:gridCol w:w="1105"/>
        <w:gridCol w:w="29"/>
        <w:gridCol w:w="992"/>
        <w:gridCol w:w="1276"/>
        <w:gridCol w:w="1134"/>
        <w:gridCol w:w="1276"/>
        <w:gridCol w:w="1275"/>
        <w:gridCol w:w="1134"/>
        <w:gridCol w:w="1134"/>
      </w:tblGrid>
      <w:tr w:rsidR="00F17E0A" w:rsidRPr="0055014C" w14:paraId="17B83CC4" w14:textId="77777777" w:rsidTr="00C76E33">
        <w:trPr>
          <w:cantSplit/>
          <w:jc w:val="center"/>
        </w:trPr>
        <w:tc>
          <w:tcPr>
            <w:tcW w:w="1418" w:type="dxa"/>
          </w:tcPr>
          <w:p w14:paraId="05E7E801"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w:t>
            </w:r>
          </w:p>
        </w:tc>
        <w:tc>
          <w:tcPr>
            <w:tcW w:w="1105" w:type="dxa"/>
          </w:tcPr>
          <w:p w14:paraId="2CBC12EE"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1</w:t>
            </w:r>
          </w:p>
        </w:tc>
        <w:tc>
          <w:tcPr>
            <w:tcW w:w="1021" w:type="dxa"/>
            <w:gridSpan w:val="2"/>
          </w:tcPr>
          <w:p w14:paraId="462F0083"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2</w:t>
            </w:r>
          </w:p>
        </w:tc>
        <w:tc>
          <w:tcPr>
            <w:tcW w:w="1276" w:type="dxa"/>
          </w:tcPr>
          <w:p w14:paraId="14338972"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3</w:t>
            </w:r>
          </w:p>
        </w:tc>
        <w:tc>
          <w:tcPr>
            <w:tcW w:w="1134" w:type="dxa"/>
          </w:tcPr>
          <w:p w14:paraId="182C8474"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4</w:t>
            </w:r>
          </w:p>
        </w:tc>
        <w:tc>
          <w:tcPr>
            <w:tcW w:w="1276" w:type="dxa"/>
          </w:tcPr>
          <w:p w14:paraId="7EE205CB"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5</w:t>
            </w:r>
          </w:p>
        </w:tc>
        <w:tc>
          <w:tcPr>
            <w:tcW w:w="1275" w:type="dxa"/>
          </w:tcPr>
          <w:p w14:paraId="40052AAB"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6</w:t>
            </w:r>
          </w:p>
        </w:tc>
        <w:tc>
          <w:tcPr>
            <w:tcW w:w="1134" w:type="dxa"/>
          </w:tcPr>
          <w:p w14:paraId="2142A795" w14:textId="77777777" w:rsidR="00F17E0A" w:rsidRPr="0055014C" w:rsidRDefault="00F17E0A" w:rsidP="00C76E33">
            <w:pPr>
              <w:pStyle w:val="Tablehead10pt"/>
              <w:rPr>
                <w:rFonts w:ascii="Times New Roman" w:hAnsi="Times New Roman"/>
                <w:lang w:val="en-GB" w:eastAsia="ja-JP"/>
              </w:rPr>
            </w:pPr>
            <w:ins w:id="33" w:author="251 (USA)" w:date="2023-05-29T18:10:00Z">
              <w:r w:rsidRPr="0055014C">
                <w:rPr>
                  <w:rFonts w:ascii="Times New Roman" w:hAnsi="Times New Roman"/>
                  <w:lang w:val="en-GB" w:eastAsia="ja-JP"/>
                </w:rPr>
                <w:t xml:space="preserve">System 7 </w:t>
              </w:r>
            </w:ins>
          </w:p>
        </w:tc>
        <w:tc>
          <w:tcPr>
            <w:tcW w:w="1134" w:type="dxa"/>
          </w:tcPr>
          <w:p w14:paraId="1523C138"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 xml:space="preserve">System </w:t>
            </w:r>
            <w:del w:id="34" w:author="251 (USA)" w:date="2023-05-29T18:11:00Z">
              <w:r w:rsidRPr="0055014C" w:rsidDel="00386D2B">
                <w:rPr>
                  <w:rFonts w:ascii="Times New Roman" w:hAnsi="Times New Roman"/>
                  <w:lang w:val="en-GB" w:eastAsia="ja-JP"/>
                </w:rPr>
                <w:delText>7</w:delText>
              </w:r>
            </w:del>
            <w:ins w:id="35" w:author="251 (USA)" w:date="2023-05-29T18:11:00Z">
              <w:r w:rsidRPr="0055014C">
                <w:rPr>
                  <w:rFonts w:ascii="Times New Roman" w:hAnsi="Times New Roman"/>
                  <w:lang w:val="en-GB" w:eastAsia="ja-JP"/>
                </w:rPr>
                <w:t>8</w:t>
              </w:r>
            </w:ins>
          </w:p>
        </w:tc>
      </w:tr>
      <w:tr w:rsidR="00F17E0A" w:rsidRPr="0055014C" w14:paraId="6FAD6886" w14:textId="77777777" w:rsidTr="00C76E33">
        <w:trPr>
          <w:cantSplit/>
          <w:jc w:val="center"/>
        </w:trPr>
        <w:tc>
          <w:tcPr>
            <w:tcW w:w="1418" w:type="dxa"/>
          </w:tcPr>
          <w:p w14:paraId="11FFE041"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Antenna</w:t>
            </w:r>
          </w:p>
        </w:tc>
        <w:tc>
          <w:tcPr>
            <w:tcW w:w="1105" w:type="dxa"/>
          </w:tcPr>
          <w:p w14:paraId="204AE82B" w14:textId="77777777" w:rsidR="00F17E0A" w:rsidRPr="0055014C" w:rsidRDefault="00F17E0A" w:rsidP="00C76E33">
            <w:pPr>
              <w:pStyle w:val="Tabletext"/>
              <w:jc w:val="center"/>
              <w:rPr>
                <w:lang w:eastAsia="ja-JP"/>
              </w:rPr>
            </w:pPr>
            <w:r w:rsidRPr="0055014C">
              <w:rPr>
                <w:lang w:eastAsia="ja-JP"/>
              </w:rPr>
              <w:t>Wide-angle directional antenna</w:t>
            </w:r>
          </w:p>
        </w:tc>
        <w:tc>
          <w:tcPr>
            <w:tcW w:w="1021" w:type="dxa"/>
            <w:gridSpan w:val="2"/>
          </w:tcPr>
          <w:p w14:paraId="74B98931" w14:textId="77777777" w:rsidR="00F17E0A" w:rsidRPr="0055014C" w:rsidRDefault="00F17E0A" w:rsidP="00C76E33">
            <w:pPr>
              <w:pStyle w:val="Tabletext"/>
              <w:jc w:val="center"/>
              <w:rPr>
                <w:lang w:eastAsia="ja-JP"/>
              </w:rPr>
            </w:pPr>
            <w:r w:rsidRPr="0055014C">
              <w:rPr>
                <w:lang w:eastAsia="ja-JP"/>
              </w:rPr>
              <w:t>Wide-angle directional antenna</w:t>
            </w:r>
          </w:p>
        </w:tc>
        <w:tc>
          <w:tcPr>
            <w:tcW w:w="1276" w:type="dxa"/>
          </w:tcPr>
          <w:p w14:paraId="0CD11943" w14:textId="77777777" w:rsidR="00F17E0A" w:rsidRPr="0055014C" w:rsidRDefault="00F17E0A" w:rsidP="00C76E33">
            <w:pPr>
              <w:pStyle w:val="Tabletext"/>
              <w:jc w:val="center"/>
              <w:rPr>
                <w:lang w:eastAsia="ja-JP"/>
              </w:rPr>
            </w:pPr>
            <w:r w:rsidRPr="0055014C">
              <w:rPr>
                <w:lang w:eastAsia="ja-JP"/>
              </w:rPr>
              <w:t>Wide-angle directional antenna</w:t>
            </w:r>
          </w:p>
        </w:tc>
        <w:tc>
          <w:tcPr>
            <w:tcW w:w="1134" w:type="dxa"/>
          </w:tcPr>
          <w:p w14:paraId="4CC2C793" w14:textId="77777777" w:rsidR="00F17E0A" w:rsidRPr="0055014C" w:rsidRDefault="00F17E0A" w:rsidP="00C76E33">
            <w:pPr>
              <w:pStyle w:val="Tabletext"/>
              <w:jc w:val="center"/>
              <w:rPr>
                <w:lang w:eastAsia="ja-JP"/>
              </w:rPr>
            </w:pPr>
            <w:r w:rsidRPr="0055014C">
              <w:rPr>
                <w:lang w:eastAsia="ja-JP"/>
              </w:rPr>
              <w:t>Wide-angle directional antenna</w:t>
            </w:r>
          </w:p>
        </w:tc>
        <w:tc>
          <w:tcPr>
            <w:tcW w:w="1276" w:type="dxa"/>
          </w:tcPr>
          <w:p w14:paraId="676F40FF" w14:textId="77777777" w:rsidR="00F17E0A" w:rsidRPr="0055014C" w:rsidRDefault="00F17E0A" w:rsidP="00C76E33">
            <w:pPr>
              <w:pStyle w:val="Tabletext"/>
              <w:jc w:val="center"/>
              <w:rPr>
                <w:lang w:eastAsia="ja-JP"/>
              </w:rPr>
            </w:pPr>
            <w:r w:rsidRPr="0055014C">
              <w:rPr>
                <w:lang w:eastAsia="ja-JP"/>
              </w:rPr>
              <w:t>Beam forming</w:t>
            </w:r>
          </w:p>
        </w:tc>
        <w:tc>
          <w:tcPr>
            <w:tcW w:w="1275" w:type="dxa"/>
          </w:tcPr>
          <w:p w14:paraId="321D5460" w14:textId="77777777" w:rsidR="00F17E0A" w:rsidRPr="0055014C" w:rsidRDefault="00F17E0A" w:rsidP="00C76E33">
            <w:pPr>
              <w:pStyle w:val="Tabletext"/>
              <w:jc w:val="center"/>
              <w:rPr>
                <w:lang w:eastAsia="ja-JP"/>
              </w:rPr>
            </w:pPr>
            <w:r w:rsidRPr="0055014C">
              <w:rPr>
                <w:lang w:eastAsia="ja-JP"/>
              </w:rPr>
              <w:t>Beam forming</w:t>
            </w:r>
          </w:p>
        </w:tc>
        <w:tc>
          <w:tcPr>
            <w:tcW w:w="1134" w:type="dxa"/>
          </w:tcPr>
          <w:p w14:paraId="2A3AA345" w14:textId="77777777" w:rsidR="00F17E0A" w:rsidRPr="0055014C" w:rsidRDefault="00F17E0A" w:rsidP="00C76E33">
            <w:pPr>
              <w:pStyle w:val="Tabletext"/>
              <w:jc w:val="center"/>
              <w:rPr>
                <w:lang w:eastAsia="ja-JP"/>
              </w:rPr>
            </w:pPr>
            <w:ins w:id="36" w:author="251 (USA)" w:date="2023-05-29T18:10:00Z">
              <w:r w:rsidRPr="0055014C">
                <w:t xml:space="preserve">Near field beam focusing </w:t>
              </w:r>
            </w:ins>
          </w:p>
        </w:tc>
        <w:tc>
          <w:tcPr>
            <w:tcW w:w="1134" w:type="dxa"/>
          </w:tcPr>
          <w:p w14:paraId="269650FB" w14:textId="77777777" w:rsidR="00F17E0A" w:rsidRPr="0055014C" w:rsidRDefault="00F17E0A" w:rsidP="00C76E33">
            <w:pPr>
              <w:pStyle w:val="Tabletext"/>
              <w:jc w:val="center"/>
              <w:rPr>
                <w:lang w:eastAsia="ja-JP"/>
              </w:rPr>
            </w:pPr>
            <w:r w:rsidRPr="0055014C">
              <w:rPr>
                <w:lang w:eastAsia="ja-JP"/>
              </w:rPr>
              <w:t>Near field beam focusing</w:t>
            </w:r>
          </w:p>
        </w:tc>
      </w:tr>
      <w:tr w:rsidR="00F17E0A" w:rsidRPr="0055014C" w14:paraId="64F64ED7" w14:textId="77777777" w:rsidTr="00C76E33">
        <w:trPr>
          <w:cantSplit/>
          <w:jc w:val="center"/>
        </w:trPr>
        <w:tc>
          <w:tcPr>
            <w:tcW w:w="1418" w:type="dxa"/>
            <w:tcBorders>
              <w:bottom w:val="single" w:sz="4" w:space="0" w:color="auto"/>
            </w:tcBorders>
          </w:tcPr>
          <w:p w14:paraId="6A8FD77C"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Applications</w:t>
            </w:r>
          </w:p>
        </w:tc>
        <w:tc>
          <w:tcPr>
            <w:tcW w:w="1134" w:type="dxa"/>
            <w:gridSpan w:val="2"/>
            <w:tcBorders>
              <w:bottom w:val="single" w:sz="4" w:space="0" w:color="auto"/>
            </w:tcBorders>
          </w:tcPr>
          <w:p w14:paraId="2B4AA529" w14:textId="77777777" w:rsidR="00F17E0A" w:rsidRPr="0055014C" w:rsidRDefault="00F17E0A" w:rsidP="00C76E33">
            <w:pPr>
              <w:pStyle w:val="Tabletext10pt"/>
              <w:rPr>
                <w:rFonts w:ascii="Times New Roman" w:hAnsi="Times New Roman"/>
                <w:lang w:val="en-GB" w:eastAsia="ja-JP"/>
              </w:rPr>
            </w:pPr>
          </w:p>
        </w:tc>
        <w:tc>
          <w:tcPr>
            <w:tcW w:w="8221" w:type="dxa"/>
            <w:gridSpan w:val="7"/>
            <w:tcBorders>
              <w:bottom w:val="single" w:sz="4" w:space="0" w:color="auto"/>
            </w:tcBorders>
          </w:tcPr>
          <w:p w14:paraId="69AEEC0F"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Wireless charging of mobile/portable devices</w:t>
            </w:r>
          </w:p>
          <w:p w14:paraId="76A2F74D"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Wireless powered and charging of sensor networks</w:t>
            </w:r>
          </w:p>
        </w:tc>
      </w:tr>
      <w:tr w:rsidR="00F17E0A" w:rsidRPr="0055014C" w14:paraId="6E646A1C" w14:textId="77777777" w:rsidTr="00C76E33">
        <w:trPr>
          <w:cantSplit/>
          <w:jc w:val="center"/>
        </w:trPr>
        <w:tc>
          <w:tcPr>
            <w:tcW w:w="10773" w:type="dxa"/>
            <w:gridSpan w:val="10"/>
            <w:tcBorders>
              <w:left w:val="nil"/>
              <w:bottom w:val="nil"/>
              <w:right w:val="nil"/>
            </w:tcBorders>
          </w:tcPr>
          <w:p w14:paraId="583B7056" w14:textId="77777777" w:rsidR="00F17E0A" w:rsidRPr="0055014C" w:rsidRDefault="00F17E0A" w:rsidP="00C76E33">
            <w:pPr>
              <w:pStyle w:val="Tabletext"/>
            </w:pPr>
            <w:r w:rsidRPr="0055014C">
              <w:t>NOTE – The technical specifications contained in this Table describe some of the characteristics used in the respective studies and are not meant to be interpreted as regulatory limits, as there may be other beam WPT systems with higher power than those listed. In most cases, out-of-band emission limits for beam WPT devices are set by each Administration.</w:t>
            </w:r>
          </w:p>
          <w:p w14:paraId="7B517219" w14:textId="77777777" w:rsidR="00F17E0A" w:rsidRPr="0055014C" w:rsidRDefault="00F17E0A" w:rsidP="00C76E33">
            <w:pPr>
              <w:pStyle w:val="Tabletext"/>
              <w:ind w:left="284" w:hanging="284"/>
            </w:pPr>
            <w:r w:rsidRPr="0055014C">
              <w:rPr>
                <w:vertAlign w:val="superscript"/>
              </w:rPr>
              <w:t>(1)</w:t>
            </w:r>
            <w:r w:rsidRPr="0055014C">
              <w:tab/>
              <w:t>The figures given for antenna gain and e.i.r.p. here are for cases where the device receiving power is in the far field of the transmitter.</w:t>
            </w:r>
          </w:p>
          <w:p w14:paraId="7E9327A2" w14:textId="77777777" w:rsidR="00F17E0A" w:rsidRPr="0055014C" w:rsidRDefault="00F17E0A" w:rsidP="00C76E33">
            <w:pPr>
              <w:pStyle w:val="Tabletext"/>
            </w:pPr>
            <w:r w:rsidRPr="0055014C">
              <w:rPr>
                <w:vertAlign w:val="superscript"/>
              </w:rPr>
              <w:t>(2)</w:t>
            </w:r>
            <w:r w:rsidRPr="0055014C">
              <w:tab/>
              <w:t>The regulation on this system designates its occupied bandwidth as zero because its modulation is CW.</w:t>
            </w:r>
          </w:p>
        </w:tc>
      </w:tr>
    </w:tbl>
    <w:p w14:paraId="1D47A28B" w14:textId="77777777" w:rsidR="00F17E0A" w:rsidRPr="0055014C" w:rsidRDefault="00F17E0A" w:rsidP="00F17E0A">
      <w:pPr>
        <w:pStyle w:val="Tablefin"/>
      </w:pPr>
      <w:bookmarkStart w:id="37" w:name="_Toc107990995"/>
    </w:p>
    <w:p w14:paraId="60337766" w14:textId="77777777" w:rsidR="00F17E0A" w:rsidRPr="0055014C" w:rsidRDefault="00F17E0A" w:rsidP="00F17E0A">
      <w:pPr>
        <w:pStyle w:val="Heading1"/>
      </w:pPr>
      <w:bookmarkStart w:id="38" w:name="_Toc136275909"/>
      <w:r w:rsidRPr="0055014C">
        <w:t>3</w:t>
      </w:r>
      <w:r w:rsidRPr="0055014C">
        <w:tab/>
        <w:t>Studies on the impact to the incumbent systems</w:t>
      </w:r>
      <w:bookmarkEnd w:id="37"/>
      <w:bookmarkEnd w:id="38"/>
    </w:p>
    <w:p w14:paraId="31787A25" w14:textId="77777777" w:rsidR="00F17E0A" w:rsidRPr="0055014C" w:rsidRDefault="00F17E0A" w:rsidP="00F17E0A">
      <w:pPr>
        <w:rPr>
          <w:iCs/>
        </w:rPr>
      </w:pPr>
      <w:r w:rsidRPr="0055014C">
        <w:rPr>
          <w:iCs/>
        </w:rPr>
        <w:t>The possible incumbent systems that may require impact studies are as follows:</w:t>
      </w:r>
    </w:p>
    <w:p w14:paraId="75F29B1B" w14:textId="77777777" w:rsidR="00F17E0A" w:rsidRPr="0055014C" w:rsidRDefault="00F17E0A" w:rsidP="00F17E0A">
      <w:pPr>
        <w:pStyle w:val="enumlev1"/>
        <w:rPr>
          <w:lang w:eastAsia="ja-JP"/>
        </w:rPr>
      </w:pPr>
      <w:r w:rsidRPr="0055014C">
        <w:rPr>
          <w:lang w:eastAsia="ja-JP"/>
        </w:rPr>
        <w:t>–</w:t>
      </w:r>
      <w:r w:rsidRPr="0055014C">
        <w:rPr>
          <w:lang w:eastAsia="ja-JP"/>
        </w:rPr>
        <w:tab/>
        <w:t>Wireless LAN (2.4 GHz, 5.6 GHz band);</w:t>
      </w:r>
    </w:p>
    <w:p w14:paraId="77354774" w14:textId="77777777" w:rsidR="00F17E0A" w:rsidRPr="0055014C" w:rsidRDefault="00F17E0A" w:rsidP="00F17E0A">
      <w:pPr>
        <w:pStyle w:val="enumlev1"/>
        <w:rPr>
          <w:lang w:eastAsia="ja-JP"/>
        </w:rPr>
      </w:pPr>
      <w:r w:rsidRPr="0055014C">
        <w:rPr>
          <w:lang w:eastAsia="ja-JP"/>
        </w:rPr>
        <w:t>–</w:t>
      </w:r>
      <w:r w:rsidRPr="0055014C">
        <w:rPr>
          <w:lang w:eastAsia="ja-JP"/>
        </w:rPr>
        <w:tab/>
        <w:t>DSRC (5.8 GHz band);</w:t>
      </w:r>
    </w:p>
    <w:p w14:paraId="52031584" w14:textId="77777777" w:rsidR="00F17E0A" w:rsidRPr="0055014C" w:rsidRDefault="00F17E0A" w:rsidP="00F17E0A">
      <w:pPr>
        <w:pStyle w:val="enumlev1"/>
        <w:rPr>
          <w:lang w:eastAsia="ja-JP"/>
        </w:rPr>
      </w:pPr>
      <w:r w:rsidRPr="0055014C">
        <w:rPr>
          <w:lang w:eastAsia="ja-JP"/>
        </w:rPr>
        <w:t>–</w:t>
      </w:r>
      <w:r w:rsidRPr="0055014C">
        <w:rPr>
          <w:lang w:eastAsia="ja-JP"/>
        </w:rPr>
        <w:tab/>
        <w:t>IMT (900 MHz band)</w:t>
      </w:r>
      <w:ins w:id="39" w:author="USA" w:date="2024-05-09T11:14:00Z">
        <w:r w:rsidRPr="0055014C">
          <w:rPr>
            <w:lang w:eastAsia="ja-JP"/>
          </w:rPr>
          <w:t xml:space="preserve"> </w:t>
        </w:r>
      </w:ins>
      <w:ins w:id="40" w:author="USA" w:date="2024-05-09T11:15:00Z">
        <w:r w:rsidRPr="0055014C">
          <w:rPr>
            <w:lang w:eastAsia="ja-JP"/>
          </w:rPr>
          <w:t>(adjacent 24.25-27.5 GHz)</w:t>
        </w:r>
      </w:ins>
      <w:del w:id="41" w:author="USA" w:date="2024-05-09T11:15:00Z">
        <w:r w:rsidRPr="0055014C" w:rsidDel="00EA64AA">
          <w:rPr>
            <w:lang w:eastAsia="ja-JP"/>
          </w:rPr>
          <w:delText>;</w:delText>
        </w:r>
      </w:del>
      <w:ins w:id="42" w:author="USA" w:date="2024-05-09T11:14:00Z">
        <w:r w:rsidRPr="0055014C">
          <w:rPr>
            <w:lang w:eastAsia="ja-JP"/>
          </w:rPr>
          <w:t xml:space="preserve"> </w:t>
        </w:r>
      </w:ins>
    </w:p>
    <w:p w14:paraId="5B5D43D7" w14:textId="77777777" w:rsidR="00F17E0A" w:rsidRPr="0055014C" w:rsidRDefault="00F17E0A" w:rsidP="00F17E0A">
      <w:pPr>
        <w:pStyle w:val="enumlev1"/>
        <w:rPr>
          <w:lang w:eastAsia="ja-JP"/>
        </w:rPr>
      </w:pPr>
      <w:r w:rsidRPr="0055014C">
        <w:rPr>
          <w:lang w:eastAsia="ja-JP"/>
        </w:rPr>
        <w:t>–</w:t>
      </w:r>
      <w:r w:rsidRPr="0055014C">
        <w:rPr>
          <w:lang w:eastAsia="ja-JP"/>
        </w:rPr>
        <w:tab/>
        <w:t>MCA (920 MHz band);</w:t>
      </w:r>
    </w:p>
    <w:p w14:paraId="2400759C" w14:textId="77777777" w:rsidR="00F17E0A" w:rsidRPr="0055014C" w:rsidRDefault="00F17E0A" w:rsidP="00F17E0A">
      <w:pPr>
        <w:pStyle w:val="enumlev1"/>
        <w:rPr>
          <w:lang w:eastAsia="ja-JP"/>
        </w:rPr>
      </w:pPr>
      <w:r w:rsidRPr="0055014C">
        <w:rPr>
          <w:lang w:eastAsia="ja-JP"/>
        </w:rPr>
        <w:t>–</w:t>
      </w:r>
      <w:r w:rsidRPr="0055014C">
        <w:rPr>
          <w:lang w:eastAsia="ja-JP"/>
        </w:rPr>
        <w:tab/>
        <w:t>LPWA (920 MHz band);</w:t>
      </w:r>
    </w:p>
    <w:p w14:paraId="40ACA7BB" w14:textId="77777777" w:rsidR="00F17E0A" w:rsidRPr="0055014C" w:rsidRDefault="00F17E0A" w:rsidP="00F17E0A">
      <w:pPr>
        <w:pStyle w:val="enumlev1"/>
        <w:rPr>
          <w:lang w:eastAsia="ja-JP"/>
        </w:rPr>
      </w:pPr>
      <w:r w:rsidRPr="0055014C">
        <w:rPr>
          <w:lang w:eastAsia="ja-JP"/>
        </w:rPr>
        <w:t>–</w:t>
      </w:r>
      <w:r w:rsidRPr="0055014C">
        <w:rPr>
          <w:lang w:eastAsia="ja-JP"/>
        </w:rPr>
        <w:tab/>
        <w:t>RFID (920 MHz band);</w:t>
      </w:r>
    </w:p>
    <w:p w14:paraId="3AAB8468" w14:textId="77777777" w:rsidR="00F17E0A" w:rsidRPr="0055014C" w:rsidRDefault="00F17E0A" w:rsidP="00F17E0A">
      <w:pPr>
        <w:pStyle w:val="enumlev1"/>
        <w:rPr>
          <w:lang w:eastAsia="ja-JP"/>
        </w:rPr>
      </w:pPr>
      <w:r w:rsidRPr="0055014C">
        <w:rPr>
          <w:lang w:eastAsia="ja-JP"/>
        </w:rPr>
        <w:t>–</w:t>
      </w:r>
      <w:r w:rsidRPr="0055014C">
        <w:rPr>
          <w:lang w:eastAsia="ja-JP"/>
        </w:rPr>
        <w:tab/>
        <w:t>Amateur radio (2.4 GHz band, 5.7 GHz band);</w:t>
      </w:r>
    </w:p>
    <w:p w14:paraId="61034A98" w14:textId="77777777" w:rsidR="00F17E0A" w:rsidRPr="0055014C" w:rsidRDefault="00F17E0A" w:rsidP="00F17E0A">
      <w:pPr>
        <w:pStyle w:val="enumlev1"/>
        <w:rPr>
          <w:lang w:eastAsia="ja-JP"/>
        </w:rPr>
      </w:pPr>
      <w:r w:rsidRPr="0055014C">
        <w:rPr>
          <w:lang w:eastAsia="ja-JP"/>
        </w:rPr>
        <w:t>–</w:t>
      </w:r>
      <w:r w:rsidRPr="0055014C">
        <w:rPr>
          <w:lang w:eastAsia="ja-JP"/>
        </w:rPr>
        <w:tab/>
        <w:t>Radar (5.6 GHz band);</w:t>
      </w:r>
    </w:p>
    <w:p w14:paraId="565187A1" w14:textId="77777777" w:rsidR="00F17E0A" w:rsidRPr="0055014C" w:rsidRDefault="00F17E0A" w:rsidP="00F17E0A">
      <w:pPr>
        <w:pStyle w:val="enumlev1"/>
        <w:rPr>
          <w:lang w:eastAsia="ja-JP"/>
        </w:rPr>
      </w:pPr>
      <w:r w:rsidRPr="0055014C">
        <w:rPr>
          <w:lang w:eastAsia="ja-JP"/>
        </w:rPr>
        <w:lastRenderedPageBreak/>
        <w:t>–</w:t>
      </w:r>
      <w:r w:rsidRPr="0055014C">
        <w:rPr>
          <w:lang w:eastAsia="ja-JP"/>
        </w:rPr>
        <w:tab/>
        <w:t>Microwave link (5.9 GHz band);</w:t>
      </w:r>
    </w:p>
    <w:p w14:paraId="10CD003C" w14:textId="77777777" w:rsidR="00F17E0A" w:rsidRPr="0055014C" w:rsidRDefault="00F17E0A" w:rsidP="00F17E0A">
      <w:pPr>
        <w:pStyle w:val="enumlev1"/>
        <w:rPr>
          <w:lang w:eastAsia="ja-JP"/>
        </w:rPr>
      </w:pPr>
      <w:r w:rsidRPr="0055014C">
        <w:rPr>
          <w:lang w:eastAsia="ja-JP"/>
        </w:rPr>
        <w:t>–</w:t>
      </w:r>
      <w:r w:rsidRPr="0055014C">
        <w:rPr>
          <w:lang w:eastAsia="ja-JP"/>
        </w:rPr>
        <w:tab/>
        <w:t>Mobile satellite communication system (2.5 GHz band);</w:t>
      </w:r>
    </w:p>
    <w:p w14:paraId="238EC1FC" w14:textId="77777777" w:rsidR="00F17E0A" w:rsidRPr="0055014C" w:rsidRDefault="00F17E0A" w:rsidP="00F17E0A">
      <w:pPr>
        <w:pStyle w:val="enumlev1"/>
        <w:rPr>
          <w:lang w:eastAsia="ja-JP"/>
        </w:rPr>
      </w:pPr>
      <w:r w:rsidRPr="0055014C">
        <w:rPr>
          <w:lang w:eastAsia="ja-JP"/>
        </w:rPr>
        <w:t>–</w:t>
      </w:r>
      <w:r w:rsidRPr="0055014C">
        <w:rPr>
          <w:lang w:eastAsia="ja-JP"/>
        </w:rPr>
        <w:tab/>
        <w:t>Radio astronomy (1.4 GHz band, 2.7 GHz band, 4.8 GHz band</w:t>
      </w:r>
      <w:ins w:id="43" w:author="251 (USA)" w:date="2023-05-29T18:12:00Z">
        <w:r w:rsidRPr="0055014C">
          <w:rPr>
            <w:lang w:eastAsia="ja-JP"/>
          </w:rPr>
          <w:t>, adjacent 23.6-24.0 GHz band</w:t>
        </w:r>
      </w:ins>
      <w:r w:rsidRPr="0055014C">
        <w:rPr>
          <w:lang w:eastAsia="ja-JP"/>
        </w:rPr>
        <w:t>);</w:t>
      </w:r>
    </w:p>
    <w:p w14:paraId="36B49F43" w14:textId="77777777" w:rsidR="00F17E0A" w:rsidRPr="0055014C" w:rsidRDefault="00F17E0A" w:rsidP="00F17E0A">
      <w:pPr>
        <w:pStyle w:val="enumlev1"/>
        <w:rPr>
          <w:ins w:id="44" w:author="251 (USA)" w:date="2023-05-29T18:13:00Z"/>
          <w:lang w:eastAsia="ja-JP"/>
        </w:rPr>
      </w:pPr>
      <w:r w:rsidRPr="0055014C">
        <w:rPr>
          <w:lang w:eastAsia="ja-JP"/>
        </w:rPr>
        <w:t>–</w:t>
      </w:r>
      <w:r w:rsidRPr="0055014C">
        <w:rPr>
          <w:lang w:eastAsia="ja-JP"/>
        </w:rPr>
        <w:tab/>
        <w:t>EESS (active) (co-frequency 5 470-5 570 MHz</w:t>
      </w:r>
      <w:ins w:id="45" w:author="251 (USA)" w:date="2023-05-29T18:13:00Z">
        <w:r w:rsidRPr="0055014C">
          <w:rPr>
            <w:lang w:eastAsia="ja-JP"/>
          </w:rPr>
          <w:t xml:space="preserve"> band</w:t>
        </w:r>
      </w:ins>
      <w:r w:rsidRPr="0055014C">
        <w:rPr>
          <w:lang w:eastAsia="ja-JP"/>
        </w:rPr>
        <w:t xml:space="preserve">, </w:t>
      </w:r>
      <w:ins w:id="46" w:author="USA" w:date="2024-05-09T12:40:00Z">
        <w:r w:rsidRPr="0055014C">
          <w:rPr>
            <w:lang w:eastAsia="ja-JP"/>
          </w:rPr>
          <w:t>24.05-24.25 GHz band</w:t>
        </w:r>
      </w:ins>
      <w:ins w:id="47" w:author="USA" w:date="2024-05-09T12:41:00Z">
        <w:r w:rsidRPr="0055014C">
          <w:rPr>
            <w:lang w:eastAsia="ja-JP"/>
          </w:rPr>
          <w:t>,</w:t>
        </w:r>
      </w:ins>
      <w:ins w:id="48" w:author="USA" w:date="2024-05-09T12:40:00Z">
        <w:r w:rsidRPr="0055014C">
          <w:rPr>
            <w:lang w:eastAsia="ja-JP"/>
          </w:rPr>
          <w:t xml:space="preserve"> </w:t>
        </w:r>
      </w:ins>
      <w:r w:rsidRPr="0055014C">
        <w:rPr>
          <w:lang w:eastAsia="ja-JP"/>
        </w:rPr>
        <w:t>adjacent 5 250-5 470 MHz</w:t>
      </w:r>
      <w:ins w:id="49" w:author="251 (USA)" w:date="2023-05-29T18:13:00Z">
        <w:r w:rsidRPr="0055014C">
          <w:rPr>
            <w:lang w:eastAsia="ja-JP"/>
          </w:rPr>
          <w:t xml:space="preserve"> band</w:t>
        </w:r>
      </w:ins>
      <w:r w:rsidRPr="0055014C">
        <w:rPr>
          <w:lang w:eastAsia="ja-JP"/>
        </w:rPr>
        <w:t>);</w:t>
      </w:r>
    </w:p>
    <w:p w14:paraId="4A4EA874" w14:textId="77777777" w:rsidR="00F17E0A" w:rsidRPr="0055014C" w:rsidRDefault="00F17E0A" w:rsidP="00F17E0A">
      <w:pPr>
        <w:pStyle w:val="enumlev1"/>
        <w:rPr>
          <w:lang w:eastAsia="ja-JP"/>
        </w:rPr>
      </w:pPr>
      <w:ins w:id="50" w:author="251 (USA)" w:date="2023-05-29T18:13:00Z">
        <w:r w:rsidRPr="0055014C">
          <w:rPr>
            <w:lang w:eastAsia="ja-JP"/>
          </w:rPr>
          <w:t>–</w:t>
        </w:r>
        <w:r w:rsidRPr="0055014C">
          <w:rPr>
            <w:lang w:eastAsia="ja-JP"/>
          </w:rPr>
          <w:tab/>
          <w:t>EESS (passive) (adjacent 23.6-24.0 GHz band);</w:t>
        </w:r>
      </w:ins>
    </w:p>
    <w:p w14:paraId="46A13F2F" w14:textId="77777777" w:rsidR="00F17E0A" w:rsidRPr="0055014C" w:rsidRDefault="00F17E0A" w:rsidP="00F17E0A">
      <w:pPr>
        <w:pStyle w:val="enumlev1"/>
        <w:rPr>
          <w:lang w:eastAsia="ja-JP"/>
        </w:rPr>
      </w:pPr>
      <w:r w:rsidRPr="0055014C">
        <w:rPr>
          <w:lang w:eastAsia="ja-JP"/>
        </w:rPr>
        <w:t>–</w:t>
      </w:r>
      <w:r w:rsidRPr="0055014C">
        <w:rPr>
          <w:lang w:eastAsia="ja-JP"/>
        </w:rPr>
        <w:tab/>
        <w:t>Other systems operated in adjacent frequency bands and/or frequency range where harmonic emissions may occur.</w:t>
      </w:r>
    </w:p>
    <w:p w14:paraId="33981274" w14:textId="77777777" w:rsidR="00F17E0A" w:rsidRPr="0055014C" w:rsidRDefault="00F17E0A" w:rsidP="00F17E0A">
      <w:pPr>
        <w:pStyle w:val="Heading2"/>
      </w:pPr>
      <w:bookmarkStart w:id="51" w:name="_Toc128400034"/>
      <w:bookmarkStart w:id="52" w:name="_Toc129591702"/>
      <w:bookmarkStart w:id="53" w:name="_Toc108775419"/>
      <w:ins w:id="54" w:author="251 (USA)" w:date="2023-05-29T18:25:00Z">
        <w:r w:rsidRPr="0055014C">
          <w:t xml:space="preserve">3.6 </w:t>
        </w:r>
        <w:r w:rsidRPr="0055014C">
          <w:tab/>
          <w:t>Study F (24.1-24.15 GHz)</w:t>
        </w:r>
      </w:ins>
      <w:bookmarkEnd w:id="51"/>
      <w:bookmarkEnd w:id="52"/>
      <w:bookmarkEnd w:id="53"/>
    </w:p>
    <w:p w14:paraId="6C08BE7C" w14:textId="77777777" w:rsidR="00F17E0A" w:rsidRPr="0055014C" w:rsidRDefault="00F17E0A" w:rsidP="00F17E0A">
      <w:pPr>
        <w:pStyle w:val="EditorsNote"/>
      </w:pPr>
      <w:r w:rsidRPr="0055014C">
        <w:rPr>
          <w:i w:val="0"/>
          <w:iCs w:val="0"/>
          <w:highlight w:val="yellow"/>
        </w:rPr>
        <w:t>[</w:t>
      </w:r>
      <w:r w:rsidRPr="0055014C">
        <w:rPr>
          <w:highlight w:val="yellow"/>
        </w:rPr>
        <w:t>Editor’s note:</w:t>
      </w:r>
      <w:ins w:id="55" w:author="WG1A2" w:date="2024-06-18T09:54:00Z">
        <w:r w:rsidRPr="0055014C">
          <w:rPr>
            <w:highlight w:val="yellow"/>
          </w:rPr>
          <w:t xml:space="preserve"> </w:t>
        </w:r>
      </w:ins>
      <w:ins w:id="56" w:author="WG1A2" w:date="2024-06-17T14:53:00Z">
        <w:r w:rsidRPr="0055014C">
          <w:rPr>
            <w:highlight w:val="yellow"/>
          </w:rPr>
          <w:t>In the June 2024</w:t>
        </w:r>
      </w:ins>
      <w:ins w:id="57" w:author="WG1A2" w:date="2024-06-17T14:57:00Z">
        <w:r w:rsidRPr="0055014C">
          <w:rPr>
            <w:highlight w:val="yellow"/>
          </w:rPr>
          <w:t xml:space="preserve"> </w:t>
        </w:r>
      </w:ins>
      <w:ins w:id="58" w:author="WG1A2" w:date="2024-06-17T14:53:00Z">
        <w:r w:rsidRPr="0055014C">
          <w:rPr>
            <w:highlight w:val="yellow"/>
          </w:rPr>
          <w:t>WP1</w:t>
        </w:r>
      </w:ins>
      <w:ins w:id="59" w:author="WG1A2" w:date="2024-06-17T14:54:00Z">
        <w:r w:rsidRPr="0055014C">
          <w:rPr>
            <w:highlight w:val="yellow"/>
          </w:rPr>
          <w:t>A meeting study F was updated with contribution 1A/26 additional contributions and analysis is encouraged at the next meeting.</w:t>
        </w:r>
      </w:ins>
      <w:ins w:id="60" w:author="WG1A2" w:date="2024-06-17T14:55:00Z">
        <w:r w:rsidRPr="0055014C">
          <w:rPr>
            <w:highlight w:val="yellow"/>
          </w:rPr>
          <w:t xml:space="preserve"> Taking into account the LS from WP5D 1A/9 </w:t>
        </w:r>
      </w:ins>
      <w:ins w:id="61" w:author="WG1A2" w:date="2024-06-17T14:54:00Z">
        <w:r w:rsidRPr="0055014C">
          <w:rPr>
            <w:highlight w:val="yellow"/>
          </w:rPr>
          <w:t xml:space="preserve"> </w:t>
        </w:r>
      </w:ins>
      <w:ins w:id="62" w:author="WG1A2" w:date="2024-06-18T16:49:00Z">
        <w:r w:rsidRPr="0055014C">
          <w:rPr>
            <w:highlight w:val="yellow"/>
          </w:rPr>
          <w:t>This is also relevant to the sectio</w:t>
        </w:r>
      </w:ins>
      <w:ins w:id="63" w:author="WG1A2" w:date="2024-06-18T16:50:00Z">
        <w:r w:rsidRPr="0055014C">
          <w:rPr>
            <w:highlight w:val="yellow"/>
          </w:rPr>
          <w:t>n A 2.4</w:t>
        </w:r>
      </w:ins>
      <w:del w:id="64" w:author="WG1A2" w:date="2024-06-17T14:57:00Z">
        <w:r w:rsidRPr="0055014C" w:rsidDel="00BE30E8">
          <w:rPr>
            <w:highlight w:val="yellow"/>
          </w:rPr>
          <w:delText>.</w:delText>
        </w:r>
        <w:r w:rsidRPr="0055014C" w:rsidDel="00BE30E8">
          <w:rPr>
            <w:i w:val="0"/>
            <w:iCs w:val="0"/>
            <w:highlight w:val="yellow"/>
          </w:rPr>
          <w:delText>]</w:delText>
        </w:r>
      </w:del>
    </w:p>
    <w:p w14:paraId="26808CCA" w14:textId="77777777" w:rsidR="00F17E0A" w:rsidRPr="0055014C" w:rsidRDefault="00F17E0A" w:rsidP="00F17E0A">
      <w:pPr>
        <w:pStyle w:val="Heading3"/>
        <w:rPr>
          <w:ins w:id="65" w:author="251 (USA)" w:date="2023-05-29T18:25:00Z"/>
        </w:rPr>
      </w:pPr>
      <w:ins w:id="66" w:author="251 (USA)" w:date="2023-05-29T18:25:00Z">
        <w:r w:rsidRPr="0055014C">
          <w:t>3.6.1</w:t>
        </w:r>
        <w:r w:rsidRPr="0055014C">
          <w:tab/>
          <w:t xml:space="preserve">United States </w:t>
        </w:r>
      </w:ins>
      <w:ins w:id="67" w:author="USA" w:date="2024-05-09T12:44:00Z">
        <w:r w:rsidRPr="0055014C">
          <w:t>Industrial, Scientific and Medical</w:t>
        </w:r>
      </w:ins>
      <w:ins w:id="68" w:author="251 (USA)" w:date="2023-05-29T18:25:00Z">
        <w:del w:id="69" w:author="USA" w:date="2024-05-09T12:44:00Z">
          <w:r w:rsidRPr="0055014C" w:rsidDel="00E22950">
            <w:delText>ISM</w:delText>
          </w:r>
        </w:del>
        <w:r w:rsidRPr="0055014C">
          <w:t xml:space="preserve"> regulations</w:t>
        </w:r>
      </w:ins>
    </w:p>
    <w:p w14:paraId="2CA5F0E2" w14:textId="77777777" w:rsidR="00F17E0A" w:rsidRPr="0055014C" w:rsidRDefault="00F17E0A" w:rsidP="00F17E0A">
      <w:pPr>
        <w:rPr>
          <w:ins w:id="70" w:author="251 (USA)" w:date="2023-05-29T18:25:00Z"/>
        </w:rPr>
      </w:pPr>
      <w:ins w:id="71" w:author="251 (USA)" w:date="2023-05-29T18:25:00Z">
        <w:r w:rsidRPr="0055014C">
          <w:t xml:space="preserve">In the US, the Federal Communications Commission (FCC) regulates the use of </w:t>
        </w:r>
      </w:ins>
      <w:ins w:id="72" w:author="USA" w:date="2024-05-09T11:17:00Z">
        <w:r w:rsidRPr="0055014C">
          <w:t xml:space="preserve">radiocommunications </w:t>
        </w:r>
      </w:ins>
      <w:ins w:id="73" w:author="251 (USA)" w:date="2023-05-29T18:25:00Z">
        <w:r w:rsidRPr="0055014C">
          <w:t xml:space="preserve">frequencies for </w:t>
        </w:r>
      </w:ins>
      <w:ins w:id="74" w:author="USA" w:date="2024-05-09T11:18:00Z">
        <w:r w:rsidRPr="0055014C">
          <w:t>civil applications</w:t>
        </w:r>
      </w:ins>
      <w:ins w:id="75" w:author="251 (USA)" w:date="2023-05-29T18:25:00Z">
        <w:del w:id="76" w:author="USA" w:date="2024-05-09T11:18:00Z">
          <w:r w:rsidRPr="0055014C" w:rsidDel="00EA64AA">
            <w:delText>wireless communication</w:delText>
          </w:r>
        </w:del>
        <w:r w:rsidRPr="0055014C">
          <w:t xml:space="preserve">. The FCC rules and regulations are codified in Title 47 of the US’ Code of Federal Regulations (CFR). Part 18 deals with </w:t>
        </w:r>
      </w:ins>
      <w:ins w:id="77" w:author="USA" w:date="2024-05-09T11:20:00Z">
        <w:r w:rsidRPr="0055014C">
          <w:t xml:space="preserve">Industrial, Scientific and Medical </w:t>
        </w:r>
      </w:ins>
      <w:ins w:id="78" w:author="USA" w:date="2024-05-09T11:21:00Z">
        <w:r w:rsidRPr="0055014C">
          <w:t>(</w:t>
        </w:r>
      </w:ins>
      <w:ins w:id="79" w:author="251 (USA)" w:date="2023-05-29T18:25:00Z">
        <w:r w:rsidRPr="0055014C">
          <w:t>ISM</w:t>
        </w:r>
      </w:ins>
      <w:ins w:id="80" w:author="USA" w:date="2024-05-09T11:21:00Z">
        <w:r w:rsidRPr="0055014C">
          <w:t>)</w:t>
        </w:r>
      </w:ins>
      <w:ins w:id="81" w:author="251 (USA)" w:date="2023-05-29T18:25:00Z">
        <w:r w:rsidRPr="0055014C">
          <w:t xml:space="preserve"> devices. FCC has determined that in the US WPT is regulated as an ISM usage and is subject to its Part 18 rules. </w:t>
        </w:r>
      </w:ins>
    </w:p>
    <w:p w14:paraId="7516DD39" w14:textId="77777777" w:rsidR="00F17E0A" w:rsidRPr="0055014C" w:rsidRDefault="00F17E0A" w:rsidP="00F17E0A">
      <w:pPr>
        <w:pStyle w:val="Heading3"/>
        <w:rPr>
          <w:ins w:id="82" w:author="251 (USA)" w:date="2023-05-29T18:25:00Z"/>
        </w:rPr>
      </w:pPr>
      <w:bookmarkStart w:id="83" w:name="_Toc123716802"/>
      <w:ins w:id="84" w:author="251 (USA)" w:date="2023-05-29T18:25:00Z">
        <w:r w:rsidRPr="0055014C">
          <w:t>3.6.2</w:t>
        </w:r>
        <w:r w:rsidRPr="0055014C">
          <w:tab/>
          <w:t>24 GHz ISM BAND and Radiation Limits</w:t>
        </w:r>
        <w:bookmarkEnd w:id="83"/>
        <w:r w:rsidRPr="0055014C">
          <w:t xml:space="preserve"> </w:t>
        </w:r>
      </w:ins>
    </w:p>
    <w:p w14:paraId="0931CCB8" w14:textId="77777777" w:rsidR="00F17E0A" w:rsidRPr="0055014C" w:rsidRDefault="00F17E0A" w:rsidP="00F17E0A">
      <w:pPr>
        <w:rPr>
          <w:ins w:id="85" w:author="251 (USA)" w:date="2023-05-29T18:25:00Z"/>
          <w:b/>
        </w:rPr>
      </w:pPr>
      <w:ins w:id="86" w:author="251 (USA)" w:date="2023-05-29T18:25:00Z">
        <w:r w:rsidRPr="0055014C">
          <w:t xml:space="preserve">FCC identifies 24-24.25 GHz band with a centre frequency of 24.125 GHz and maximum operating bandwidth of 250 MHz for ISM use consistent with the provisions of RR No. </w:t>
        </w:r>
        <w:r w:rsidRPr="0055014C">
          <w:rPr>
            <w:b/>
          </w:rPr>
          <w:t>5.150</w:t>
        </w:r>
        <w:r w:rsidRPr="0055014C">
          <w:rPr>
            <w:bCs/>
          </w:rPr>
          <w:t xml:space="preserve">. </w:t>
        </w:r>
        <w:r w:rsidRPr="0055014C">
          <w:t xml:space="preserve">FCC radiation limits of the field strength level of emissions which lie outside the 24 GHz ISM band is a field strength limit of 25 </w:t>
        </w:r>
      </w:ins>
      <w:ins w:id="87" w:author="USA" w:date="2024-05-09T12:46:00Z">
        <w:r w:rsidRPr="0055014C">
          <w:sym w:font="Symbol" w:char="F06D"/>
        </w:r>
      </w:ins>
      <w:ins w:id="88" w:author="251 (USA)" w:date="2023-05-29T18:25:00Z">
        <w:del w:id="89" w:author="USA" w:date="2024-05-09T12:46:00Z">
          <w:r w:rsidRPr="0055014C" w:rsidDel="00A17022">
            <w:delText>u</w:delText>
          </w:r>
        </w:del>
        <w:r w:rsidRPr="0055014C">
          <w:t xml:space="preserve">V/m </w:t>
        </w:r>
      </w:ins>
      <w:ins w:id="90" w:author="USA" w:date="2024-05-09T11:24:00Z">
        <w:r w:rsidRPr="0055014C">
          <w:t xml:space="preserve">as measured </w:t>
        </w:r>
      </w:ins>
      <w:ins w:id="91" w:author="251 (USA)" w:date="2023-05-29T18:25:00Z">
        <w:del w:id="92" w:author="USA" w:date="2024-05-09T11:24:00Z">
          <w:r w:rsidRPr="0055014C" w:rsidDel="00F97183">
            <w:delText>at 300</w:delText>
          </w:r>
        </w:del>
      </w:ins>
      <w:ins w:id="93" w:author="ITU_R" w:date="2023-06-01T20:50:00Z">
        <w:del w:id="94" w:author="USA" w:date="2024-05-09T11:24:00Z">
          <w:r w:rsidRPr="0055014C" w:rsidDel="00F97183">
            <w:delText> </w:delText>
          </w:r>
        </w:del>
      </w:ins>
      <w:ins w:id="95" w:author="251 (USA)" w:date="2023-05-29T18:25:00Z">
        <w:del w:id="96" w:author="USA" w:date="2024-05-09T11:24:00Z">
          <w:r w:rsidRPr="0055014C" w:rsidDel="00F97183">
            <w:delText>m</w:delText>
          </w:r>
        </w:del>
      </w:ins>
      <w:ins w:id="97" w:author="USA" w:date="2024-05-09T11:24:00Z">
        <w:r w:rsidRPr="0055014C">
          <w:t xml:space="preserve"> at a distance of 300 metr</w:t>
        </w:r>
      </w:ins>
      <w:ins w:id="98" w:author="USA" w:date="2024-05-09T12:50:00Z">
        <w:r w:rsidRPr="0055014C">
          <w:t>e</w:t>
        </w:r>
      </w:ins>
      <w:ins w:id="99" w:author="USA" w:date="2024-05-09T11:24:00Z">
        <w:r w:rsidRPr="0055014C">
          <w:t>s</w:t>
        </w:r>
      </w:ins>
      <w:ins w:id="100" w:author="251 (USA)" w:date="2023-05-29T18:25:00Z">
        <w:r w:rsidRPr="0055014C">
          <w:t>. Using the e</w:t>
        </w:r>
      </w:ins>
      <w:ins w:id="101" w:author="ITU_R" w:date="2023-06-01T20:50:00Z">
        <w:r w:rsidRPr="0055014C">
          <w:t>.</w:t>
        </w:r>
      </w:ins>
      <w:ins w:id="102" w:author="251 (USA)" w:date="2023-05-29T18:25:00Z">
        <w:r w:rsidRPr="0055014C">
          <w:t>i</w:t>
        </w:r>
      </w:ins>
      <w:ins w:id="103" w:author="ITU_R" w:date="2023-06-01T20:50:00Z">
        <w:r w:rsidRPr="0055014C">
          <w:t>.</w:t>
        </w:r>
      </w:ins>
      <w:ins w:id="104" w:author="251 (USA)" w:date="2023-05-29T18:25:00Z">
        <w:r w:rsidRPr="0055014C">
          <w:t>r</w:t>
        </w:r>
      </w:ins>
      <w:ins w:id="105" w:author="ITU_R" w:date="2023-06-01T20:50:00Z">
        <w:r w:rsidRPr="0055014C">
          <w:t>.</w:t>
        </w:r>
      </w:ins>
      <w:ins w:id="106" w:author="251 (USA)" w:date="2023-05-29T18:25:00Z">
        <w:r w:rsidRPr="0055014C">
          <w:t>p</w:t>
        </w:r>
      </w:ins>
      <w:ins w:id="107" w:author="ITU_R" w:date="2023-06-01T20:50:00Z">
        <w:r w:rsidRPr="0055014C">
          <w:t>.</w:t>
        </w:r>
      </w:ins>
      <w:ins w:id="108" w:author="251 (USA)" w:date="2023-05-29T18:25:00Z">
        <w:r w:rsidRPr="0055014C">
          <w:t xml:space="preserve"> formula, we get a value e</w:t>
        </w:r>
      </w:ins>
      <w:ins w:id="109" w:author="ITU_R" w:date="2023-06-01T20:50:00Z">
        <w:r w:rsidRPr="0055014C">
          <w:t>.</w:t>
        </w:r>
      </w:ins>
      <w:ins w:id="110" w:author="251 (USA)" w:date="2023-05-29T18:25:00Z">
        <w:r w:rsidRPr="0055014C">
          <w:t>i</w:t>
        </w:r>
      </w:ins>
      <w:ins w:id="111" w:author="ITU_R" w:date="2023-06-01T20:50:00Z">
        <w:r w:rsidRPr="0055014C">
          <w:t>.</w:t>
        </w:r>
      </w:ins>
      <w:ins w:id="112" w:author="251 (USA)" w:date="2023-05-29T18:25:00Z">
        <w:r w:rsidRPr="0055014C">
          <w:t>r</w:t>
        </w:r>
      </w:ins>
      <w:ins w:id="113" w:author="ITU_R" w:date="2023-06-01T20:50:00Z">
        <w:r w:rsidRPr="0055014C">
          <w:t>.</w:t>
        </w:r>
      </w:ins>
      <w:ins w:id="114" w:author="251 (USA)" w:date="2023-05-29T18:25:00Z">
        <w:r w:rsidRPr="0055014C">
          <w:t>p</w:t>
        </w:r>
      </w:ins>
      <w:ins w:id="115" w:author="ITU_R" w:date="2023-06-01T20:50:00Z">
        <w:r w:rsidRPr="0055014C">
          <w:t>.</w:t>
        </w:r>
      </w:ins>
      <w:ins w:id="116" w:author="251 (USA)" w:date="2023-05-29T18:25:00Z">
        <w:r w:rsidRPr="0055014C">
          <w:t xml:space="preserve"> of –27.27 dBm, or –57.27 dBW.  </w:t>
        </w:r>
      </w:ins>
    </w:p>
    <w:p w14:paraId="56876FCE" w14:textId="77777777" w:rsidR="00F17E0A" w:rsidRPr="0055014C" w:rsidRDefault="00F17E0A" w:rsidP="00F17E0A">
      <w:pPr>
        <w:rPr>
          <w:ins w:id="117" w:author="251 (USA)" w:date="2023-05-29T18:25:00Z"/>
        </w:rPr>
      </w:pPr>
      <w:ins w:id="118" w:author="251 (USA)" w:date="2023-05-29T18:25:00Z">
        <w:r w:rsidRPr="0055014C">
          <w:t>For unlicensed field disturbance sensors, excluding perimeter protection systems, in 24.075-24.175 GHz and general unlicensed devices, the maximum emission outside the specified band, other than for harmonics, must attenuated by at least 50 dB below the level of the fundamental or 500 </w:t>
        </w:r>
        <w:r w:rsidRPr="0055014C">
          <w:sym w:font="Symbol" w:char="F06D"/>
        </w:r>
        <w:r w:rsidRPr="0055014C">
          <w:t>V/m at 3 m, whichever is less.</w:t>
        </w:r>
      </w:ins>
    </w:p>
    <w:p w14:paraId="24D91E2F" w14:textId="77777777" w:rsidR="00F17E0A" w:rsidRPr="0055014C" w:rsidRDefault="00F17E0A" w:rsidP="00F17E0A">
      <w:pPr>
        <w:pStyle w:val="Heading3"/>
        <w:rPr>
          <w:ins w:id="119" w:author="251 (USA)" w:date="2023-05-29T18:25:00Z"/>
        </w:rPr>
      </w:pPr>
      <w:bookmarkStart w:id="120" w:name="_Toc123716803"/>
      <w:ins w:id="121" w:author="251 (USA)" w:date="2023-05-29T18:25:00Z">
        <w:r w:rsidRPr="0055014C">
          <w:t>3.6.3</w:t>
        </w:r>
        <w:r w:rsidRPr="0055014C">
          <w:tab/>
          <w:t>24 GHz ISM Beam WPT Parameters</w:t>
        </w:r>
        <w:bookmarkEnd w:id="120"/>
      </w:ins>
    </w:p>
    <w:p w14:paraId="3867BD94" w14:textId="77777777" w:rsidR="00F17E0A" w:rsidRPr="0055014C" w:rsidRDefault="00F17E0A" w:rsidP="00F17E0A">
      <w:pPr>
        <w:rPr>
          <w:ins w:id="122" w:author="251 (USA)" w:date="2023-05-29T18:25:00Z"/>
        </w:rPr>
      </w:pPr>
      <w:ins w:id="123" w:author="251 (USA)" w:date="2023-05-29T18:25:00Z">
        <w:r w:rsidRPr="0055014C">
          <w:t xml:space="preserve">This section provides examples of the characteristics of the 24 GHz beam WPT system being developed in the United States. </w:t>
        </w:r>
      </w:ins>
    </w:p>
    <w:p w14:paraId="7EE09BB2" w14:textId="77777777" w:rsidR="00F17E0A" w:rsidRPr="0055014C" w:rsidRDefault="00F17E0A" w:rsidP="00F17E0A">
      <w:pPr>
        <w:rPr>
          <w:ins w:id="124" w:author="251 (USA)" w:date="2023-05-29T18:25:00Z"/>
          <w:b/>
        </w:rPr>
      </w:pPr>
      <w:moveToRangeStart w:id="125" w:author="USA" w:date="2024-05-09T12:54:00Z" w:name="move166151708"/>
      <w:moveTo w:id="126" w:author="USA" w:date="2024-05-09T12:54:00Z">
        <w:r w:rsidRPr="0055014C">
          <w:t>Other sets of parameters could come from other developers for alternative 24 GHz WPT systems.</w:t>
        </w:r>
      </w:moveTo>
      <w:moveToRangeEnd w:id="125"/>
      <w:ins w:id="127" w:author="USA" w:date="2024-05-09T12:55:00Z">
        <w:r w:rsidRPr="0055014C">
          <w:t xml:space="preserve"> </w:t>
        </w:r>
      </w:ins>
      <w:ins w:id="128" w:author="251 (USA)" w:date="2023-05-29T18:25:00Z">
        <w:r w:rsidRPr="0055014C">
          <w:t xml:space="preserve">Table 15 below describes the characteristics used in the respective studies. Only the e.i.r.p. limit </w:t>
        </w:r>
        <w:del w:id="129" w:author="USA" w:date="2024-05-09T11:26:00Z">
          <w:r w:rsidRPr="0055014C" w:rsidDel="006C0840">
            <w:delText xml:space="preserve">below 24.0 GHz </w:delText>
          </w:r>
        </w:del>
      </w:ins>
      <w:ins w:id="130" w:author="USA" w:date="2024-05-09T11:26:00Z">
        <w:r w:rsidRPr="0055014C">
          <w:t xml:space="preserve">outside the 24.0-24.250 GHz ISM band </w:t>
        </w:r>
      </w:ins>
      <w:ins w:id="131" w:author="251 (USA)" w:date="2023-05-29T18:25:00Z">
        <w:r w:rsidRPr="0055014C">
          <w:t>is a present US regulatory limits.</w:t>
        </w:r>
      </w:ins>
      <w:moveFromRangeStart w:id="132" w:author="USA" w:date="2024-05-09T12:54:00Z" w:name="move166151708"/>
      <w:moveFrom w:id="133" w:author="USA" w:date="2024-05-09T12:54:00Z">
        <w:ins w:id="134" w:author="251 (USA)" w:date="2023-05-29T18:25:00Z">
          <w:r w:rsidRPr="0055014C" w:rsidDel="00FB5EB6">
            <w:t xml:space="preserve"> Other sets of parameters could come from other developers for alternative 24 GHz WPT systems.</w:t>
          </w:r>
        </w:ins>
      </w:moveFrom>
      <w:moveFromRangeEnd w:id="132"/>
    </w:p>
    <w:p w14:paraId="09C20011" w14:textId="77777777" w:rsidR="00F17E0A" w:rsidRPr="0055014C" w:rsidRDefault="00F17E0A" w:rsidP="00F17E0A">
      <w:pPr>
        <w:rPr>
          <w:ins w:id="135" w:author="251 (USA)" w:date="2023-05-29T18:25:00Z"/>
        </w:rPr>
      </w:pPr>
      <w:ins w:id="136" w:author="251 (USA)" w:date="2023-05-29T18:25:00Z">
        <w:r w:rsidRPr="0055014C">
          <w:t>The multi</w:t>
        </w:r>
      </w:ins>
      <w:ins w:id="137" w:author="USA" w:date="2024-05-09T13:56:00Z">
        <w:r w:rsidRPr="0055014C">
          <w:t>-</w:t>
        </w:r>
      </w:ins>
      <w:ins w:id="138" w:author="251 (USA)" w:date="2023-05-29T18:25:00Z">
        <w:r w:rsidRPr="0055014C">
          <w:t xml:space="preserve">element antenna in the system being developed in the US has a different far field gain for OOBE that are uncorrelated over the various antenna elements than it has for the coherent in band signals at each antenna element.  </w:t>
        </w:r>
      </w:ins>
    </w:p>
    <w:p w14:paraId="72893E26" w14:textId="77777777" w:rsidR="00F17E0A" w:rsidRPr="0055014C" w:rsidRDefault="00F17E0A" w:rsidP="00F17E0A">
      <w:pPr>
        <w:pStyle w:val="TableNo"/>
        <w:rPr>
          <w:ins w:id="139" w:author="251 (USA)" w:date="2023-05-29T18:25:00Z"/>
        </w:rPr>
      </w:pPr>
      <w:ins w:id="140" w:author="251 (USA)" w:date="2023-05-29T18:25:00Z">
        <w:r w:rsidRPr="0055014C">
          <w:lastRenderedPageBreak/>
          <w:t xml:space="preserve">TABLE </w:t>
        </w:r>
        <w:r w:rsidRPr="0055014C">
          <w:fldChar w:fldCharType="begin"/>
        </w:r>
        <w:r w:rsidRPr="0055014C">
          <w:instrText xml:space="preserve"> SEQ Table \* ARABIC </w:instrText>
        </w:r>
        <w:r w:rsidRPr="0055014C">
          <w:fldChar w:fldCharType="separate"/>
        </w:r>
        <w:r w:rsidRPr="0055014C">
          <w:t>15</w:t>
        </w:r>
        <w:r w:rsidRPr="0055014C">
          <w:fldChar w:fldCharType="end"/>
        </w:r>
      </w:ins>
    </w:p>
    <w:p w14:paraId="16223DEE" w14:textId="77777777" w:rsidR="00F17E0A" w:rsidRPr="0055014C" w:rsidRDefault="00F17E0A" w:rsidP="00F17E0A">
      <w:pPr>
        <w:pStyle w:val="Tabletitle"/>
        <w:rPr>
          <w:ins w:id="141" w:author="251 (USA)" w:date="2023-05-29T18:25:00Z"/>
        </w:rPr>
      </w:pPr>
      <w:ins w:id="142" w:author="251 (USA)" w:date="2023-05-29T18:25:00Z">
        <w:r w:rsidRPr="0055014C">
          <w:t>Radio Characteristics of Example Beam WPT System within 24 GHz band</w:t>
        </w:r>
      </w:ins>
    </w:p>
    <w:tbl>
      <w:tblPr>
        <w:tblStyle w:val="TableGrid"/>
        <w:tblW w:w="8037" w:type="dxa"/>
        <w:jc w:val="center"/>
        <w:tblLayout w:type="fixed"/>
        <w:tblLook w:val="04A0" w:firstRow="1" w:lastRow="0" w:firstColumn="1" w:lastColumn="0" w:noHBand="0" w:noVBand="1"/>
      </w:tblPr>
      <w:tblGrid>
        <w:gridCol w:w="3631"/>
        <w:gridCol w:w="4406"/>
      </w:tblGrid>
      <w:tr w:rsidR="00F17E0A" w:rsidRPr="0055014C" w14:paraId="46CCA3A8" w14:textId="77777777" w:rsidTr="00C76E33">
        <w:trPr>
          <w:cantSplit/>
          <w:jc w:val="center"/>
          <w:ins w:id="143" w:author="251 (USA)" w:date="2023-05-29T18:25:00Z"/>
        </w:trPr>
        <w:tc>
          <w:tcPr>
            <w:tcW w:w="3631" w:type="dxa"/>
          </w:tcPr>
          <w:p w14:paraId="3AAE8C2F" w14:textId="77777777" w:rsidR="00F17E0A" w:rsidRPr="0055014C" w:rsidRDefault="00F17E0A" w:rsidP="00C76E33">
            <w:pPr>
              <w:pStyle w:val="Tablehead"/>
              <w:rPr>
                <w:ins w:id="144" w:author="251 (USA)" w:date="2023-05-29T18:25:00Z"/>
              </w:rPr>
            </w:pPr>
            <w:ins w:id="145" w:author="251 (USA)" w:date="2023-05-29T18:25:00Z">
              <w:r w:rsidRPr="0055014C">
                <w:t>System</w:t>
              </w:r>
            </w:ins>
          </w:p>
        </w:tc>
        <w:tc>
          <w:tcPr>
            <w:tcW w:w="4406" w:type="dxa"/>
          </w:tcPr>
          <w:p w14:paraId="5544ADCE" w14:textId="77777777" w:rsidR="00F17E0A" w:rsidRPr="0055014C" w:rsidRDefault="00F17E0A" w:rsidP="00C76E33">
            <w:pPr>
              <w:pStyle w:val="Tablehead"/>
              <w:rPr>
                <w:ins w:id="146" w:author="251 (USA)" w:date="2023-05-29T18:25:00Z"/>
              </w:rPr>
            </w:pPr>
            <w:ins w:id="147" w:author="251 (USA)" w:date="2023-05-29T18:25:00Z">
              <w:r w:rsidRPr="0055014C">
                <w:t>System</w:t>
              </w:r>
            </w:ins>
          </w:p>
        </w:tc>
      </w:tr>
      <w:tr w:rsidR="00F17E0A" w:rsidRPr="0055014C" w14:paraId="4F1D6CA4" w14:textId="77777777" w:rsidTr="00C76E33">
        <w:trPr>
          <w:cantSplit/>
          <w:jc w:val="center"/>
          <w:ins w:id="148" w:author="251 (USA)" w:date="2023-05-29T18:25:00Z"/>
        </w:trPr>
        <w:tc>
          <w:tcPr>
            <w:tcW w:w="3631" w:type="dxa"/>
          </w:tcPr>
          <w:p w14:paraId="33AF4C7B" w14:textId="77777777" w:rsidR="00F17E0A" w:rsidRPr="0055014C" w:rsidRDefault="00F17E0A" w:rsidP="00C76E33">
            <w:pPr>
              <w:pStyle w:val="Tabletext"/>
              <w:rPr>
                <w:ins w:id="149" w:author="251 (USA)" w:date="2023-05-29T18:25:00Z"/>
                <w:lang w:eastAsia="zh-CN"/>
              </w:rPr>
            </w:pPr>
            <w:ins w:id="150" w:author="251 (USA)" w:date="2023-05-29T18:25:00Z">
              <w:r w:rsidRPr="0055014C">
                <w:rPr>
                  <w:lang w:eastAsia="zh-CN"/>
                </w:rPr>
                <w:t>Frequency</w:t>
              </w:r>
            </w:ins>
          </w:p>
        </w:tc>
        <w:tc>
          <w:tcPr>
            <w:tcW w:w="4406" w:type="dxa"/>
          </w:tcPr>
          <w:p w14:paraId="6715EC77" w14:textId="77777777" w:rsidR="00F17E0A" w:rsidRPr="0055014C" w:rsidRDefault="00F17E0A" w:rsidP="00C76E33">
            <w:pPr>
              <w:pStyle w:val="Tabletext"/>
              <w:jc w:val="center"/>
              <w:rPr>
                <w:ins w:id="151" w:author="251 (USA)" w:date="2023-05-29T18:25:00Z"/>
                <w:lang w:eastAsia="zh-CN"/>
              </w:rPr>
            </w:pPr>
            <w:ins w:id="152" w:author="251 (USA)" w:date="2023-05-29T18:25:00Z">
              <w:r w:rsidRPr="0055014C">
                <w:rPr>
                  <w:lang w:eastAsia="zh-CN"/>
                </w:rPr>
                <w:t>24.1-24.15 GHz</w:t>
              </w:r>
            </w:ins>
          </w:p>
        </w:tc>
      </w:tr>
      <w:tr w:rsidR="00F17E0A" w:rsidRPr="0055014C" w14:paraId="3A7EF736" w14:textId="77777777" w:rsidTr="00C76E33">
        <w:trPr>
          <w:cantSplit/>
          <w:jc w:val="center"/>
          <w:ins w:id="153" w:author="251 (USA)" w:date="2023-05-29T18:25:00Z"/>
        </w:trPr>
        <w:tc>
          <w:tcPr>
            <w:tcW w:w="3631" w:type="dxa"/>
          </w:tcPr>
          <w:p w14:paraId="36DDC07F" w14:textId="77777777" w:rsidR="00F17E0A" w:rsidRPr="0055014C" w:rsidRDefault="00F17E0A" w:rsidP="00C76E33">
            <w:pPr>
              <w:pStyle w:val="Tabletext"/>
              <w:rPr>
                <w:ins w:id="154" w:author="251 (USA)" w:date="2023-05-29T18:25:00Z"/>
                <w:lang w:eastAsia="zh-CN"/>
              </w:rPr>
            </w:pPr>
            <w:ins w:id="155" w:author="251 (USA)" w:date="2023-05-29T18:25:00Z">
              <w:r w:rsidRPr="0055014C">
                <w:rPr>
                  <w:lang w:eastAsia="zh-CN"/>
                </w:rPr>
                <w:t>Bandwidth</w:t>
              </w:r>
            </w:ins>
          </w:p>
        </w:tc>
        <w:tc>
          <w:tcPr>
            <w:tcW w:w="4406" w:type="dxa"/>
          </w:tcPr>
          <w:p w14:paraId="742E97B5" w14:textId="77777777" w:rsidR="00F17E0A" w:rsidRPr="0055014C" w:rsidRDefault="00F17E0A" w:rsidP="00C76E33">
            <w:pPr>
              <w:pStyle w:val="Tabletext"/>
              <w:jc w:val="center"/>
              <w:rPr>
                <w:ins w:id="156" w:author="251 (USA)" w:date="2023-05-29T18:25:00Z"/>
                <w:vertAlign w:val="superscript"/>
                <w:lang w:eastAsia="zh-CN"/>
              </w:rPr>
            </w:pPr>
            <w:ins w:id="157" w:author="251 (USA)" w:date="2023-05-29T18:25:00Z">
              <w:r w:rsidRPr="0055014C">
                <w:rPr>
                  <w:lang w:eastAsia="zh-CN"/>
                </w:rPr>
                <w:t>10 MHz</w:t>
              </w:r>
            </w:ins>
          </w:p>
        </w:tc>
      </w:tr>
      <w:tr w:rsidR="00F17E0A" w:rsidRPr="0055014C" w14:paraId="4C054A23" w14:textId="77777777" w:rsidTr="00C76E33">
        <w:trPr>
          <w:cantSplit/>
          <w:jc w:val="center"/>
          <w:ins w:id="158" w:author="251 (USA)" w:date="2023-05-29T18:25:00Z"/>
        </w:trPr>
        <w:tc>
          <w:tcPr>
            <w:tcW w:w="3631" w:type="dxa"/>
          </w:tcPr>
          <w:p w14:paraId="33DEA138" w14:textId="77777777" w:rsidR="00F17E0A" w:rsidRPr="0055014C" w:rsidRDefault="00F17E0A" w:rsidP="00C76E33">
            <w:pPr>
              <w:pStyle w:val="Tabletext"/>
              <w:rPr>
                <w:ins w:id="159" w:author="251 (USA)" w:date="2023-05-29T18:25:00Z"/>
                <w:lang w:eastAsia="zh-CN"/>
              </w:rPr>
            </w:pPr>
            <w:ins w:id="160" w:author="251 (USA)" w:date="2023-05-29T18:25:00Z">
              <w:r w:rsidRPr="0055014C">
                <w:rPr>
                  <w:lang w:eastAsia="zh-CN"/>
                </w:rPr>
                <w:t>Output Power (W)</w:t>
              </w:r>
            </w:ins>
          </w:p>
        </w:tc>
        <w:tc>
          <w:tcPr>
            <w:tcW w:w="4406" w:type="dxa"/>
          </w:tcPr>
          <w:p w14:paraId="7EDBA992" w14:textId="77777777" w:rsidR="00F17E0A" w:rsidRPr="0055014C" w:rsidRDefault="00F17E0A" w:rsidP="00C76E33">
            <w:pPr>
              <w:pStyle w:val="Tabletext"/>
              <w:jc w:val="center"/>
              <w:rPr>
                <w:ins w:id="161" w:author="251 (USA)" w:date="2023-05-29T18:25:00Z"/>
                <w:lang w:eastAsia="zh-CN"/>
              </w:rPr>
            </w:pPr>
            <w:ins w:id="162" w:author="251 (USA)" w:date="2023-05-29T18:25:00Z">
              <w:r w:rsidRPr="0055014C">
                <w:rPr>
                  <w:lang w:eastAsia="zh-CN"/>
                </w:rPr>
                <w:t>50</w:t>
              </w:r>
            </w:ins>
          </w:p>
        </w:tc>
      </w:tr>
      <w:tr w:rsidR="00F17E0A" w:rsidRPr="0055014C" w14:paraId="5808BF3F" w14:textId="77777777" w:rsidTr="00C76E33">
        <w:trPr>
          <w:cantSplit/>
          <w:jc w:val="center"/>
          <w:ins w:id="163" w:author="251 (USA)" w:date="2023-05-29T18:25:00Z"/>
        </w:trPr>
        <w:tc>
          <w:tcPr>
            <w:tcW w:w="3631" w:type="dxa"/>
          </w:tcPr>
          <w:p w14:paraId="01FA038D" w14:textId="77777777" w:rsidR="00F17E0A" w:rsidRPr="0055014C" w:rsidRDefault="00F17E0A" w:rsidP="00C76E33">
            <w:pPr>
              <w:pStyle w:val="Tabletext"/>
              <w:rPr>
                <w:ins w:id="164" w:author="251 (USA)" w:date="2023-05-29T18:25:00Z"/>
                <w:lang w:eastAsia="zh-CN"/>
              </w:rPr>
            </w:pPr>
            <w:ins w:id="165" w:author="251 (USA)" w:date="2023-05-29T18:25:00Z">
              <w:r w:rsidRPr="0055014C">
                <w:rPr>
                  <w:lang w:eastAsia="zh-CN"/>
                </w:rPr>
                <w:t>Antenna gain in ISM band (dBi)</w:t>
              </w:r>
            </w:ins>
          </w:p>
        </w:tc>
        <w:tc>
          <w:tcPr>
            <w:tcW w:w="4406" w:type="dxa"/>
          </w:tcPr>
          <w:p w14:paraId="6F66DBBC" w14:textId="77777777" w:rsidR="00F17E0A" w:rsidRPr="0055014C" w:rsidRDefault="00F17E0A" w:rsidP="00C76E33">
            <w:pPr>
              <w:pStyle w:val="Tabletext"/>
              <w:jc w:val="center"/>
              <w:rPr>
                <w:ins w:id="166" w:author="251 (USA)" w:date="2023-05-29T18:25:00Z"/>
                <w:lang w:eastAsia="zh-CN"/>
              </w:rPr>
            </w:pPr>
            <w:ins w:id="167" w:author="251 (USA)" w:date="2023-05-29T18:25:00Z">
              <w:r w:rsidRPr="0055014C">
                <w:rPr>
                  <w:lang w:eastAsia="zh-CN"/>
                </w:rPr>
                <w:t>40</w:t>
              </w:r>
            </w:ins>
          </w:p>
        </w:tc>
      </w:tr>
      <w:tr w:rsidR="00F17E0A" w:rsidRPr="0055014C" w14:paraId="4EAD8BAC" w14:textId="77777777" w:rsidTr="00C76E33">
        <w:trPr>
          <w:cantSplit/>
          <w:jc w:val="center"/>
          <w:ins w:id="168" w:author="251 (USA)" w:date="2023-05-29T18:25:00Z"/>
        </w:trPr>
        <w:tc>
          <w:tcPr>
            <w:tcW w:w="3631" w:type="dxa"/>
          </w:tcPr>
          <w:p w14:paraId="629DBFB5" w14:textId="77777777" w:rsidR="00F17E0A" w:rsidRPr="0055014C" w:rsidRDefault="00F17E0A" w:rsidP="00C76E33">
            <w:pPr>
              <w:pStyle w:val="Tabletext"/>
              <w:rPr>
                <w:ins w:id="169" w:author="251 (USA)" w:date="2023-05-29T18:25:00Z"/>
                <w:lang w:eastAsia="zh-CN"/>
              </w:rPr>
            </w:pPr>
            <w:ins w:id="170" w:author="251 (USA)" w:date="2023-05-29T18:25:00Z">
              <w:r w:rsidRPr="0055014C">
                <w:rPr>
                  <w:lang w:eastAsia="zh-CN"/>
                </w:rPr>
                <w:t>E.i.r.p. in ISM band (dBm)</w:t>
              </w:r>
            </w:ins>
          </w:p>
        </w:tc>
        <w:tc>
          <w:tcPr>
            <w:tcW w:w="4406" w:type="dxa"/>
          </w:tcPr>
          <w:p w14:paraId="58D06B34" w14:textId="77777777" w:rsidR="00F17E0A" w:rsidRPr="0055014C" w:rsidRDefault="00F17E0A" w:rsidP="00C76E33">
            <w:pPr>
              <w:pStyle w:val="Tabletext"/>
              <w:jc w:val="center"/>
              <w:rPr>
                <w:ins w:id="171" w:author="251 (USA)" w:date="2023-05-29T18:25:00Z"/>
                <w:lang w:eastAsia="zh-CN"/>
              </w:rPr>
            </w:pPr>
            <w:ins w:id="172" w:author="251 (USA)" w:date="2023-05-29T18:25:00Z">
              <w:r w:rsidRPr="0055014C">
                <w:rPr>
                  <w:lang w:eastAsia="zh-CN"/>
                </w:rPr>
                <w:t>87</w:t>
              </w:r>
            </w:ins>
          </w:p>
        </w:tc>
      </w:tr>
      <w:tr w:rsidR="00F17E0A" w:rsidRPr="0055014C" w14:paraId="23351BD3" w14:textId="77777777" w:rsidTr="00C76E33">
        <w:trPr>
          <w:cantSplit/>
          <w:jc w:val="center"/>
          <w:ins w:id="173" w:author="251 (USA)" w:date="2023-05-29T18:25:00Z"/>
        </w:trPr>
        <w:tc>
          <w:tcPr>
            <w:tcW w:w="3631" w:type="dxa"/>
          </w:tcPr>
          <w:p w14:paraId="72D420E5" w14:textId="77777777" w:rsidR="00F17E0A" w:rsidRPr="0055014C" w:rsidRDefault="00F17E0A" w:rsidP="00C76E33">
            <w:pPr>
              <w:pStyle w:val="Tabletext"/>
              <w:rPr>
                <w:ins w:id="174" w:author="251 (USA)" w:date="2023-05-29T18:25:00Z"/>
                <w:lang w:eastAsia="zh-CN"/>
              </w:rPr>
            </w:pPr>
            <w:ins w:id="175" w:author="251 (USA)" w:date="2023-05-29T18:25:00Z">
              <w:r w:rsidRPr="0055014C">
                <w:rPr>
                  <w:lang w:eastAsia="zh-CN"/>
                </w:rPr>
                <w:t>E.i.r.p. below 24 GHz (dBm)</w:t>
              </w:r>
            </w:ins>
          </w:p>
        </w:tc>
        <w:tc>
          <w:tcPr>
            <w:tcW w:w="4406" w:type="dxa"/>
          </w:tcPr>
          <w:p w14:paraId="4EFEE21C" w14:textId="77777777" w:rsidR="00F17E0A" w:rsidRPr="0055014C" w:rsidRDefault="00F17E0A" w:rsidP="00C76E33">
            <w:pPr>
              <w:pStyle w:val="Tabletext"/>
              <w:jc w:val="center"/>
              <w:rPr>
                <w:ins w:id="176" w:author="251 (USA)" w:date="2023-05-29T18:25:00Z"/>
                <w:lang w:eastAsia="zh-CN"/>
              </w:rPr>
            </w:pPr>
            <w:ins w:id="177" w:author="251 (USA)" w:date="2023-05-29T18:25:00Z">
              <w:r w:rsidRPr="0055014C">
                <w:rPr>
                  <w:lang w:eastAsia="zh-CN"/>
                </w:rPr>
                <w:t>–27.27</w:t>
              </w:r>
            </w:ins>
          </w:p>
        </w:tc>
      </w:tr>
      <w:tr w:rsidR="00F17E0A" w:rsidRPr="0055014C" w14:paraId="43D7B615" w14:textId="77777777" w:rsidTr="00C76E33">
        <w:trPr>
          <w:cantSplit/>
          <w:jc w:val="center"/>
          <w:ins w:id="178" w:author="251 (USA)" w:date="2023-05-29T18:25:00Z"/>
        </w:trPr>
        <w:tc>
          <w:tcPr>
            <w:tcW w:w="3631" w:type="dxa"/>
          </w:tcPr>
          <w:p w14:paraId="4779245A" w14:textId="77777777" w:rsidR="00F17E0A" w:rsidRPr="0055014C" w:rsidRDefault="00F17E0A" w:rsidP="00C76E33">
            <w:pPr>
              <w:pStyle w:val="Tabletext"/>
              <w:rPr>
                <w:ins w:id="179" w:author="251 (USA)" w:date="2023-05-29T18:25:00Z"/>
                <w:lang w:eastAsia="zh-CN"/>
              </w:rPr>
            </w:pPr>
            <w:ins w:id="180" w:author="251 (USA)" w:date="2023-05-29T18:25:00Z">
              <w:r w:rsidRPr="0055014C">
                <w:rPr>
                  <w:lang w:eastAsia="zh-CN"/>
                </w:rPr>
                <w:t>Field strength limit at 300 m (uV/m)</w:t>
              </w:r>
            </w:ins>
          </w:p>
        </w:tc>
        <w:tc>
          <w:tcPr>
            <w:tcW w:w="4406" w:type="dxa"/>
          </w:tcPr>
          <w:p w14:paraId="0D745B1A" w14:textId="77777777" w:rsidR="00F17E0A" w:rsidRPr="0055014C" w:rsidRDefault="00F17E0A" w:rsidP="00C76E33">
            <w:pPr>
              <w:pStyle w:val="Tabletext"/>
              <w:jc w:val="center"/>
              <w:rPr>
                <w:ins w:id="181" w:author="251 (USA)" w:date="2023-05-29T18:25:00Z"/>
                <w:lang w:eastAsia="zh-CN"/>
              </w:rPr>
            </w:pPr>
            <w:ins w:id="182" w:author="251 (USA)" w:date="2023-05-29T18:25:00Z">
              <w:r w:rsidRPr="0055014C">
                <w:rPr>
                  <w:lang w:eastAsia="zh-CN"/>
                </w:rPr>
                <w:t>25</w:t>
              </w:r>
            </w:ins>
          </w:p>
        </w:tc>
      </w:tr>
    </w:tbl>
    <w:p w14:paraId="457121F7" w14:textId="77777777" w:rsidR="00F17E0A" w:rsidRPr="0055014C" w:rsidRDefault="00F17E0A" w:rsidP="00F17E0A">
      <w:pPr>
        <w:pStyle w:val="Tablefin"/>
        <w:rPr>
          <w:ins w:id="183" w:author="ITU_R" w:date="2023-06-01T20:51:00Z"/>
        </w:rPr>
      </w:pPr>
      <w:bookmarkStart w:id="184" w:name="_Toc123716804"/>
    </w:p>
    <w:p w14:paraId="2030CE82" w14:textId="77777777" w:rsidR="00F17E0A" w:rsidRPr="0055014C" w:rsidRDefault="00F17E0A" w:rsidP="00F17E0A">
      <w:pPr>
        <w:pStyle w:val="Heading3"/>
        <w:rPr>
          <w:ins w:id="185" w:author="251 (USA)" w:date="2023-05-29T18:25:00Z"/>
        </w:rPr>
      </w:pPr>
      <w:ins w:id="186" w:author="251 (USA)" w:date="2023-05-29T18:25:00Z">
        <w:r w:rsidRPr="0055014C">
          <w:t>3.6.4</w:t>
        </w:r>
        <w:r w:rsidRPr="0055014C">
          <w:tab/>
          <w:t>Human hazard issues for 24.1-24.15 GHz WPT</w:t>
        </w:r>
        <w:bookmarkEnd w:id="184"/>
      </w:ins>
    </w:p>
    <w:p w14:paraId="0B6F1989" w14:textId="77777777" w:rsidR="00F17E0A" w:rsidRPr="0055014C" w:rsidRDefault="00F17E0A" w:rsidP="00F17E0A">
      <w:pPr>
        <w:rPr>
          <w:ins w:id="187" w:author="251 (USA)" w:date="2023-05-29T18:25:00Z"/>
          <w:b/>
        </w:rPr>
      </w:pPr>
      <w:ins w:id="188" w:author="251 (USA)" w:date="2023-05-29T18:25:00Z">
        <w:r w:rsidRPr="0055014C">
          <w:t>Technology being considered for these bands used phased array multiple elements beams to focus power on a small area for efficient power transfer. This creates a high-power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ins>
    </w:p>
    <w:p w14:paraId="40335B1C" w14:textId="77777777" w:rsidR="00F17E0A" w:rsidRPr="0055014C" w:rsidRDefault="00F17E0A" w:rsidP="00F17E0A">
      <w:pPr>
        <w:rPr>
          <w:ins w:id="189" w:author="251 (USA)" w:date="2023-05-29T18:25:00Z"/>
        </w:rPr>
      </w:pPr>
      <w:ins w:id="190" w:author="251 (USA)" w:date="2023-05-29T18:25:00Z">
        <w:r w:rsidRPr="0055014C">
          <w:t>The strategy is to make sure applicable safety standards are met. Systems will employ multiple, independently operating and independently testable safeguards that will ensure that exposure requirements are met. These sensors are arranged so that significant power is only transmitted if there is an authorized power destination in a position ready to receive power and without any humans or pets in a nearby position where that would be exposed to unacceptable RF power levels. Examples of these sensors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ins>
    </w:p>
    <w:p w14:paraId="0D3B1FCF" w14:textId="77777777" w:rsidR="00F17E0A" w:rsidRPr="0055014C" w:rsidRDefault="00F17E0A" w:rsidP="00F17E0A">
      <w:pPr>
        <w:rPr>
          <w:ins w:id="191" w:author="251 (USA)" w:date="2023-05-29T18:25:00Z"/>
        </w:rPr>
      </w:pPr>
      <w:ins w:id="192" w:author="251 (USA)" w:date="2023-05-29T18:25:00Z">
        <w:r w:rsidRPr="0055014C">
          <w:t>In the case of the US, Maximum Permissible Exposure (MPE) to radiofrequency electromagnetic fields have been established for both bands and are shown in Table 16. At these high frequencies RF is generally absorbed by the skin and specific absorption rate (SAR) standards are not applicable.</w:t>
        </w:r>
      </w:ins>
    </w:p>
    <w:p w14:paraId="30400B7C" w14:textId="77777777" w:rsidR="00F17E0A" w:rsidRPr="0055014C" w:rsidRDefault="00F17E0A" w:rsidP="00F17E0A">
      <w:pPr>
        <w:pStyle w:val="TableNo"/>
        <w:rPr>
          <w:ins w:id="193" w:author="251 (USA)" w:date="2023-05-29T18:25:00Z"/>
        </w:rPr>
      </w:pPr>
      <w:ins w:id="194" w:author="251 (USA)" w:date="2023-05-29T18:25:00Z">
        <w:r w:rsidRPr="0055014C">
          <w:t xml:space="preserve">TABLE </w:t>
        </w:r>
        <w:r w:rsidRPr="0055014C">
          <w:fldChar w:fldCharType="begin"/>
        </w:r>
        <w:r w:rsidRPr="0055014C">
          <w:instrText xml:space="preserve"> SEQ Table \* ARABIC </w:instrText>
        </w:r>
        <w:r w:rsidRPr="0055014C">
          <w:fldChar w:fldCharType="separate"/>
        </w:r>
        <w:r w:rsidRPr="0055014C">
          <w:t>16</w:t>
        </w:r>
        <w:r w:rsidRPr="0055014C">
          <w:fldChar w:fldCharType="end"/>
        </w:r>
      </w:ins>
    </w:p>
    <w:p w14:paraId="2405723C" w14:textId="77777777" w:rsidR="00F17E0A" w:rsidRPr="0055014C" w:rsidRDefault="00F17E0A" w:rsidP="00F17E0A">
      <w:pPr>
        <w:pStyle w:val="Tabletitle"/>
        <w:rPr>
          <w:ins w:id="195" w:author="251 (USA)" w:date="2023-05-29T18:25:00Z"/>
        </w:rPr>
      </w:pPr>
      <w:ins w:id="196" w:author="251 (USA)" w:date="2023-05-29T18:25:00Z">
        <w:r w:rsidRPr="0055014C">
          <w:t>US RF Safety Standard Levels for 24</w:t>
        </w:r>
      </w:ins>
      <w:ins w:id="197" w:author="Chamova, Alisa" w:date="2024-06-21T11:55:00Z" w16du:dateUtc="2024-06-21T09:55:00Z">
        <w:r w:rsidRPr="0055014C">
          <w:t xml:space="preserve"> </w:t>
        </w:r>
      </w:ins>
      <w:ins w:id="198" w:author="251 (USA)" w:date="2023-05-29T18:25:00Z">
        <w:r w:rsidRPr="0055014C">
          <w:t>GHz bands</w:t>
        </w:r>
      </w:ins>
    </w:p>
    <w:tbl>
      <w:tblPr>
        <w:tblStyle w:val="TableGrid"/>
        <w:tblW w:w="9463" w:type="dxa"/>
        <w:jc w:val="center"/>
        <w:tblLook w:val="04A0" w:firstRow="1" w:lastRow="0" w:firstColumn="1" w:lastColumn="0" w:noHBand="0" w:noVBand="1"/>
      </w:tblPr>
      <w:tblGrid>
        <w:gridCol w:w="4730"/>
        <w:gridCol w:w="4733"/>
      </w:tblGrid>
      <w:tr w:rsidR="00F17E0A" w:rsidRPr="0055014C" w14:paraId="3D84E4DF" w14:textId="77777777" w:rsidTr="00C76E33">
        <w:trPr>
          <w:jc w:val="center"/>
          <w:ins w:id="199" w:author="251 (USA)" w:date="2023-05-29T18:25:00Z"/>
        </w:trPr>
        <w:tc>
          <w:tcPr>
            <w:tcW w:w="4730" w:type="dxa"/>
          </w:tcPr>
          <w:p w14:paraId="7FFC27A2" w14:textId="77777777" w:rsidR="00F17E0A" w:rsidRPr="0055014C" w:rsidRDefault="00F17E0A" w:rsidP="00C76E33">
            <w:pPr>
              <w:pStyle w:val="Tablehead"/>
              <w:rPr>
                <w:ins w:id="200" w:author="251 (USA)" w:date="2023-05-29T18:25:00Z"/>
                <w:lang w:eastAsia="zh-CN"/>
              </w:rPr>
            </w:pPr>
            <w:ins w:id="201" w:author="251 (USA)" w:date="2023-05-29T18:25:00Z">
              <w:r w:rsidRPr="0055014C">
                <w:rPr>
                  <w:lang w:eastAsia="zh-CN"/>
                </w:rPr>
                <w:t>MPE for Occupational/Controlled Exposure (mW/cm</w:t>
              </w:r>
              <w:r w:rsidRPr="0055014C">
                <w:rPr>
                  <w:vertAlign w:val="superscript"/>
                  <w:lang w:eastAsia="zh-CN"/>
                </w:rPr>
                <w:t>2</w:t>
              </w:r>
              <w:r w:rsidRPr="0055014C">
                <w:rPr>
                  <w:lang w:eastAsia="zh-CN"/>
                </w:rPr>
                <w:t>)</w:t>
              </w:r>
            </w:ins>
          </w:p>
        </w:tc>
        <w:tc>
          <w:tcPr>
            <w:tcW w:w="4733" w:type="dxa"/>
          </w:tcPr>
          <w:p w14:paraId="078968C4" w14:textId="77777777" w:rsidR="00F17E0A" w:rsidRPr="0055014C" w:rsidRDefault="00F17E0A" w:rsidP="00C76E33">
            <w:pPr>
              <w:pStyle w:val="Tablehead"/>
              <w:rPr>
                <w:ins w:id="202" w:author="251 (USA)" w:date="2023-05-29T18:25:00Z"/>
                <w:lang w:eastAsia="zh-CN"/>
              </w:rPr>
            </w:pPr>
            <w:ins w:id="203" w:author="251 (USA)" w:date="2023-05-29T18:25:00Z">
              <w:r w:rsidRPr="0055014C">
                <w:rPr>
                  <w:lang w:eastAsia="zh-CN"/>
                </w:rPr>
                <w:t>MPR for General Population/Uncontrolled Exposure (mW/cm</w:t>
              </w:r>
              <w:r w:rsidRPr="0055014C">
                <w:rPr>
                  <w:vertAlign w:val="superscript"/>
                  <w:lang w:eastAsia="zh-CN"/>
                </w:rPr>
                <w:t>2</w:t>
              </w:r>
              <w:r w:rsidRPr="0055014C">
                <w:rPr>
                  <w:lang w:eastAsia="zh-CN"/>
                </w:rPr>
                <w:t>)</w:t>
              </w:r>
            </w:ins>
          </w:p>
        </w:tc>
      </w:tr>
      <w:tr w:rsidR="00F17E0A" w:rsidRPr="0055014C" w14:paraId="7A920C92" w14:textId="77777777" w:rsidTr="00C76E33">
        <w:trPr>
          <w:jc w:val="center"/>
          <w:ins w:id="204" w:author="251 (USA)" w:date="2023-05-29T18:25:00Z"/>
        </w:trPr>
        <w:tc>
          <w:tcPr>
            <w:tcW w:w="4730" w:type="dxa"/>
          </w:tcPr>
          <w:p w14:paraId="2E4D054C" w14:textId="77777777" w:rsidR="00F17E0A" w:rsidRPr="0055014C" w:rsidRDefault="00F17E0A" w:rsidP="00C76E33">
            <w:pPr>
              <w:pStyle w:val="Tabletext"/>
              <w:jc w:val="center"/>
              <w:rPr>
                <w:ins w:id="205" w:author="251 (USA)" w:date="2023-05-29T18:25:00Z"/>
                <w:lang w:eastAsia="zh-CN"/>
              </w:rPr>
            </w:pPr>
            <w:ins w:id="206" w:author="251 (USA)" w:date="2023-05-29T18:25:00Z">
              <w:r w:rsidRPr="0055014C">
                <w:rPr>
                  <w:lang w:eastAsia="zh-CN"/>
                </w:rPr>
                <w:t>5.0</w:t>
              </w:r>
            </w:ins>
          </w:p>
        </w:tc>
        <w:tc>
          <w:tcPr>
            <w:tcW w:w="4733" w:type="dxa"/>
          </w:tcPr>
          <w:p w14:paraId="5BD0F69F" w14:textId="77777777" w:rsidR="00F17E0A" w:rsidRPr="0055014C" w:rsidRDefault="00F17E0A" w:rsidP="00C76E33">
            <w:pPr>
              <w:pStyle w:val="Tabletext"/>
              <w:jc w:val="center"/>
              <w:rPr>
                <w:ins w:id="207" w:author="251 (USA)" w:date="2023-05-29T18:25:00Z"/>
                <w:lang w:eastAsia="zh-CN"/>
              </w:rPr>
            </w:pPr>
            <w:ins w:id="208" w:author="251 (USA)" w:date="2023-05-29T18:25:00Z">
              <w:r w:rsidRPr="0055014C">
                <w:rPr>
                  <w:lang w:eastAsia="zh-CN"/>
                </w:rPr>
                <w:t>1.0</w:t>
              </w:r>
            </w:ins>
          </w:p>
        </w:tc>
      </w:tr>
    </w:tbl>
    <w:p w14:paraId="4FF942EF" w14:textId="77777777" w:rsidR="00F17E0A" w:rsidRPr="0055014C" w:rsidRDefault="00F17E0A" w:rsidP="00F17E0A">
      <w:pPr>
        <w:pStyle w:val="Tablefin"/>
        <w:rPr>
          <w:ins w:id="209" w:author="ITU_R" w:date="2023-06-01T20:51:00Z"/>
        </w:rPr>
      </w:pPr>
    </w:p>
    <w:p w14:paraId="2889BB71" w14:textId="77777777" w:rsidR="00F17E0A" w:rsidRPr="0055014C" w:rsidRDefault="00F17E0A" w:rsidP="00F17E0A">
      <w:pPr>
        <w:pStyle w:val="Heading3"/>
        <w:rPr>
          <w:ins w:id="210" w:author="USA" w:date="2024-05-09T11:27:00Z"/>
        </w:rPr>
      </w:pPr>
      <w:ins w:id="211" w:author="USA" w:date="2024-05-09T11:27:00Z">
        <w:r w:rsidRPr="0055014C">
          <w:lastRenderedPageBreak/>
          <w:t xml:space="preserve">3.6.5 </w:t>
        </w:r>
      </w:ins>
      <w:ins w:id="212" w:author="USA" w:date="2024-05-09T12:57:00Z">
        <w:r w:rsidRPr="0055014C">
          <w:tab/>
        </w:r>
      </w:ins>
      <w:ins w:id="213" w:author="USA" w:date="2024-05-09T11:27:00Z">
        <w:r w:rsidRPr="0055014C">
          <w:t>Protection of Co</w:t>
        </w:r>
      </w:ins>
      <w:ins w:id="214" w:author="USA" w:date="2024-05-09T12:58:00Z">
        <w:r w:rsidRPr="0055014C">
          <w:t>-</w:t>
        </w:r>
      </w:ins>
      <w:ins w:id="215" w:author="USA" w:date="2024-05-09T11:27:00Z">
        <w:r w:rsidRPr="0055014C">
          <w:t xml:space="preserve">channel and adjacent </w:t>
        </w:r>
        <w:del w:id="216" w:author="USA" w:date="2024-05-09T10:00:00Z">
          <w:r w:rsidRPr="0055014C">
            <w:delText>passive bands</w:delText>
          </w:r>
        </w:del>
        <w:r w:rsidRPr="0055014C">
          <w:t xml:space="preserve">Allocations </w:t>
        </w:r>
      </w:ins>
    </w:p>
    <w:p w14:paraId="46E8B81D" w14:textId="77777777" w:rsidR="00F17E0A" w:rsidRPr="0055014C" w:rsidRDefault="00F17E0A">
      <w:pPr>
        <w:rPr>
          <w:ins w:id="217" w:author="USA" w:date="2024-05-09T11:27:00Z"/>
        </w:rPr>
        <w:pPrChange w:id="218" w:author="USA" w:date="2024-05-09T12:59:00Z">
          <w:pPr>
            <w:pStyle w:val="Heading3"/>
          </w:pPr>
        </w:pPrChange>
      </w:pPr>
      <w:ins w:id="219" w:author="USA" w:date="2024-05-09T11:27:00Z">
        <w:r w:rsidRPr="0055014C">
          <w:t>As discussed in the beginning of Section 3, Beam WPT in 24 GHz could potentially impact several services with co</w:t>
        </w:r>
      </w:ins>
      <w:ins w:id="220" w:author="USA" w:date="2024-05-09T12:58:00Z">
        <w:r w:rsidRPr="0055014C">
          <w:t>-</w:t>
        </w:r>
      </w:ins>
      <w:ins w:id="221" w:author="USA" w:date="2024-05-09T11:27:00Z">
        <w:r w:rsidRPr="0055014C">
          <w:t xml:space="preserve">channel or adjacent allocations. These include the 23.6-24.0 GHz allocation for Earth exploration-satellite passive (EESS(p)), the radio astronomy Service (RAS), the secondary allocation for Earth exploration-satellite active (EESS(a)) at 24.05-24.25 GHz and the </w:t>
        </w:r>
      </w:ins>
      <w:ins w:id="222" w:author="USA" w:date="2024-05-09T12:57:00Z">
        <w:r w:rsidRPr="0055014C">
          <w:t>t</w:t>
        </w:r>
      </w:ins>
      <w:ins w:id="223" w:author="USA" w:date="2024-05-09T11:27:00Z">
        <w:r w:rsidRPr="0055014C">
          <w:t xml:space="preserve">errestrial </w:t>
        </w:r>
      </w:ins>
      <w:ins w:id="224" w:author="USA" w:date="2024-05-09T12:57:00Z">
        <w:r w:rsidRPr="0055014C">
          <w:t>c</w:t>
        </w:r>
      </w:ins>
      <w:ins w:id="225" w:author="USA" w:date="2024-05-09T11:27:00Z">
        <w:r w:rsidRPr="0055014C">
          <w:t>omponent of IMT at 24.25-27.5 GHz.</w:t>
        </w:r>
      </w:ins>
    </w:p>
    <w:p w14:paraId="68EC171C" w14:textId="77777777" w:rsidR="00F17E0A" w:rsidRPr="0055014C" w:rsidRDefault="00F17E0A" w:rsidP="00F17E0A">
      <w:pPr>
        <w:pStyle w:val="Heading3"/>
        <w:rPr>
          <w:ins w:id="226" w:author="251 (USA)" w:date="2023-05-29T18:25:00Z"/>
        </w:rPr>
      </w:pPr>
      <w:ins w:id="227" w:author="251 (USA)" w:date="2023-05-29T18:25:00Z">
        <w:r w:rsidRPr="0055014C">
          <w:t>3.6.</w:t>
        </w:r>
      </w:ins>
      <w:ins w:id="228" w:author="USA" w:date="2024-05-09T11:28:00Z">
        <w:r w:rsidRPr="0055014C">
          <w:t>6</w:t>
        </w:r>
      </w:ins>
      <w:ins w:id="229" w:author="251 (USA)" w:date="2023-05-29T18:25:00Z">
        <w:del w:id="230" w:author="USA" w:date="2024-05-09T11:28:00Z">
          <w:r w:rsidRPr="0055014C" w:rsidDel="006C0840">
            <w:delText>5</w:delText>
          </w:r>
        </w:del>
        <w:r w:rsidRPr="0055014C">
          <w:tab/>
          <w:t>Protection of adjacent passive bands</w:t>
        </w:r>
      </w:ins>
    </w:p>
    <w:p w14:paraId="443F8090" w14:textId="77777777" w:rsidR="00F17E0A" w:rsidRPr="0055014C" w:rsidRDefault="00F17E0A" w:rsidP="00F17E0A">
      <w:pPr>
        <w:shd w:val="clear" w:color="auto" w:fill="FFFFFF" w:themeFill="background1"/>
        <w:rPr>
          <w:ins w:id="231" w:author="251 (USA)" w:date="2023-05-29T18:25:00Z"/>
        </w:rPr>
      </w:pPr>
      <w:ins w:id="232" w:author="251 (USA)" w:date="2023-05-29T18:25:00Z">
        <w:r w:rsidRPr="0055014C">
          <w:t xml:space="preserve">The 24.1-24.15 GHz band discussed here for WPT Beam use is within the 24.0-24.25 GHz band designated for industrial, scientific and medical (ISM) uses pursuant to RR No. </w:t>
        </w:r>
        <w:r w:rsidRPr="0055014C">
          <w:rPr>
            <w:b/>
            <w:bCs/>
          </w:rPr>
          <w:t>5.150</w:t>
        </w:r>
        <w:r w:rsidRPr="0055014C">
          <w:t xml:space="preserve">. Under the provisions of 15.13 «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 100 MHz  below the possible WPT Beam frequency is the 23.6-24.0 GHz band that is allocated on a coprimary basis for Earth Exploration Satellite (passive) , radio astronomy, and Space Research (passive) and protected under the terms of RR No. </w:t>
        </w:r>
        <w:r w:rsidRPr="0055014C">
          <w:rPr>
            <w:b/>
            <w:bCs/>
          </w:rPr>
          <w:t>5.340</w:t>
        </w:r>
        <w:r w:rsidRPr="0055014C">
          <w:t xml:space="preserve"> that states «All emissions are prohibited». Pursuant to 15.13 administrations that authorize ISM devices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Space Research (passive) is not a concern because it involves satellite-based receivers not pointing at Earth, but the potential of possible interference to radio astronomy and Earth Exploration Satellite (passive) is a concern and will be discussed below along with limits administrations could use to prevent harmful interference to these services.</w:t>
        </w:r>
      </w:ins>
    </w:p>
    <w:p w14:paraId="5333E3A9" w14:textId="77777777" w:rsidR="00F17E0A" w:rsidRPr="0055014C" w:rsidRDefault="00F17E0A" w:rsidP="00F17E0A">
      <w:pPr>
        <w:pStyle w:val="Heading3"/>
        <w:rPr>
          <w:ins w:id="233" w:author="251 (USA)" w:date="2023-05-29T18:25:00Z"/>
        </w:rPr>
      </w:pPr>
      <w:bookmarkStart w:id="234" w:name="_Toc123716806"/>
      <w:ins w:id="235" w:author="251 (USA)" w:date="2023-05-29T18:25:00Z">
        <w:r w:rsidRPr="0055014C">
          <w:t>3.6.</w:t>
        </w:r>
      </w:ins>
      <w:ins w:id="236" w:author="USA" w:date="2024-05-09T12:59:00Z">
        <w:r w:rsidRPr="0055014C">
          <w:t>7</w:t>
        </w:r>
      </w:ins>
      <w:ins w:id="237" w:author="251 (USA)" w:date="2023-05-29T18:25:00Z">
        <w:del w:id="238" w:author="USA" w:date="2024-05-09T12:59:00Z">
          <w:r w:rsidRPr="0055014C" w:rsidDel="00F331C2">
            <w:delText>6</w:delText>
          </w:r>
        </w:del>
        <w:r w:rsidRPr="0055014C">
          <w:tab/>
          <w:t>Radio astronomy</w:t>
        </w:r>
        <w:bookmarkEnd w:id="234"/>
        <w:r w:rsidRPr="0055014C">
          <w:t xml:space="preserve"> </w:t>
        </w:r>
      </w:ins>
    </w:p>
    <w:p w14:paraId="08B1B1F3" w14:textId="77777777" w:rsidR="00F17E0A" w:rsidRPr="0055014C" w:rsidRDefault="00F17E0A" w:rsidP="00F17E0A">
      <w:pPr>
        <w:rPr>
          <w:ins w:id="239" w:author="251 (USA)" w:date="2023-05-29T18:25:00Z"/>
        </w:rPr>
      </w:pPr>
      <w:bookmarkStart w:id="240" w:name="_Toc123716807"/>
      <w:ins w:id="241" w:author="251 (USA)" w:date="2023-05-29T18:25:00Z">
        <w:r w:rsidRPr="0055014C">
          <w:t>During an observation, a radio astronomy telescope points towards a celestial radio source at a specific right ascension and declination, corresponding with a specific azimuth and elevation at a certain moment in time. During this observation, the pointing direction of the telescope compensate for the rotation of the Earth. It can generally be assumed that interference from a terrestrial transmitter is received through the sidelobes of the radio astronomy antenna; however, many radio astronomy systems are capable of operating to 0 degree elevation.</w:t>
        </w:r>
      </w:ins>
    </w:p>
    <w:p w14:paraId="24046BCE" w14:textId="77777777" w:rsidR="00F17E0A" w:rsidRPr="0055014C" w:rsidRDefault="00F17E0A" w:rsidP="00F17E0A">
      <w:pPr>
        <w:rPr>
          <w:ins w:id="242" w:author="251 (USA)" w:date="2023-05-29T18:25:00Z"/>
        </w:rPr>
      </w:pPr>
      <w:ins w:id="243" w:author="251 (USA)" w:date="2023-05-29T18:25:00Z">
        <w:r w:rsidRPr="0055014C">
          <w:t xml:space="preserve">Recommendation ITU-R RA.769 assumes that the interference is received in a sidelobe of the antenna pattern, i.e., at a level of 0 dBi at 19º from boresight (see also Recommendation ITU-R SA.509). It should be noted that a radio telescope is an antenna with an extremely high gain, typically in the order of 70-80 dBi. If interference is received via the main lobe of the antenna pattern, this high gain should also be considered, and as noted in Recommendation ITU-R RA.769, damage may result to radio astronomy receivers under such scenarios. However, Recommendation ITU-R RA.769 assumes that the chance that the interference is received by the main lobe of the antenna is low, and therefore uses the level of 0 dBi in the calculation of the levels of detrimental interference given in this Recommendation. </w:t>
        </w:r>
      </w:ins>
    </w:p>
    <w:p w14:paraId="58A87DF9" w14:textId="77777777" w:rsidR="00F17E0A" w:rsidRPr="0055014C" w:rsidRDefault="00F17E0A" w:rsidP="00F17E0A">
      <w:pPr>
        <w:rPr>
          <w:ins w:id="244" w:author="251 (USA)" w:date="2023-05-29T18:25:00Z"/>
        </w:rPr>
      </w:pPr>
      <w:ins w:id="245" w:author="251 (USA)" w:date="2023-05-29T18:25:00Z">
        <w:r w:rsidRPr="0055014C">
          <w:t>Depending on the relative location of the interferer and the telescope, the interference occurs in the near field or the far field of the telescope. The far field area, or Fraunhofer area, lies beyond a distance of 2D</w:t>
        </w:r>
        <w:r w:rsidRPr="0055014C">
          <w:rPr>
            <w:vertAlign w:val="superscript"/>
          </w:rPr>
          <w:t>2</w:t>
        </w:r>
        <w:r w:rsidRPr="0055014C">
          <w:t>/</w:t>
        </w:r>
        <w:r w:rsidRPr="0055014C">
          <w:rPr>
            <w:rFonts w:ascii="Symbol" w:hAnsi="Symbol"/>
          </w:rPr>
          <w:t></w:t>
        </w:r>
        <w:r w:rsidRPr="0055014C">
          <w:t xml:space="preserve">, where D is the diameter of the telescope and </w:t>
        </w:r>
        <w:r w:rsidRPr="0055014C">
          <w:rPr>
            <w:rFonts w:ascii="Symbol" w:hAnsi="Symbol"/>
          </w:rPr>
          <w:t></w:t>
        </w:r>
        <w:r w:rsidRPr="0055014C">
          <w:t xml:space="preserve"> the wavelength. For the RAS </w:t>
        </w:r>
        <w:r w:rsidRPr="0055014C">
          <w:lastRenderedPageBreak/>
          <w:t xml:space="preserve">frequency band in 24 GHz, this distance is of the order of 400 km for a radio telescope of 50 metre diameter. While radio astronomy systems operating in this band have a range in telescope size and type, a diameter of 50 metre was considered representative of radio telescopes operating in the frequency range 22-24 GHz. </w:t>
        </w:r>
      </w:ins>
    </w:p>
    <w:p w14:paraId="52F5A5E1" w14:textId="77777777" w:rsidR="00F17E0A" w:rsidRPr="0055014C" w:rsidRDefault="00F17E0A" w:rsidP="00F17E0A">
      <w:pPr>
        <w:rPr>
          <w:ins w:id="246" w:author="251 (USA)" w:date="2023-05-29T18:25:00Z"/>
        </w:rPr>
      </w:pPr>
      <w:ins w:id="247" w:author="251 (USA)" w:date="2023-05-29T18:25:00Z">
        <w:r w:rsidRPr="0055014C">
          <w:t>For the assumptions considered in Recommendation ITU-R RA.769, it is irrelevant whether the interferer is in the near field or in the far field of a radio telescope. The near field/far field issue is relevant only for studies that need to consider the signal path from the interfering transmitter to the receiving antenna.</w:t>
        </w:r>
      </w:ins>
    </w:p>
    <w:p w14:paraId="34E97C36" w14:textId="77777777" w:rsidR="00F17E0A" w:rsidRPr="0055014C" w:rsidRDefault="00F17E0A" w:rsidP="00F17E0A">
      <w:pPr>
        <w:rPr>
          <w:ins w:id="248" w:author="251 (USA)" w:date="2023-05-29T18:25:00Z"/>
        </w:rPr>
      </w:pPr>
      <w:ins w:id="249" w:author="251 (USA)" w:date="2023-05-29T18:25:00Z">
        <w:r w:rsidRPr="0055014C">
          <w:t>The following are the radio astronomy service (RAS) system parameters for the threshold levels of interference detrimental to radio astronomy continuum observations for the 23.8 GHz band.</w:t>
        </w:r>
      </w:ins>
    </w:p>
    <w:p w14:paraId="7C4EE46D" w14:textId="77777777" w:rsidR="00F17E0A" w:rsidRPr="0055014C" w:rsidRDefault="00F17E0A" w:rsidP="00F17E0A">
      <w:pPr>
        <w:rPr>
          <w:ins w:id="250" w:author="251 (USA)" w:date="2023-05-29T18:25:00Z"/>
        </w:rPr>
      </w:pPr>
      <w:ins w:id="251" w:author="251 (USA)" w:date="2023-05-29T18:25:00Z">
        <w:r w:rsidRPr="0055014C">
          <w:t xml:space="preserve">The interference protection criteria for RAS (Rec. ITU-R RA.769-2) is a threshold value given as -195 dBW received signal power for continuum measurements, This recommendation states “that administrations, in seeking to afford protection to particular radio astronomical observations, should take all practical steps to reduce all unwanted emissions falling within the band of the frequencies to be protected for radio astronomy to the absolute minimum.” </w:t>
        </w:r>
      </w:ins>
    </w:p>
    <w:p w14:paraId="799E2E5E" w14:textId="77777777" w:rsidR="00F17E0A" w:rsidRPr="0055014C" w:rsidRDefault="00F17E0A" w:rsidP="00F17E0A">
      <w:pPr>
        <w:pStyle w:val="TableNo"/>
        <w:rPr>
          <w:ins w:id="252" w:author="251 (USA)" w:date="2023-05-29T18:25:00Z"/>
        </w:rPr>
      </w:pPr>
      <w:ins w:id="253" w:author="251 (USA)" w:date="2023-05-29T18:25:00Z">
        <w:r w:rsidRPr="0055014C">
          <w:t>TABLE 17</w:t>
        </w:r>
      </w:ins>
    </w:p>
    <w:p w14:paraId="4465C741" w14:textId="77777777" w:rsidR="00F17E0A" w:rsidRPr="0055014C" w:rsidRDefault="00F17E0A" w:rsidP="00F17E0A">
      <w:pPr>
        <w:pStyle w:val="Tabletitle"/>
        <w:rPr>
          <w:ins w:id="254" w:author="251 (USA)" w:date="2023-05-29T18:25:00Z"/>
        </w:rPr>
      </w:pPr>
      <w:ins w:id="255" w:author="251 (USA)" w:date="2023-05-29T18:25:00Z">
        <w:r w:rsidRPr="0055014C">
          <w:t>Excerpt of RAS Protection Criteria</w:t>
        </w:r>
      </w:ins>
    </w:p>
    <w:tbl>
      <w:tblPr>
        <w:tblStyle w:val="TableGrid"/>
        <w:tblW w:w="0" w:type="auto"/>
        <w:jc w:val="center"/>
        <w:tblLook w:val="04A0" w:firstRow="1" w:lastRow="0" w:firstColumn="1" w:lastColumn="0" w:noHBand="0" w:noVBand="1"/>
      </w:tblPr>
      <w:tblGrid>
        <w:gridCol w:w="4689"/>
        <w:gridCol w:w="2450"/>
        <w:gridCol w:w="2211"/>
      </w:tblGrid>
      <w:tr w:rsidR="00F17E0A" w:rsidRPr="0055014C" w14:paraId="557B7549" w14:textId="77777777" w:rsidTr="00C76E33">
        <w:trPr>
          <w:jc w:val="center"/>
          <w:ins w:id="256" w:author="251 (USA)" w:date="2023-05-29T18:25:00Z"/>
        </w:trPr>
        <w:tc>
          <w:tcPr>
            <w:tcW w:w="0" w:type="auto"/>
            <w:vAlign w:val="center"/>
          </w:tcPr>
          <w:p w14:paraId="0F99F33D" w14:textId="77777777" w:rsidR="00F17E0A" w:rsidRPr="0055014C" w:rsidRDefault="00F17E0A" w:rsidP="00C76E33">
            <w:pPr>
              <w:pStyle w:val="Tablehead"/>
              <w:rPr>
                <w:ins w:id="257" w:author="251 (USA)" w:date="2023-05-29T18:25:00Z"/>
              </w:rPr>
            </w:pPr>
            <w:ins w:id="258" w:author="251 (USA)" w:date="2023-05-29T18:25:00Z">
              <w:r w:rsidRPr="0055014C">
                <w:t>Parameter</w:t>
              </w:r>
            </w:ins>
          </w:p>
        </w:tc>
        <w:tc>
          <w:tcPr>
            <w:tcW w:w="0" w:type="auto"/>
            <w:vAlign w:val="center"/>
          </w:tcPr>
          <w:p w14:paraId="201530D9" w14:textId="77777777" w:rsidR="00F17E0A" w:rsidRPr="0055014C" w:rsidRDefault="00F17E0A" w:rsidP="00C76E33">
            <w:pPr>
              <w:pStyle w:val="Tablehead"/>
              <w:rPr>
                <w:ins w:id="259" w:author="251 (USA)" w:date="2023-05-29T18:25:00Z"/>
              </w:rPr>
            </w:pPr>
            <w:ins w:id="260" w:author="251 (USA)" w:date="2023-05-29T18:25:00Z">
              <w:r w:rsidRPr="0055014C">
                <w:t>Value continuum observations</w:t>
              </w:r>
            </w:ins>
          </w:p>
        </w:tc>
        <w:tc>
          <w:tcPr>
            <w:tcW w:w="0" w:type="auto"/>
            <w:vAlign w:val="center"/>
          </w:tcPr>
          <w:p w14:paraId="67FFA575" w14:textId="77777777" w:rsidR="00F17E0A" w:rsidRPr="0055014C" w:rsidRDefault="00F17E0A" w:rsidP="00C76E33">
            <w:pPr>
              <w:pStyle w:val="Tablehead"/>
              <w:rPr>
                <w:ins w:id="261" w:author="251 (USA)" w:date="2023-05-29T18:25:00Z"/>
              </w:rPr>
            </w:pPr>
            <w:ins w:id="262" w:author="251 (USA)" w:date="2023-05-29T18:25:00Z">
              <w:r w:rsidRPr="0055014C">
                <w:t>Spectral-line observations</w:t>
              </w:r>
            </w:ins>
          </w:p>
        </w:tc>
      </w:tr>
      <w:tr w:rsidR="00F17E0A" w:rsidRPr="0055014C" w14:paraId="1A28DBB3" w14:textId="77777777" w:rsidTr="00C76E33">
        <w:trPr>
          <w:jc w:val="center"/>
          <w:ins w:id="263" w:author="251 (USA)" w:date="2023-05-29T18:25:00Z"/>
        </w:trPr>
        <w:tc>
          <w:tcPr>
            <w:tcW w:w="0" w:type="auto"/>
            <w:vAlign w:val="center"/>
          </w:tcPr>
          <w:p w14:paraId="7C4F4E0D" w14:textId="77777777" w:rsidR="00F17E0A" w:rsidRPr="0055014C" w:rsidRDefault="00F17E0A" w:rsidP="00C76E33">
            <w:pPr>
              <w:pStyle w:val="Tabletext"/>
              <w:rPr>
                <w:ins w:id="264" w:author="251 (USA)" w:date="2023-05-29T18:25:00Z"/>
              </w:rPr>
            </w:pPr>
            <w:ins w:id="265" w:author="251 (USA)" w:date="2023-05-29T18:25:00Z">
              <w:r w:rsidRPr="0055014C">
                <w:t>Centre frequency</w:t>
              </w:r>
              <w:r w:rsidRPr="0055014C">
                <w:rPr>
                  <w:vertAlign w:val="superscript"/>
                </w:rPr>
                <w:t xml:space="preserve"> (1)</w:t>
              </w:r>
              <w:r w:rsidRPr="0055014C">
                <w:t xml:space="preserve"> </w:t>
              </w:r>
              <w:r w:rsidRPr="0055014C">
                <w:rPr>
                  <w:i/>
                </w:rPr>
                <w:t>f</w:t>
              </w:r>
              <w:r w:rsidRPr="0055014C">
                <w:rPr>
                  <w:i/>
                  <w:iCs/>
                  <w:vertAlign w:val="subscript"/>
                </w:rPr>
                <w:t xml:space="preserve">c </w:t>
              </w:r>
              <w:r w:rsidRPr="0055014C">
                <w:t>(MHz)</w:t>
              </w:r>
            </w:ins>
          </w:p>
        </w:tc>
        <w:tc>
          <w:tcPr>
            <w:tcW w:w="0" w:type="auto"/>
            <w:vAlign w:val="center"/>
          </w:tcPr>
          <w:p w14:paraId="09725571" w14:textId="77777777" w:rsidR="00F17E0A" w:rsidRPr="0055014C" w:rsidRDefault="00F17E0A" w:rsidP="00C76E33">
            <w:pPr>
              <w:pStyle w:val="Tabletext"/>
              <w:jc w:val="center"/>
              <w:rPr>
                <w:ins w:id="266" w:author="251 (USA)" w:date="2023-05-29T18:25:00Z"/>
              </w:rPr>
            </w:pPr>
            <w:ins w:id="267" w:author="251 (USA)" w:date="2023-05-29T18:25:00Z">
              <w:r w:rsidRPr="0055014C">
                <w:t>23 800</w:t>
              </w:r>
            </w:ins>
          </w:p>
        </w:tc>
        <w:tc>
          <w:tcPr>
            <w:tcW w:w="0" w:type="auto"/>
            <w:vAlign w:val="center"/>
          </w:tcPr>
          <w:p w14:paraId="0244882D" w14:textId="77777777" w:rsidR="00F17E0A" w:rsidRPr="0055014C" w:rsidRDefault="00F17E0A" w:rsidP="00C76E33">
            <w:pPr>
              <w:pStyle w:val="Tabletext"/>
              <w:jc w:val="center"/>
              <w:rPr>
                <w:ins w:id="268" w:author="251 (USA)" w:date="2023-05-29T18:25:00Z"/>
              </w:rPr>
            </w:pPr>
            <w:ins w:id="269" w:author="251 (USA)" w:date="2023-05-29T18:25:00Z">
              <w:r w:rsidRPr="0055014C">
                <w:t>23 700</w:t>
              </w:r>
            </w:ins>
          </w:p>
        </w:tc>
      </w:tr>
      <w:tr w:rsidR="00F17E0A" w:rsidRPr="0055014C" w14:paraId="3B580D9E" w14:textId="77777777" w:rsidTr="00C76E33">
        <w:trPr>
          <w:jc w:val="center"/>
          <w:ins w:id="270" w:author="251 (USA)" w:date="2023-05-29T18:25:00Z"/>
        </w:trPr>
        <w:tc>
          <w:tcPr>
            <w:tcW w:w="0" w:type="auto"/>
            <w:vAlign w:val="center"/>
          </w:tcPr>
          <w:p w14:paraId="2C812218" w14:textId="77777777" w:rsidR="00F17E0A" w:rsidRPr="0055014C" w:rsidRDefault="00F17E0A" w:rsidP="00C76E33">
            <w:pPr>
              <w:pStyle w:val="Tabletext"/>
              <w:rPr>
                <w:ins w:id="271" w:author="251 (USA)" w:date="2023-05-29T18:25:00Z"/>
              </w:rPr>
            </w:pPr>
            <w:ins w:id="272" w:author="251 (USA)" w:date="2023-05-29T18:25:00Z">
              <w:r w:rsidRPr="0055014C">
                <w:t xml:space="preserve">Assumed bandwidth </w:t>
              </w:r>
              <w:r w:rsidRPr="0055014C">
                <w:rPr>
                  <w:rFonts w:ascii="Symbol" w:hAnsi="Symbol"/>
                </w:rPr>
                <w:t></w:t>
              </w:r>
              <w:r w:rsidRPr="0055014C">
                <w:rPr>
                  <w:i/>
                </w:rPr>
                <w:t xml:space="preserve">f </w:t>
              </w:r>
              <w:r w:rsidRPr="0055014C">
                <w:t>(MHz) continuum observations</w:t>
              </w:r>
              <w:r w:rsidRPr="0055014C">
                <w:br/>
                <w:t xml:space="preserve">Assumed spectral line channel bandwidth </w:t>
              </w:r>
              <w:r w:rsidRPr="0055014C">
                <w:rPr>
                  <w:rFonts w:ascii="Symbol" w:hAnsi="Symbol"/>
                </w:rPr>
                <w:t></w:t>
              </w:r>
              <w:r w:rsidRPr="0055014C">
                <w:t xml:space="preserve"> f (kHz) spectral-line observations</w:t>
              </w:r>
            </w:ins>
          </w:p>
        </w:tc>
        <w:tc>
          <w:tcPr>
            <w:tcW w:w="0" w:type="auto"/>
            <w:vAlign w:val="center"/>
          </w:tcPr>
          <w:p w14:paraId="7105C8CF" w14:textId="77777777" w:rsidR="00F17E0A" w:rsidRPr="0055014C" w:rsidRDefault="00F17E0A" w:rsidP="00C76E33">
            <w:pPr>
              <w:pStyle w:val="Tabletext"/>
              <w:jc w:val="center"/>
              <w:rPr>
                <w:ins w:id="273" w:author="251 (USA)" w:date="2023-05-29T18:25:00Z"/>
              </w:rPr>
            </w:pPr>
            <w:ins w:id="274" w:author="251 (USA)" w:date="2023-05-29T18:25:00Z">
              <w:r w:rsidRPr="0055014C">
                <w:t>400</w:t>
              </w:r>
            </w:ins>
          </w:p>
        </w:tc>
        <w:tc>
          <w:tcPr>
            <w:tcW w:w="0" w:type="auto"/>
            <w:vAlign w:val="center"/>
          </w:tcPr>
          <w:p w14:paraId="05F5A217" w14:textId="77777777" w:rsidR="00F17E0A" w:rsidRPr="0055014C" w:rsidRDefault="00F17E0A" w:rsidP="00C76E33">
            <w:pPr>
              <w:pStyle w:val="Tabletext"/>
              <w:jc w:val="center"/>
              <w:rPr>
                <w:ins w:id="275" w:author="251 (USA)" w:date="2023-05-29T18:25:00Z"/>
              </w:rPr>
            </w:pPr>
            <w:ins w:id="276" w:author="251 (USA)" w:date="2023-05-29T18:25:00Z">
              <w:r w:rsidRPr="0055014C">
                <w:t>250</w:t>
              </w:r>
            </w:ins>
          </w:p>
        </w:tc>
      </w:tr>
      <w:tr w:rsidR="00F17E0A" w:rsidRPr="0055014C" w14:paraId="1BD5AA7D" w14:textId="77777777" w:rsidTr="00C76E33">
        <w:trPr>
          <w:jc w:val="center"/>
          <w:ins w:id="277" w:author="251 (USA)" w:date="2023-05-29T18:25:00Z"/>
        </w:trPr>
        <w:tc>
          <w:tcPr>
            <w:tcW w:w="0" w:type="auto"/>
            <w:vAlign w:val="center"/>
          </w:tcPr>
          <w:p w14:paraId="3C0F4841" w14:textId="77777777" w:rsidR="00F17E0A" w:rsidRPr="0055014C" w:rsidRDefault="00F17E0A" w:rsidP="00C76E33">
            <w:pPr>
              <w:pStyle w:val="Tabletext"/>
              <w:rPr>
                <w:ins w:id="278" w:author="251 (USA)" w:date="2023-05-29T18:25:00Z"/>
              </w:rPr>
            </w:pPr>
            <w:ins w:id="279" w:author="251 (USA)" w:date="2023-05-29T18:25:00Z">
              <w:r w:rsidRPr="0055014C">
                <w:t xml:space="preserve">Minimum antenna noise temperature </w:t>
              </w:r>
              <w:r w:rsidRPr="0055014C">
                <w:rPr>
                  <w:i/>
                </w:rPr>
                <w:t>T</w:t>
              </w:r>
              <w:r w:rsidRPr="0055014C">
                <w:rPr>
                  <w:i/>
                  <w:iCs/>
                  <w:vertAlign w:val="subscript"/>
                </w:rPr>
                <w:t>A</w:t>
              </w:r>
              <w:r w:rsidRPr="0055014C">
                <w:rPr>
                  <w:i/>
                  <w:iCs/>
                </w:rPr>
                <w:t xml:space="preserve"> </w:t>
              </w:r>
              <w:r w:rsidRPr="0055014C">
                <w:t>(K)</w:t>
              </w:r>
            </w:ins>
          </w:p>
        </w:tc>
        <w:tc>
          <w:tcPr>
            <w:tcW w:w="0" w:type="auto"/>
            <w:vAlign w:val="center"/>
          </w:tcPr>
          <w:p w14:paraId="3153C7FF" w14:textId="77777777" w:rsidR="00F17E0A" w:rsidRPr="0055014C" w:rsidRDefault="00F17E0A" w:rsidP="00C76E33">
            <w:pPr>
              <w:pStyle w:val="Tabletext"/>
              <w:jc w:val="center"/>
              <w:rPr>
                <w:ins w:id="280" w:author="251 (USA)" w:date="2023-05-29T18:25:00Z"/>
              </w:rPr>
            </w:pPr>
            <w:ins w:id="281" w:author="251 (USA)" w:date="2023-05-29T18:25:00Z">
              <w:r w:rsidRPr="0055014C">
                <w:t>15</w:t>
              </w:r>
            </w:ins>
          </w:p>
        </w:tc>
        <w:tc>
          <w:tcPr>
            <w:tcW w:w="0" w:type="auto"/>
            <w:vAlign w:val="center"/>
          </w:tcPr>
          <w:p w14:paraId="762C4811" w14:textId="77777777" w:rsidR="00F17E0A" w:rsidRPr="0055014C" w:rsidRDefault="00F17E0A" w:rsidP="00C76E33">
            <w:pPr>
              <w:pStyle w:val="Tabletext"/>
              <w:jc w:val="center"/>
              <w:rPr>
                <w:ins w:id="282" w:author="251 (USA)" w:date="2023-05-29T18:25:00Z"/>
              </w:rPr>
            </w:pPr>
            <w:ins w:id="283" w:author="251 (USA)" w:date="2023-05-29T18:25:00Z">
              <w:r w:rsidRPr="0055014C">
                <w:t>35</w:t>
              </w:r>
            </w:ins>
          </w:p>
        </w:tc>
      </w:tr>
      <w:tr w:rsidR="00F17E0A" w:rsidRPr="0055014C" w14:paraId="425CDC62" w14:textId="77777777" w:rsidTr="00C76E33">
        <w:trPr>
          <w:jc w:val="center"/>
          <w:ins w:id="284" w:author="251 (USA)" w:date="2023-05-29T18:25:00Z"/>
        </w:trPr>
        <w:tc>
          <w:tcPr>
            <w:tcW w:w="0" w:type="auto"/>
            <w:vAlign w:val="center"/>
          </w:tcPr>
          <w:p w14:paraId="6EFA500E" w14:textId="77777777" w:rsidR="00F17E0A" w:rsidRPr="0055014C" w:rsidRDefault="00F17E0A" w:rsidP="00C76E33">
            <w:pPr>
              <w:pStyle w:val="Tabletext"/>
              <w:rPr>
                <w:ins w:id="285" w:author="251 (USA)" w:date="2023-05-29T18:25:00Z"/>
              </w:rPr>
            </w:pPr>
            <w:ins w:id="286" w:author="251 (USA)" w:date="2023-05-29T18:25:00Z">
              <w:r w:rsidRPr="0055014C">
                <w:t xml:space="preserve">Receiver noise temperature </w:t>
              </w:r>
              <w:r w:rsidRPr="0055014C">
                <w:rPr>
                  <w:i/>
                </w:rPr>
                <w:t>T</w:t>
              </w:r>
              <w:r w:rsidRPr="0055014C">
                <w:rPr>
                  <w:i/>
                  <w:iCs/>
                  <w:vertAlign w:val="subscript"/>
                </w:rPr>
                <w:t>R</w:t>
              </w:r>
              <w:r w:rsidRPr="0055014C">
                <w:rPr>
                  <w:i/>
                  <w:iCs/>
                </w:rPr>
                <w:t xml:space="preserve"> </w:t>
              </w:r>
              <w:r w:rsidRPr="0055014C">
                <w:t>(K)</w:t>
              </w:r>
            </w:ins>
          </w:p>
        </w:tc>
        <w:tc>
          <w:tcPr>
            <w:tcW w:w="0" w:type="auto"/>
            <w:vAlign w:val="center"/>
          </w:tcPr>
          <w:p w14:paraId="13DE1057" w14:textId="77777777" w:rsidR="00F17E0A" w:rsidRPr="0055014C" w:rsidRDefault="00F17E0A" w:rsidP="00C76E33">
            <w:pPr>
              <w:pStyle w:val="Tabletext"/>
              <w:jc w:val="center"/>
              <w:rPr>
                <w:ins w:id="287" w:author="251 (USA)" w:date="2023-05-29T18:25:00Z"/>
              </w:rPr>
            </w:pPr>
            <w:ins w:id="288" w:author="251 (USA)" w:date="2023-05-29T18:25:00Z">
              <w:r w:rsidRPr="0055014C">
                <w:t>30</w:t>
              </w:r>
            </w:ins>
          </w:p>
        </w:tc>
        <w:tc>
          <w:tcPr>
            <w:tcW w:w="0" w:type="auto"/>
            <w:vAlign w:val="center"/>
          </w:tcPr>
          <w:p w14:paraId="4925989F" w14:textId="77777777" w:rsidR="00F17E0A" w:rsidRPr="0055014C" w:rsidRDefault="00F17E0A" w:rsidP="00C76E33">
            <w:pPr>
              <w:pStyle w:val="Tabletext"/>
              <w:jc w:val="center"/>
              <w:rPr>
                <w:ins w:id="289" w:author="251 (USA)" w:date="2023-05-29T18:25:00Z"/>
              </w:rPr>
            </w:pPr>
            <w:ins w:id="290" w:author="251 (USA)" w:date="2023-05-29T18:25:00Z">
              <w:r w:rsidRPr="0055014C">
                <w:t>30</w:t>
              </w:r>
            </w:ins>
          </w:p>
        </w:tc>
      </w:tr>
      <w:tr w:rsidR="00F17E0A" w:rsidRPr="0055014C" w14:paraId="5A58A43C" w14:textId="77777777" w:rsidTr="00C76E33">
        <w:trPr>
          <w:jc w:val="center"/>
          <w:ins w:id="291" w:author="251 (USA)" w:date="2023-05-29T18:25:00Z"/>
        </w:trPr>
        <w:tc>
          <w:tcPr>
            <w:tcW w:w="0" w:type="auto"/>
            <w:gridSpan w:val="3"/>
            <w:vAlign w:val="center"/>
          </w:tcPr>
          <w:p w14:paraId="7F7F8685" w14:textId="77777777" w:rsidR="00F17E0A" w:rsidRPr="0055014C" w:rsidRDefault="00F17E0A" w:rsidP="00C76E33">
            <w:pPr>
              <w:pStyle w:val="Tabletext"/>
              <w:rPr>
                <w:ins w:id="292" w:author="251 (USA)" w:date="2023-05-29T18:25:00Z"/>
                <w:b/>
                <w:bCs/>
              </w:rPr>
            </w:pPr>
            <w:ins w:id="293" w:author="251 (USA)" w:date="2023-05-29T18:25:00Z">
              <w:r w:rsidRPr="0055014C">
                <w:rPr>
                  <w:b/>
                  <w:bCs/>
                </w:rPr>
                <w:t>System sensitivity</w:t>
              </w:r>
              <w:r w:rsidRPr="0055014C">
                <w:rPr>
                  <w:b/>
                  <w:bCs/>
                  <w:vertAlign w:val="superscript"/>
                </w:rPr>
                <w:t xml:space="preserve">(2) </w:t>
              </w:r>
              <w:r w:rsidRPr="0055014C">
                <w:rPr>
                  <w:b/>
                  <w:bCs/>
                </w:rPr>
                <w:t xml:space="preserve"> (noise fluctuations)</w:t>
              </w:r>
            </w:ins>
          </w:p>
        </w:tc>
      </w:tr>
      <w:tr w:rsidR="00F17E0A" w:rsidRPr="0055014C" w14:paraId="7F7C415C" w14:textId="77777777" w:rsidTr="00C76E33">
        <w:trPr>
          <w:jc w:val="center"/>
          <w:ins w:id="294" w:author="251 (USA)" w:date="2023-05-29T18:25:00Z"/>
        </w:trPr>
        <w:tc>
          <w:tcPr>
            <w:tcW w:w="0" w:type="auto"/>
            <w:vAlign w:val="center"/>
          </w:tcPr>
          <w:p w14:paraId="15A17EAC" w14:textId="77777777" w:rsidR="00F17E0A" w:rsidRPr="0055014C" w:rsidRDefault="00F17E0A" w:rsidP="00C76E33">
            <w:pPr>
              <w:pStyle w:val="Tabletext"/>
              <w:rPr>
                <w:ins w:id="295" w:author="251 (USA)" w:date="2023-05-29T18:25:00Z"/>
              </w:rPr>
            </w:pPr>
            <w:ins w:id="296" w:author="251 (USA)" w:date="2023-05-29T18:25:00Z">
              <w:r w:rsidRPr="0055014C">
                <w:t xml:space="preserve">Temperature </w:t>
              </w:r>
              <w:r w:rsidRPr="0055014C">
                <w:rPr>
                  <w:rFonts w:ascii="Symbol" w:hAnsi="Symbol"/>
                </w:rPr>
                <w:t></w:t>
              </w:r>
              <w:r w:rsidRPr="0055014C">
                <w:rPr>
                  <w:i/>
                </w:rPr>
                <w:t xml:space="preserve">T </w:t>
              </w:r>
              <w:r w:rsidRPr="0055014C">
                <w:t>(mK)</w:t>
              </w:r>
            </w:ins>
          </w:p>
        </w:tc>
        <w:tc>
          <w:tcPr>
            <w:tcW w:w="0" w:type="auto"/>
            <w:vAlign w:val="center"/>
          </w:tcPr>
          <w:p w14:paraId="6F853D09" w14:textId="77777777" w:rsidR="00F17E0A" w:rsidRPr="0055014C" w:rsidRDefault="00F17E0A" w:rsidP="00C76E33">
            <w:pPr>
              <w:pStyle w:val="Tabletext"/>
              <w:jc w:val="center"/>
              <w:rPr>
                <w:ins w:id="297" w:author="251 (USA)" w:date="2023-05-29T18:25:00Z"/>
              </w:rPr>
            </w:pPr>
            <w:ins w:id="298" w:author="251 (USA)" w:date="2023-05-29T18:25:00Z">
              <w:r w:rsidRPr="0055014C">
                <w:t>0.05</w:t>
              </w:r>
            </w:ins>
          </w:p>
        </w:tc>
        <w:tc>
          <w:tcPr>
            <w:tcW w:w="0" w:type="auto"/>
            <w:vAlign w:val="center"/>
          </w:tcPr>
          <w:p w14:paraId="65837715" w14:textId="77777777" w:rsidR="00F17E0A" w:rsidRPr="0055014C" w:rsidRDefault="00F17E0A" w:rsidP="00C76E33">
            <w:pPr>
              <w:pStyle w:val="Tabletext"/>
              <w:jc w:val="center"/>
              <w:rPr>
                <w:ins w:id="299" w:author="251 (USA)" w:date="2023-05-29T18:25:00Z"/>
              </w:rPr>
            </w:pPr>
            <w:ins w:id="300" w:author="251 (USA)" w:date="2023-05-29T18:25:00Z">
              <w:r w:rsidRPr="0055014C">
                <w:t>2.91</w:t>
              </w:r>
            </w:ins>
          </w:p>
        </w:tc>
      </w:tr>
      <w:tr w:rsidR="00F17E0A" w:rsidRPr="0055014C" w14:paraId="5D13B89D" w14:textId="77777777" w:rsidTr="00C76E33">
        <w:trPr>
          <w:jc w:val="center"/>
          <w:ins w:id="301" w:author="251 (USA)" w:date="2023-05-29T18:25:00Z"/>
        </w:trPr>
        <w:tc>
          <w:tcPr>
            <w:tcW w:w="0" w:type="auto"/>
            <w:vAlign w:val="center"/>
          </w:tcPr>
          <w:p w14:paraId="5CE4535E" w14:textId="77777777" w:rsidR="00F17E0A" w:rsidRPr="0055014C" w:rsidRDefault="00F17E0A" w:rsidP="00C76E33">
            <w:pPr>
              <w:pStyle w:val="Tabletext"/>
              <w:rPr>
                <w:ins w:id="302" w:author="251 (USA)" w:date="2023-05-29T18:25:00Z"/>
              </w:rPr>
            </w:pPr>
            <w:ins w:id="303" w:author="251 (USA)" w:date="2023-05-29T18:25:00Z">
              <w:r w:rsidRPr="0055014C">
                <w:t xml:space="preserve">Power spectral density </w:t>
              </w:r>
              <w:r w:rsidRPr="0055014C">
                <w:rPr>
                  <w:rFonts w:ascii="Symbol" w:hAnsi="Symbol"/>
                </w:rPr>
                <w:t></w:t>
              </w:r>
              <w:r w:rsidRPr="0055014C">
                <w:rPr>
                  <w:i/>
                </w:rPr>
                <w:t xml:space="preserve">P </w:t>
              </w:r>
              <w:r w:rsidRPr="0055014C">
                <w:t>(dB(W/Hz))</w:t>
              </w:r>
            </w:ins>
          </w:p>
        </w:tc>
        <w:tc>
          <w:tcPr>
            <w:tcW w:w="0" w:type="auto"/>
            <w:vAlign w:val="center"/>
          </w:tcPr>
          <w:p w14:paraId="3E5F1B09" w14:textId="77777777" w:rsidR="00F17E0A" w:rsidRPr="0055014C" w:rsidRDefault="00F17E0A" w:rsidP="00C76E33">
            <w:pPr>
              <w:pStyle w:val="Tabletext"/>
              <w:jc w:val="center"/>
              <w:rPr>
                <w:ins w:id="304" w:author="251 (USA)" w:date="2023-05-29T18:25:00Z"/>
              </w:rPr>
            </w:pPr>
            <w:ins w:id="305" w:author="251 (USA)" w:date="2023-05-29T18:25:00Z">
              <w:r w:rsidRPr="0055014C">
                <w:t>–271</w:t>
              </w:r>
            </w:ins>
          </w:p>
        </w:tc>
        <w:tc>
          <w:tcPr>
            <w:tcW w:w="0" w:type="auto"/>
            <w:vAlign w:val="center"/>
          </w:tcPr>
          <w:p w14:paraId="619CF299" w14:textId="77777777" w:rsidR="00F17E0A" w:rsidRPr="0055014C" w:rsidRDefault="00F17E0A" w:rsidP="00C76E33">
            <w:pPr>
              <w:pStyle w:val="Tabletext"/>
              <w:jc w:val="center"/>
              <w:rPr>
                <w:ins w:id="306" w:author="251 (USA)" w:date="2023-05-29T18:25:00Z"/>
              </w:rPr>
            </w:pPr>
            <w:ins w:id="307" w:author="251 (USA)" w:date="2023-05-29T18:25:00Z">
              <w:r w:rsidRPr="0055014C">
                <w:t>–254</w:t>
              </w:r>
            </w:ins>
          </w:p>
        </w:tc>
      </w:tr>
      <w:tr w:rsidR="00F17E0A" w:rsidRPr="0055014C" w14:paraId="4A434C2D" w14:textId="77777777" w:rsidTr="00C76E33">
        <w:trPr>
          <w:jc w:val="center"/>
          <w:ins w:id="308" w:author="251 (USA)" w:date="2023-05-29T18:25:00Z"/>
        </w:trPr>
        <w:tc>
          <w:tcPr>
            <w:tcW w:w="0" w:type="auto"/>
            <w:gridSpan w:val="3"/>
            <w:vAlign w:val="center"/>
          </w:tcPr>
          <w:p w14:paraId="589E417D" w14:textId="77777777" w:rsidR="00F17E0A" w:rsidRPr="0055014C" w:rsidRDefault="00F17E0A" w:rsidP="00C76E33">
            <w:pPr>
              <w:pStyle w:val="Tabletext"/>
              <w:rPr>
                <w:ins w:id="309" w:author="251 (USA)" w:date="2023-05-29T18:25:00Z"/>
                <w:b/>
                <w:bCs/>
              </w:rPr>
            </w:pPr>
            <w:ins w:id="310" w:author="251 (USA)" w:date="2023-05-29T18:25:00Z">
              <w:r w:rsidRPr="0055014C">
                <w:rPr>
                  <w:b/>
                  <w:bCs/>
                </w:rPr>
                <w:t>Threshold interference levels</w:t>
              </w:r>
              <w:r w:rsidRPr="0055014C">
                <w:rPr>
                  <w:b/>
                  <w:bCs/>
                  <w:vertAlign w:val="superscript"/>
                </w:rPr>
                <w:t>(2) (3)</w:t>
              </w:r>
            </w:ins>
          </w:p>
        </w:tc>
      </w:tr>
      <w:tr w:rsidR="00F17E0A" w:rsidRPr="0055014C" w14:paraId="27CB2A9F" w14:textId="77777777" w:rsidTr="00C76E33">
        <w:trPr>
          <w:jc w:val="center"/>
          <w:ins w:id="311" w:author="251 (USA)" w:date="2023-05-29T18:25:00Z"/>
        </w:trPr>
        <w:tc>
          <w:tcPr>
            <w:tcW w:w="0" w:type="auto"/>
            <w:vAlign w:val="center"/>
          </w:tcPr>
          <w:p w14:paraId="12CE262E" w14:textId="77777777" w:rsidR="00F17E0A" w:rsidRPr="0055014C" w:rsidRDefault="00F17E0A" w:rsidP="00C76E33">
            <w:pPr>
              <w:pStyle w:val="Tabletext"/>
              <w:rPr>
                <w:ins w:id="312" w:author="251 (USA)" w:date="2023-05-29T18:25:00Z"/>
              </w:rPr>
            </w:pPr>
            <w:ins w:id="313" w:author="251 (USA)" w:date="2023-05-29T18:25:00Z">
              <w:r w:rsidRPr="0055014C">
                <w:rPr>
                  <w:bCs/>
                </w:rPr>
                <w:t xml:space="preserve">Input power </w:t>
              </w:r>
              <w:r w:rsidRPr="0055014C">
                <w:rPr>
                  <w:rFonts w:ascii="Symbol" w:hAnsi="Symbol"/>
                </w:rPr>
                <w:t></w:t>
              </w:r>
              <w:r w:rsidRPr="0055014C">
                <w:rPr>
                  <w:i/>
                </w:rPr>
                <w:t>P</w:t>
              </w:r>
              <w:r w:rsidRPr="0055014C">
                <w:rPr>
                  <w:i/>
                  <w:iCs/>
                  <w:vertAlign w:val="subscript"/>
                </w:rPr>
                <w:t>H</w:t>
              </w:r>
              <w:r w:rsidRPr="0055014C">
                <w:rPr>
                  <w:i/>
                  <w:iCs/>
                </w:rPr>
                <w:t xml:space="preserve"> </w:t>
              </w:r>
              <w:r w:rsidRPr="0055014C">
                <w:t>(dBW)</w:t>
              </w:r>
            </w:ins>
          </w:p>
        </w:tc>
        <w:tc>
          <w:tcPr>
            <w:tcW w:w="0" w:type="auto"/>
            <w:vAlign w:val="center"/>
          </w:tcPr>
          <w:p w14:paraId="099B5F4C" w14:textId="77777777" w:rsidR="00F17E0A" w:rsidRPr="0055014C" w:rsidRDefault="00F17E0A" w:rsidP="00C76E33">
            <w:pPr>
              <w:pStyle w:val="Tabletext"/>
              <w:jc w:val="center"/>
              <w:rPr>
                <w:ins w:id="314" w:author="251 (USA)" w:date="2023-05-29T18:25:00Z"/>
              </w:rPr>
            </w:pPr>
            <w:ins w:id="315" w:author="251 (USA)" w:date="2023-05-29T18:25:00Z">
              <w:r w:rsidRPr="0055014C">
                <w:t>–195</w:t>
              </w:r>
            </w:ins>
          </w:p>
        </w:tc>
        <w:tc>
          <w:tcPr>
            <w:tcW w:w="0" w:type="auto"/>
            <w:vAlign w:val="center"/>
          </w:tcPr>
          <w:p w14:paraId="28A39D02" w14:textId="77777777" w:rsidR="00F17E0A" w:rsidRPr="0055014C" w:rsidRDefault="00F17E0A" w:rsidP="00C76E33">
            <w:pPr>
              <w:pStyle w:val="Tabletext"/>
              <w:jc w:val="center"/>
              <w:rPr>
                <w:ins w:id="316" w:author="251 (USA)" w:date="2023-05-29T18:25:00Z"/>
              </w:rPr>
            </w:pPr>
            <w:ins w:id="317" w:author="251 (USA)" w:date="2023-05-29T18:25:00Z">
              <w:r w:rsidRPr="0055014C">
                <w:t>–210</w:t>
              </w:r>
            </w:ins>
          </w:p>
        </w:tc>
      </w:tr>
      <w:tr w:rsidR="00F17E0A" w:rsidRPr="0055014C" w14:paraId="7A81F4B8" w14:textId="77777777" w:rsidTr="00C76E33">
        <w:trPr>
          <w:jc w:val="center"/>
          <w:ins w:id="318" w:author="251 (USA)" w:date="2023-05-29T18:25:00Z"/>
        </w:trPr>
        <w:tc>
          <w:tcPr>
            <w:tcW w:w="0" w:type="auto"/>
            <w:vAlign w:val="center"/>
          </w:tcPr>
          <w:p w14:paraId="382EE7E2" w14:textId="77777777" w:rsidR="00F17E0A" w:rsidRPr="0055014C" w:rsidRDefault="00F17E0A" w:rsidP="00C76E33">
            <w:pPr>
              <w:pStyle w:val="Tabletext"/>
              <w:rPr>
                <w:ins w:id="319" w:author="251 (USA)" w:date="2023-05-29T18:25:00Z"/>
              </w:rPr>
            </w:pPr>
            <w:ins w:id="320" w:author="251 (USA)" w:date="2023-05-29T18:25:00Z">
              <w:r w:rsidRPr="0055014C">
                <w:t xml:space="preserve">pfd </w:t>
              </w:r>
              <w:r w:rsidRPr="0055014C">
                <w:rPr>
                  <w:i/>
                </w:rPr>
                <w:t>S</w:t>
              </w:r>
              <w:r w:rsidRPr="0055014C">
                <w:rPr>
                  <w:i/>
                  <w:iCs/>
                  <w:vertAlign w:val="subscript"/>
                </w:rPr>
                <w:t>H</w:t>
              </w:r>
              <w:r w:rsidRPr="0055014C">
                <w:t> </w:t>
              </w:r>
              <w:r w:rsidRPr="0055014C">
                <w:rPr>
                  <w:rFonts w:ascii="Symbol" w:hAnsi="Symbol"/>
                </w:rPr>
                <w:t></w:t>
              </w:r>
              <w:r w:rsidRPr="0055014C">
                <w:rPr>
                  <w:i/>
                </w:rPr>
                <w:t xml:space="preserve">f </w:t>
              </w:r>
              <w:r w:rsidRPr="0055014C">
                <w:t>(dB(W/m</w:t>
              </w:r>
              <w:r w:rsidRPr="0055014C">
                <w:rPr>
                  <w:vertAlign w:val="superscript"/>
                </w:rPr>
                <w:t>2</w:t>
              </w:r>
              <w:r w:rsidRPr="0055014C">
                <w:t>))</w:t>
              </w:r>
            </w:ins>
          </w:p>
        </w:tc>
        <w:tc>
          <w:tcPr>
            <w:tcW w:w="0" w:type="auto"/>
            <w:vAlign w:val="center"/>
          </w:tcPr>
          <w:p w14:paraId="7A82A5EF" w14:textId="77777777" w:rsidR="00F17E0A" w:rsidRPr="0055014C" w:rsidRDefault="00F17E0A" w:rsidP="00C76E33">
            <w:pPr>
              <w:pStyle w:val="Tabletext"/>
              <w:jc w:val="center"/>
              <w:rPr>
                <w:ins w:id="321" w:author="251 (USA)" w:date="2023-05-29T18:25:00Z"/>
              </w:rPr>
            </w:pPr>
            <w:ins w:id="322" w:author="251 (USA)" w:date="2023-05-29T18:25:00Z">
              <w:r w:rsidRPr="0055014C">
                <w:t>–147</w:t>
              </w:r>
            </w:ins>
          </w:p>
        </w:tc>
        <w:tc>
          <w:tcPr>
            <w:tcW w:w="0" w:type="auto"/>
            <w:vAlign w:val="center"/>
          </w:tcPr>
          <w:p w14:paraId="0124C40E" w14:textId="77777777" w:rsidR="00F17E0A" w:rsidRPr="0055014C" w:rsidRDefault="00F17E0A" w:rsidP="00C76E33">
            <w:pPr>
              <w:pStyle w:val="Tabletext"/>
              <w:jc w:val="center"/>
              <w:rPr>
                <w:ins w:id="323" w:author="251 (USA)" w:date="2023-05-29T18:25:00Z"/>
              </w:rPr>
            </w:pPr>
            <w:ins w:id="324" w:author="251 (USA)" w:date="2023-05-29T18:25:00Z">
              <w:r w:rsidRPr="0055014C">
                <w:t>–161</w:t>
              </w:r>
            </w:ins>
          </w:p>
        </w:tc>
      </w:tr>
      <w:tr w:rsidR="00F17E0A" w:rsidRPr="0055014C" w14:paraId="0BC77B20" w14:textId="77777777" w:rsidTr="00C76E33">
        <w:trPr>
          <w:jc w:val="center"/>
          <w:ins w:id="325" w:author="251 (USA)" w:date="2023-05-29T18:25:00Z"/>
        </w:trPr>
        <w:tc>
          <w:tcPr>
            <w:tcW w:w="0" w:type="auto"/>
            <w:tcBorders>
              <w:bottom w:val="single" w:sz="4" w:space="0" w:color="auto"/>
            </w:tcBorders>
            <w:vAlign w:val="center"/>
          </w:tcPr>
          <w:p w14:paraId="66963A6B" w14:textId="77777777" w:rsidR="00F17E0A" w:rsidRPr="0055014C" w:rsidRDefault="00F17E0A" w:rsidP="00C76E33">
            <w:pPr>
              <w:pStyle w:val="Tabletext"/>
              <w:rPr>
                <w:ins w:id="326" w:author="251 (USA)" w:date="2023-05-29T18:25:00Z"/>
              </w:rPr>
            </w:pPr>
            <w:ins w:id="327" w:author="251 (USA)" w:date="2023-05-29T18:25:00Z">
              <w:r w:rsidRPr="0055014C">
                <w:t xml:space="preserve">Spectral pfd </w:t>
              </w:r>
              <w:r w:rsidRPr="0055014C">
                <w:rPr>
                  <w:i/>
                </w:rPr>
                <w:t>S</w:t>
              </w:r>
              <w:r w:rsidRPr="0055014C">
                <w:rPr>
                  <w:i/>
                  <w:iCs/>
                  <w:vertAlign w:val="subscript"/>
                </w:rPr>
                <w:t>H</w:t>
              </w:r>
              <w:r w:rsidRPr="0055014C">
                <w:rPr>
                  <w:i/>
                  <w:iCs/>
                </w:rPr>
                <w:t xml:space="preserve"> </w:t>
              </w:r>
              <w:r w:rsidRPr="0055014C">
                <w:t>(dB(W/(m</w:t>
              </w:r>
              <w:r w:rsidRPr="0055014C">
                <w:rPr>
                  <w:vertAlign w:val="superscript"/>
                </w:rPr>
                <w:t>2</w:t>
              </w:r>
              <w:r w:rsidRPr="0055014C">
                <w:rPr>
                  <w:position w:val="6"/>
                </w:rPr>
                <w:t xml:space="preserve"> </w:t>
              </w:r>
              <w:r w:rsidRPr="0055014C">
                <w:sym w:font="Symbol" w:char="F0D7"/>
              </w:r>
              <w:r w:rsidRPr="0055014C">
                <w:t xml:space="preserve"> Hz)))</w:t>
              </w:r>
            </w:ins>
          </w:p>
        </w:tc>
        <w:tc>
          <w:tcPr>
            <w:tcW w:w="0" w:type="auto"/>
            <w:tcBorders>
              <w:bottom w:val="single" w:sz="4" w:space="0" w:color="auto"/>
            </w:tcBorders>
            <w:vAlign w:val="center"/>
          </w:tcPr>
          <w:p w14:paraId="2C4BFEC1" w14:textId="77777777" w:rsidR="00F17E0A" w:rsidRPr="0055014C" w:rsidRDefault="00F17E0A" w:rsidP="00C76E33">
            <w:pPr>
              <w:pStyle w:val="Tabletext"/>
              <w:jc w:val="center"/>
              <w:rPr>
                <w:ins w:id="328" w:author="251 (USA)" w:date="2023-05-29T18:25:00Z"/>
              </w:rPr>
            </w:pPr>
            <w:ins w:id="329" w:author="251 (USA)" w:date="2023-05-29T18:25:00Z">
              <w:r w:rsidRPr="0055014C">
                <w:t>–233</w:t>
              </w:r>
            </w:ins>
          </w:p>
        </w:tc>
        <w:tc>
          <w:tcPr>
            <w:tcW w:w="0" w:type="auto"/>
            <w:tcBorders>
              <w:bottom w:val="single" w:sz="4" w:space="0" w:color="auto"/>
            </w:tcBorders>
            <w:vAlign w:val="center"/>
          </w:tcPr>
          <w:p w14:paraId="7A78EA75" w14:textId="77777777" w:rsidR="00F17E0A" w:rsidRPr="0055014C" w:rsidRDefault="00F17E0A" w:rsidP="00C76E33">
            <w:pPr>
              <w:pStyle w:val="Tabletext"/>
              <w:jc w:val="center"/>
              <w:rPr>
                <w:ins w:id="330" w:author="251 (USA)" w:date="2023-05-29T18:25:00Z"/>
              </w:rPr>
            </w:pPr>
            <w:ins w:id="331" w:author="251 (USA)" w:date="2023-05-29T18:25:00Z">
              <w:r w:rsidRPr="0055014C">
                <w:t>–215</w:t>
              </w:r>
            </w:ins>
          </w:p>
        </w:tc>
      </w:tr>
      <w:tr w:rsidR="00F17E0A" w:rsidRPr="0055014C" w14:paraId="3E84C567" w14:textId="77777777" w:rsidTr="00C76E33">
        <w:trPr>
          <w:jc w:val="center"/>
          <w:ins w:id="332" w:author="ITU_R" w:date="2023-06-01T20:52:00Z"/>
        </w:trPr>
        <w:tc>
          <w:tcPr>
            <w:tcW w:w="0" w:type="auto"/>
            <w:gridSpan w:val="3"/>
            <w:tcBorders>
              <w:top w:val="single" w:sz="4" w:space="0" w:color="auto"/>
              <w:left w:val="nil"/>
              <w:bottom w:val="nil"/>
              <w:right w:val="nil"/>
            </w:tcBorders>
            <w:vAlign w:val="center"/>
          </w:tcPr>
          <w:p w14:paraId="7ECB2E66" w14:textId="77777777" w:rsidR="00F17E0A" w:rsidRPr="0055014C" w:rsidRDefault="00F17E0A" w:rsidP="00C76E33">
            <w:pPr>
              <w:pStyle w:val="Tablelegend"/>
              <w:rPr>
                <w:ins w:id="333" w:author="251 (USA)" w:date="2023-05-29T18:25:00Z"/>
              </w:rPr>
            </w:pPr>
            <w:ins w:id="334" w:author="251 (USA)" w:date="2023-05-29T18:25:00Z">
              <w:r w:rsidRPr="0055014C">
                <w:t>Notes:</w:t>
              </w:r>
            </w:ins>
          </w:p>
          <w:p w14:paraId="53BFEC99" w14:textId="77777777" w:rsidR="00F17E0A" w:rsidRPr="0055014C" w:rsidRDefault="00F17E0A" w:rsidP="00C76E33">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ins w:id="335" w:author="251 (USA)" w:date="2023-05-29T18:25:00Z"/>
                <w:szCs w:val="28"/>
              </w:rPr>
            </w:pPr>
            <w:ins w:id="336" w:author="251 (USA)" w:date="2023-05-29T18:25:00Z">
              <w:r w:rsidRPr="0055014C">
                <w:rPr>
                  <w:szCs w:val="28"/>
                </w:rPr>
                <w:t>1</w:t>
              </w:r>
              <w:r w:rsidRPr="0055014C">
                <w:rPr>
                  <w:szCs w:val="28"/>
                </w:rPr>
                <w:tab/>
                <w:t>Calculation of interference levels is based on the centre frequency shown in this column.</w:t>
              </w:r>
            </w:ins>
          </w:p>
          <w:p w14:paraId="04E498DB" w14:textId="77777777" w:rsidR="00F17E0A" w:rsidRPr="0055014C" w:rsidRDefault="00F17E0A" w:rsidP="00C76E33">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ins w:id="337" w:author="251 (USA)" w:date="2023-05-29T18:25:00Z"/>
                <w:szCs w:val="28"/>
              </w:rPr>
            </w:pPr>
            <w:ins w:id="338" w:author="251 (USA)" w:date="2023-05-29T18:25:00Z">
              <w:r w:rsidRPr="0055014C">
                <w:rPr>
                  <w:szCs w:val="28"/>
                </w:rPr>
                <w:t>2</w:t>
              </w:r>
              <w:r w:rsidRPr="0055014C">
                <w:rPr>
                  <w:szCs w:val="28"/>
                </w:rPr>
                <w:tab/>
                <w:t>An integration time of 2</w:t>
              </w:r>
              <w:r w:rsidRPr="0055014C">
                <w:rPr>
                  <w:rFonts w:ascii="Tms Rmn" w:hAnsi="Tms Rmn"/>
                  <w:szCs w:val="28"/>
                </w:rPr>
                <w:t> </w:t>
              </w:r>
              <w:r w:rsidRPr="0055014C">
                <w:rPr>
                  <w:szCs w:val="28"/>
                </w:rPr>
                <w:t xml:space="preserve">000 s has been assumed ; if integration times of 15 min, 1 h, 2 h, 5 h or 10 h are used, the relevant values in the Table should be adjusted by +1.7, </w:t>
              </w:r>
              <w:r w:rsidRPr="0055014C">
                <w:rPr>
                  <w:szCs w:val="28"/>
                </w:rPr>
                <w:sym w:font="Symbol" w:char="F02D"/>
              </w:r>
              <w:r w:rsidRPr="0055014C">
                <w:rPr>
                  <w:szCs w:val="28"/>
                </w:rPr>
                <w:t xml:space="preserve">1.3, </w:t>
              </w:r>
              <w:r w:rsidRPr="0055014C">
                <w:rPr>
                  <w:szCs w:val="28"/>
                </w:rPr>
                <w:sym w:font="Symbol" w:char="F02D"/>
              </w:r>
              <w:r w:rsidRPr="0055014C">
                <w:rPr>
                  <w:szCs w:val="28"/>
                </w:rPr>
                <w:t xml:space="preserve">2.8, </w:t>
              </w:r>
              <w:r w:rsidRPr="0055014C">
                <w:rPr>
                  <w:szCs w:val="28"/>
                </w:rPr>
                <w:sym w:font="Symbol" w:char="F02D"/>
              </w:r>
              <w:r w:rsidRPr="0055014C">
                <w:rPr>
                  <w:szCs w:val="28"/>
                </w:rPr>
                <w:t xml:space="preserve">4.8 or </w:t>
              </w:r>
              <w:r w:rsidRPr="0055014C">
                <w:rPr>
                  <w:szCs w:val="28"/>
                </w:rPr>
                <w:sym w:font="Symbol" w:char="F02D"/>
              </w:r>
              <w:r w:rsidRPr="0055014C">
                <w:rPr>
                  <w:szCs w:val="28"/>
                </w:rPr>
                <w:t xml:space="preserve">6.3 dB respectively. </w:t>
              </w:r>
            </w:ins>
          </w:p>
          <w:p w14:paraId="50C8B2EB" w14:textId="77777777" w:rsidR="00F17E0A" w:rsidRPr="0055014C" w:rsidRDefault="00F17E0A" w:rsidP="00C76E33">
            <w:pPr>
              <w:pStyle w:val="Tablelegend"/>
              <w:rPr>
                <w:ins w:id="339" w:author="ITU_R" w:date="2023-06-01T20:52:00Z"/>
              </w:rPr>
            </w:pPr>
            <w:ins w:id="340" w:author="251 (USA)" w:date="2023-05-29T18:25:00Z">
              <w:r w:rsidRPr="0055014C">
                <w:t>3</w:t>
              </w:r>
              <w:r w:rsidRPr="0055014C">
                <w:tab/>
                <w:t>The interference levels given are those which apply for measurements of the total power received by a single antenna.</w:t>
              </w:r>
            </w:ins>
          </w:p>
        </w:tc>
      </w:tr>
    </w:tbl>
    <w:p w14:paraId="0695C6B4" w14:textId="77777777" w:rsidR="00F17E0A" w:rsidRPr="0055014C" w:rsidRDefault="00F17E0A" w:rsidP="00F17E0A">
      <w:pPr>
        <w:pStyle w:val="Tablefin"/>
        <w:rPr>
          <w:ins w:id="341" w:author="251 (USA)" w:date="2023-05-29T18:25:00Z"/>
        </w:rPr>
      </w:pPr>
    </w:p>
    <w:p w14:paraId="3AF4A967" w14:textId="77777777" w:rsidR="00F17E0A" w:rsidRPr="0055014C" w:rsidRDefault="00F17E0A" w:rsidP="00F17E0A">
      <w:pPr>
        <w:pStyle w:val="Heading3"/>
        <w:rPr>
          <w:ins w:id="342" w:author="251 (USA)" w:date="2023-05-29T18:25:00Z"/>
        </w:rPr>
      </w:pPr>
      <w:ins w:id="343" w:author="251 (USA)" w:date="2023-05-29T18:25:00Z">
        <w:r w:rsidRPr="0055014C">
          <w:lastRenderedPageBreak/>
          <w:t>3.6.</w:t>
        </w:r>
      </w:ins>
      <w:ins w:id="344" w:author="USA" w:date="2024-05-09T12:59:00Z">
        <w:r w:rsidRPr="0055014C">
          <w:t>8</w:t>
        </w:r>
      </w:ins>
      <w:ins w:id="345" w:author="251 (USA)" w:date="2023-05-29T18:25:00Z">
        <w:del w:id="346" w:author="USA" w:date="2024-05-09T12:59:00Z">
          <w:r w:rsidRPr="0055014C" w:rsidDel="00510528">
            <w:delText>7</w:delText>
          </w:r>
        </w:del>
        <w:r w:rsidRPr="0055014C">
          <w:tab/>
          <w:t>RAS regulation</w:t>
        </w:r>
        <w:bookmarkEnd w:id="240"/>
      </w:ins>
    </w:p>
    <w:p w14:paraId="5713AF3B" w14:textId="77777777" w:rsidR="00F17E0A" w:rsidRPr="0055014C" w:rsidRDefault="00F17E0A" w:rsidP="00F17E0A">
      <w:pPr>
        <w:rPr>
          <w:ins w:id="347" w:author="251 (USA)" w:date="2023-05-29T18:25:00Z"/>
        </w:rPr>
      </w:pPr>
      <w:ins w:id="348" w:author="251 (USA)" w:date="2023-05-29T18:25:00Z">
        <w:r w:rsidRPr="0055014C">
          <w:t xml:space="preserve">For the </w:t>
        </w:r>
      </w:ins>
      <w:ins w:id="349" w:author="USA" w:date="2024-05-09T11:29:00Z">
        <w:r w:rsidRPr="0055014C">
          <w:t>WPT system in the 24.1-24.15 GHz band described here,</w:t>
        </w:r>
      </w:ins>
      <w:ins w:id="350" w:author="251 (USA)" w:date="2023-05-29T18:25:00Z">
        <w:del w:id="351" w:author="USA" w:date="2024-05-09T11:29:00Z">
          <w:r w:rsidRPr="0055014C" w:rsidDel="006C0840">
            <w:delText>24.1-24.15 GHz</w:delText>
          </w:r>
        </w:del>
        <w:r w:rsidRPr="0055014C">
          <w:t xml:space="preserve">, the nearby 23.6-24.0 GHz band, subject to footnote </w:t>
        </w:r>
        <w:r w:rsidRPr="0055014C">
          <w:rPr>
            <w:bCs/>
          </w:rPr>
          <w:t>RR No.</w:t>
        </w:r>
        <w:r w:rsidRPr="0055014C">
          <w:rPr>
            <w:b/>
          </w:rPr>
          <w:t xml:space="preserve"> 5.340</w:t>
        </w:r>
        <w:r w:rsidRPr="0055014C">
          <w:t xml:space="preserve">, with its RAS allocation is considered here. </w:t>
        </w:r>
      </w:ins>
    </w:p>
    <w:p w14:paraId="293649F8" w14:textId="77777777" w:rsidR="00F17E0A" w:rsidRPr="0055014C" w:rsidRDefault="00F17E0A" w:rsidP="00F17E0A">
      <w:pPr>
        <w:pStyle w:val="Heading3"/>
        <w:rPr>
          <w:ins w:id="352" w:author="251 (USA)" w:date="2023-05-29T18:25:00Z"/>
        </w:rPr>
      </w:pPr>
      <w:bookmarkStart w:id="353" w:name="_Toc123716808"/>
      <w:bookmarkStart w:id="354" w:name="_Toc41442457"/>
      <w:ins w:id="355" w:author="251 (USA)" w:date="2023-05-29T18:25:00Z">
        <w:r w:rsidRPr="0055014C">
          <w:t>3.6.</w:t>
        </w:r>
      </w:ins>
      <w:ins w:id="356" w:author="USA" w:date="2024-05-09T13:05:00Z">
        <w:r w:rsidRPr="0055014C">
          <w:t>9</w:t>
        </w:r>
      </w:ins>
      <w:ins w:id="357" w:author="251 (USA)" w:date="2023-05-29T18:25:00Z">
        <w:del w:id="358" w:author="USA" w:date="2024-05-09T13:05:00Z">
          <w:r w:rsidRPr="0055014C" w:rsidDel="00B46075">
            <w:delText>8</w:delText>
          </w:r>
        </w:del>
        <w:r w:rsidRPr="0055014C">
          <w:tab/>
          <w:t>RAS Discussion</w:t>
        </w:r>
        <w:bookmarkEnd w:id="353"/>
      </w:ins>
    </w:p>
    <w:p w14:paraId="22C07946" w14:textId="77777777" w:rsidR="00F17E0A" w:rsidRPr="0055014C" w:rsidRDefault="00F17E0A" w:rsidP="00F17E0A">
      <w:pPr>
        <w:shd w:val="clear" w:color="auto" w:fill="FFFFFF"/>
        <w:rPr>
          <w:ins w:id="359" w:author="251 (USA)" w:date="2023-05-29T18:25:00Z"/>
          <w:color w:val="000000"/>
        </w:rPr>
      </w:pPr>
      <w:ins w:id="360" w:author="251 (USA)" w:date="2023-05-29T18:25:00Z">
        <w:r w:rsidRPr="0055014C">
          <w:t xml:space="preserve">The analysis </w:t>
        </w:r>
      </w:ins>
      <w:ins w:id="361" w:author="USA" w:date="2024-05-09T11:30:00Z">
        <w:r w:rsidRPr="0055014C">
          <w:t xml:space="preserve">in Section A2.3 of Annex 2 </w:t>
        </w:r>
      </w:ins>
      <w:ins w:id="362" w:author="251 (USA)" w:date="2023-05-29T18:25:00Z">
        <w:r w:rsidRPr="0055014C">
          <w:t xml:space="preserve">deals with use of segments of the 24.1-24.150 GHz ISM bands for Beam WPT. </w:t>
        </w:r>
        <w:r w:rsidRPr="0055014C">
          <w:rPr>
            <w:rStyle w:val="contentpasted0"/>
            <w:color w:val="000000"/>
          </w:rPr>
          <w:t>It is recognized in the Radio Regulations that radio astronomy receivers employ “exceptionally high sensitivity” (</w:t>
        </w:r>
        <w:r w:rsidRPr="0055014C">
          <w:rPr>
            <w:rStyle w:val="contentpasted0"/>
            <w:b/>
            <w:color w:val="000000"/>
          </w:rPr>
          <w:t>29.1-4</w:t>
        </w:r>
        <w:r w:rsidRPr="0055014C">
          <w:rPr>
            <w:rStyle w:val="contentpasted0"/>
            <w:color w:val="000000"/>
          </w:rPr>
          <w:t>). At the same time, radio astronomy observatories are often located in remote sites, with some degree of control over emissions near RAS stations (</w:t>
        </w:r>
        <w:r w:rsidRPr="0055014C">
          <w:rPr>
            <w:rStyle w:val="contentpasted0"/>
            <w:bCs/>
            <w:color w:val="000000"/>
          </w:rPr>
          <w:t xml:space="preserve">RR No. </w:t>
        </w:r>
        <w:r w:rsidRPr="0055014C">
          <w:rPr>
            <w:rStyle w:val="contentpasted0"/>
            <w:b/>
            <w:color w:val="000000"/>
          </w:rPr>
          <w:t>29.6</w:t>
        </w:r>
        <w:r w:rsidRPr="0055014C">
          <w:rPr>
            <w:rStyle w:val="contentpasted0"/>
            <w:color w:val="000000"/>
          </w:rPr>
          <w:t xml:space="preserve">). This fact affords additional options and protection of RAS operations from ISM transmitters in nearby bands, in conjunction with administrations taking practicable steps to allow such operation. Some of these steps and options are also detailed in Article </w:t>
        </w:r>
        <w:r w:rsidRPr="0055014C">
          <w:rPr>
            <w:rStyle w:val="contentpasted0"/>
            <w:b/>
            <w:color w:val="000000"/>
          </w:rPr>
          <w:t>29</w:t>
        </w:r>
        <w:r w:rsidRPr="0055014C">
          <w:rPr>
            <w:rStyle w:val="contentpasted0"/>
            <w:color w:val="000000"/>
          </w:rPr>
          <w:t xml:space="preserve"> of the RR.</w:t>
        </w:r>
      </w:ins>
    </w:p>
    <w:p w14:paraId="4CF94586" w14:textId="77777777" w:rsidR="00F17E0A" w:rsidRPr="0055014C" w:rsidRDefault="00F17E0A" w:rsidP="00F17E0A">
      <w:pPr>
        <w:rPr>
          <w:ins w:id="363" w:author="251 (USA)" w:date="2023-05-29T18:25:00Z"/>
          <w:rStyle w:val="contentpasted0"/>
          <w:color w:val="000000"/>
        </w:rPr>
      </w:pPr>
      <w:ins w:id="364" w:author="251 (USA)" w:date="2023-05-29T18:25:00Z">
        <w:r w:rsidRPr="0055014C">
          <w:rPr>
            <w:rStyle w:val="contentpasted0"/>
            <w:color w:val="000000"/>
          </w:rPr>
          <w:t xml:space="preserve">With respect to operation of WPT systems and impacts to RAS sites, it is assumed individual administrations employ such steps as are necessary and useful to allow operation in conformance with the Radio Regulations. While administrations generally do not limit the possible locations of ISM devices, US presently prohibits low power unlicensed transmitters/short-range devices in radio quiet zones that surround some radio astronomy facilities.  </w:t>
        </w:r>
      </w:ins>
    </w:p>
    <w:p w14:paraId="11ED1061" w14:textId="77777777" w:rsidR="00F17E0A" w:rsidRPr="0055014C" w:rsidRDefault="00F17E0A" w:rsidP="00F17E0A">
      <w:pPr>
        <w:pStyle w:val="Heading3"/>
        <w:rPr>
          <w:ins w:id="365" w:author="251 (USA)" w:date="2023-05-29T18:25:00Z"/>
          <w:sz w:val="36"/>
          <w:szCs w:val="36"/>
        </w:rPr>
      </w:pPr>
      <w:bookmarkStart w:id="366" w:name="_Toc123716809"/>
      <w:bookmarkEnd w:id="354"/>
      <w:ins w:id="367" w:author="251 (USA)" w:date="2023-05-29T18:25:00Z">
        <w:r w:rsidRPr="0055014C">
          <w:t>3.6.</w:t>
        </w:r>
      </w:ins>
      <w:ins w:id="368" w:author="USA" w:date="2024-05-09T13:05:00Z">
        <w:r w:rsidRPr="0055014C">
          <w:t>10</w:t>
        </w:r>
      </w:ins>
      <w:ins w:id="369" w:author="251 (USA)" w:date="2023-05-29T18:25:00Z">
        <w:del w:id="370" w:author="USA" w:date="2024-05-09T13:05:00Z">
          <w:r w:rsidRPr="0055014C" w:rsidDel="002F2A7C">
            <w:delText>9</w:delText>
          </w:r>
        </w:del>
        <w:r w:rsidRPr="0055014C">
          <w:tab/>
          <w:t>Earth Exploration-Satellite Service (EESS) Passive Sensors</w:t>
        </w:r>
        <w:bookmarkEnd w:id="366"/>
        <w:r w:rsidRPr="0055014C">
          <w:t xml:space="preserve">  </w:t>
        </w:r>
      </w:ins>
    </w:p>
    <w:p w14:paraId="4E9A25E4" w14:textId="77777777" w:rsidR="00F17E0A" w:rsidRPr="0055014C" w:rsidRDefault="00F17E0A" w:rsidP="00F17E0A">
      <w:pPr>
        <w:rPr>
          <w:ins w:id="371" w:author="251 (USA)" w:date="2023-05-29T18:25:00Z"/>
        </w:rPr>
      </w:pPr>
      <w:ins w:id="372" w:author="251 (USA)" w:date="2023-05-29T18:25:00Z">
        <w:r w:rsidRPr="0055014C">
          <w:t xml:space="preserve">Earth exploration </w:t>
        </w:r>
      </w:ins>
      <w:ins w:id="373" w:author="USA" w:date="2024-05-09T11:31:00Z">
        <w:r w:rsidRPr="0055014C">
          <w:t>s</w:t>
        </w:r>
      </w:ins>
      <w:ins w:id="374" w:author="251 (USA)" w:date="2023-05-29T18:25:00Z">
        <w:del w:id="375" w:author="USA" w:date="2024-05-09T11:31:00Z">
          <w:r w:rsidRPr="0055014C" w:rsidDel="006C0840">
            <w:delText>S</w:delText>
          </w:r>
        </w:del>
        <w:r w:rsidRPr="0055014C">
          <w:t>atellite</w:t>
        </w:r>
        <w:del w:id="376" w:author="USA" w:date="2024-05-09T11:31:00Z">
          <w:r w:rsidRPr="0055014C" w:rsidDel="006C0840">
            <w:delText xml:space="preserve"> </w:delText>
          </w:r>
        </w:del>
      </w:ins>
      <w:ins w:id="377" w:author="USA" w:date="2024-05-09T11:31:00Z">
        <w:r w:rsidRPr="0055014C">
          <w:t xml:space="preserve"> service </w:t>
        </w:r>
      </w:ins>
      <w:ins w:id="378" w:author="251 (USA)" w:date="2023-05-29T18:25:00Z">
        <w:r w:rsidRPr="0055014C">
          <w:t xml:space="preserve">(passive) operates in the 23.6-24 GHz frequency band </w:t>
        </w:r>
      </w:ins>
      <w:ins w:id="379" w:author="USA" w:date="2024-05-09T11:31:00Z">
        <w:r w:rsidRPr="0055014C">
          <w:t xml:space="preserve">and </w:t>
        </w:r>
      </w:ins>
      <w:ins w:id="380" w:author="251 (USA)" w:date="2023-05-29T18:25:00Z">
        <w:r w:rsidRPr="0055014C">
          <w:t xml:space="preserve">is allocated on a primary </w:t>
        </w:r>
      </w:ins>
      <w:ins w:id="381" w:author="USA" w:date="2024-05-09T11:31:00Z">
        <w:r w:rsidRPr="0055014C">
          <w:t xml:space="preserve">basis </w:t>
        </w:r>
      </w:ins>
      <w:ins w:id="382" w:author="251 (USA)" w:date="2023-05-29T18:25:00Z">
        <w:r w:rsidRPr="0055014C">
          <w:t xml:space="preserve">in all three ITU regions. ISM operates in </w:t>
        </w:r>
      </w:ins>
      <w:ins w:id="383" w:author="USA" w:date="2024-05-09T13:11:00Z">
        <w:r w:rsidRPr="0055014C">
          <w:t xml:space="preserve">the </w:t>
        </w:r>
      </w:ins>
      <w:ins w:id="384" w:author="251 (USA)" w:date="2023-05-29T18:25:00Z">
        <w:r w:rsidRPr="0055014C">
          <w:t xml:space="preserve">adjacent band </w:t>
        </w:r>
      </w:ins>
      <w:ins w:id="385" w:author="USA" w:date="2024-05-09T13:11:00Z">
        <w:r w:rsidRPr="0055014C">
          <w:t>above</w:t>
        </w:r>
      </w:ins>
      <w:ins w:id="386" w:author="251 (USA)" w:date="2023-05-29T18:25:00Z">
        <w:del w:id="387" w:author="USA" w:date="2024-05-09T13:11:00Z">
          <w:r w:rsidRPr="0055014C" w:rsidDel="00E76952">
            <w:delText>to</w:delText>
          </w:r>
        </w:del>
        <w:r w:rsidRPr="0055014C">
          <w:t xml:space="preserve"> </w:t>
        </w:r>
      </w:ins>
      <w:ins w:id="388" w:author="USA" w:date="2024-05-09T11:32:00Z">
        <w:r w:rsidRPr="0055014C">
          <w:t xml:space="preserve">this </w:t>
        </w:r>
      </w:ins>
      <w:ins w:id="389" w:author="251 (USA)" w:date="2023-05-29T18:25:00Z">
        <w:r w:rsidRPr="0055014C">
          <w:t>EESS</w:t>
        </w:r>
      </w:ins>
      <w:ins w:id="390" w:author="USA" w:date="2024-05-09T11:32:00Z">
        <w:r w:rsidRPr="0055014C">
          <w:t xml:space="preserve"> band</w:t>
        </w:r>
      </w:ins>
      <w:ins w:id="391" w:author="251 (USA)" w:date="2023-05-29T18:25:00Z">
        <w:r w:rsidRPr="0055014C">
          <w:t xml:space="preserve">. RR No. </w:t>
        </w:r>
        <w:r w:rsidRPr="0055014C">
          <w:rPr>
            <w:b/>
          </w:rPr>
          <w:t>5.340</w:t>
        </w:r>
        <w:r w:rsidRPr="0055014C">
          <w:t xml:space="preserve"> indicates that all emissions are prohibited in the 23.6-24 GHz band. </w:t>
        </w:r>
      </w:ins>
    </w:p>
    <w:p w14:paraId="0AAC6EB4" w14:textId="77777777" w:rsidR="00F17E0A" w:rsidRPr="0055014C" w:rsidRDefault="00F17E0A" w:rsidP="00F17E0A">
      <w:pPr>
        <w:rPr>
          <w:ins w:id="392" w:author="251 (USA)" w:date="2023-05-29T18:25:00Z"/>
        </w:rPr>
      </w:pPr>
      <w:ins w:id="393" w:author="251 (USA)" w:date="2023-05-29T18:25:00Z">
        <w:r w:rsidRPr="0055014C">
          <w:t>Currently, the EESS (passive) operates at least three major types of passive sensors:</w:t>
        </w:r>
      </w:ins>
    </w:p>
    <w:p w14:paraId="141F9ED3" w14:textId="77777777" w:rsidR="00F17E0A" w:rsidRPr="0055014C" w:rsidRDefault="00F17E0A" w:rsidP="00F17E0A">
      <w:pPr>
        <w:pStyle w:val="enumlev1"/>
        <w:rPr>
          <w:ins w:id="394" w:author="251 (USA)" w:date="2023-05-29T18:25:00Z"/>
        </w:rPr>
      </w:pPr>
      <w:ins w:id="395" w:author="251 (USA)" w:date="2023-05-29T18:25:00Z">
        <w:r w:rsidRPr="0055014C">
          <w:t>–</w:t>
        </w:r>
        <w:r w:rsidRPr="0055014C">
          <w:tab/>
          <w:t>Conical scanning sensors, which are designed to rotate at a fixed angle around the nadir direction.</w:t>
        </w:r>
      </w:ins>
    </w:p>
    <w:p w14:paraId="1C1CB74E" w14:textId="77777777" w:rsidR="00F17E0A" w:rsidRPr="0055014C" w:rsidRDefault="00F17E0A" w:rsidP="00F17E0A">
      <w:pPr>
        <w:pStyle w:val="enumlev1"/>
        <w:rPr>
          <w:ins w:id="396" w:author="251 (USA)" w:date="2023-05-29T18:25:00Z"/>
        </w:rPr>
      </w:pPr>
      <w:ins w:id="397" w:author="251 (USA)" w:date="2023-05-29T18:25:00Z">
        <w:r w:rsidRPr="0055014C">
          <w:t>–</w:t>
        </w:r>
        <w:r w:rsidRPr="0055014C">
          <w:tab/>
          <w:t>Cross-track nadir sensors, which are designed to rotate through the nadir direction and perpendicular to the orbital path.</w:t>
        </w:r>
      </w:ins>
    </w:p>
    <w:p w14:paraId="14B0FD16" w14:textId="77777777" w:rsidR="00F17E0A" w:rsidRPr="0055014C" w:rsidRDefault="00F17E0A" w:rsidP="00F17E0A">
      <w:pPr>
        <w:pStyle w:val="enumlev1"/>
        <w:rPr>
          <w:ins w:id="398" w:author="251 (USA)" w:date="2023-05-29T18:25:00Z"/>
        </w:rPr>
      </w:pPr>
      <w:ins w:id="399" w:author="251 (USA)" w:date="2023-05-29T18:25:00Z">
        <w:r w:rsidRPr="0055014C">
          <w:t>–</w:t>
        </w:r>
        <w:r w:rsidRPr="0055014C">
          <w:tab/>
          <w:t>Fixed-pointing sensors, which have a static viewing geometry and are typically pointed nearby or on the spacecraft nadir vector.</w:t>
        </w:r>
      </w:ins>
    </w:p>
    <w:p w14:paraId="64E9EEFC" w14:textId="77777777" w:rsidR="00F17E0A" w:rsidRPr="0055014C" w:rsidRDefault="00F17E0A" w:rsidP="00F17E0A">
      <w:pPr>
        <w:pStyle w:val="Heading3"/>
        <w:rPr>
          <w:ins w:id="400" w:author="251 (USA)" w:date="2023-05-29T18:25:00Z"/>
        </w:rPr>
      </w:pPr>
      <w:bookmarkStart w:id="401" w:name="_Toc123716810"/>
      <w:ins w:id="402" w:author="251 (USA)" w:date="2023-05-29T18:25:00Z">
        <w:r w:rsidRPr="0055014C">
          <w:t>3.6.1</w:t>
        </w:r>
      </w:ins>
      <w:ins w:id="403" w:author="USA" w:date="2024-05-09T11:33:00Z">
        <w:r w:rsidRPr="0055014C">
          <w:t>1</w:t>
        </w:r>
      </w:ins>
      <w:ins w:id="404" w:author="251 (USA)" w:date="2023-05-29T18:25:00Z">
        <w:del w:id="405" w:author="USA" w:date="2024-05-09T11:33:00Z">
          <w:r w:rsidRPr="0055014C" w:rsidDel="006C0840">
            <w:delText>0</w:delText>
          </w:r>
        </w:del>
        <w:r w:rsidRPr="0055014C">
          <w:tab/>
          <w:t>General considerations for EESS</w:t>
        </w:r>
        <w:bookmarkEnd w:id="401"/>
      </w:ins>
    </w:p>
    <w:p w14:paraId="7D822A03" w14:textId="77777777" w:rsidR="00F17E0A" w:rsidRPr="0055014C" w:rsidRDefault="00F17E0A" w:rsidP="00F17E0A">
      <w:pPr>
        <w:rPr>
          <w:ins w:id="406" w:author="251 (USA)" w:date="2023-05-29T18:25:00Z"/>
        </w:rPr>
      </w:pPr>
      <w:ins w:id="407" w:author="251 (USA)" w:date="2023-05-29T18:25:00Z">
        <w:r w:rsidRPr="0055014C">
          <w:t>Passive sensors are used in the remote sensing of the Earth and its atmosphere by Earth exploration and meteorological satellites in certain frequency bands allocated to the Earth exploration-satellite service (EESS) (passive). The products of these passive sensor operations are used extensively in meteorology, climatology, and other disciplines for operational and scientific purposes. However, these sensors are sensitive to any emissions within their allocated band. Therefore, any RF emissions above a certain level may constitute interference to the passive sensors using those bands. In addition, it should be noted that passive sensors may not be able to differentiate the wanted signal from the interference and that interference may not be identifiable in the passive sensor products.</w:t>
        </w:r>
      </w:ins>
    </w:p>
    <w:p w14:paraId="0592A796" w14:textId="77777777" w:rsidR="00F17E0A" w:rsidRPr="0055014C" w:rsidRDefault="00F17E0A" w:rsidP="00F17E0A">
      <w:pPr>
        <w:rPr>
          <w:ins w:id="408" w:author="251 (USA)" w:date="2023-05-29T18:25:00Z"/>
        </w:rPr>
      </w:pPr>
      <w:ins w:id="409" w:author="251 (USA)" w:date="2023-05-29T18:25:00Z">
        <w:r w:rsidRPr="0055014C">
          <w:lastRenderedPageBreak/>
          <w:t>Referencing Recommendation ITU-R RS.1861, the table below provides the definitions of some of the technical and operational EESS parameters associated with passive sensors and their operation that are needed for the analysis in this report.</w:t>
        </w:r>
      </w:ins>
    </w:p>
    <w:p w14:paraId="6633C795" w14:textId="77777777" w:rsidR="00F17E0A" w:rsidRPr="0055014C" w:rsidRDefault="00F17E0A" w:rsidP="00F17E0A">
      <w:pPr>
        <w:pStyle w:val="TableNo"/>
        <w:rPr>
          <w:ins w:id="410" w:author="251 (USA)" w:date="2023-05-29T18:25:00Z"/>
          <w:szCs w:val="24"/>
        </w:rPr>
      </w:pPr>
      <w:ins w:id="411" w:author="251 (USA)" w:date="2023-05-29T18:25:00Z">
        <w:r w:rsidRPr="0055014C">
          <w:rPr>
            <w:szCs w:val="24"/>
          </w:rPr>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18</w:t>
        </w:r>
        <w:r w:rsidRPr="0055014C">
          <w:rPr>
            <w:szCs w:val="24"/>
          </w:rPr>
          <w:fldChar w:fldCharType="end"/>
        </w:r>
      </w:ins>
    </w:p>
    <w:p w14:paraId="6B7C91C4" w14:textId="77777777" w:rsidR="00F17E0A" w:rsidRPr="0055014C" w:rsidRDefault="00F17E0A" w:rsidP="00F17E0A">
      <w:pPr>
        <w:pStyle w:val="Tabletitle"/>
        <w:rPr>
          <w:ins w:id="412" w:author="251 (USA)" w:date="2023-05-29T18:25:00Z"/>
          <w:szCs w:val="24"/>
        </w:rPr>
      </w:pPr>
      <w:ins w:id="413" w:author="251 (USA)" w:date="2023-05-29T18:25:00Z">
        <w:r w:rsidRPr="0055014C">
          <w:rPr>
            <w:szCs w:val="24"/>
          </w:rPr>
          <w:t>Definitions of technical and operational EESS parameters for passive sensors</w:t>
        </w:r>
      </w:ins>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6"/>
        <w:gridCol w:w="6637"/>
      </w:tblGrid>
      <w:tr w:rsidR="00F17E0A" w:rsidRPr="0055014C" w14:paraId="4633EB6E" w14:textId="77777777" w:rsidTr="00C76E33">
        <w:trPr>
          <w:cantSplit/>
          <w:tblHeader/>
          <w:jc w:val="center"/>
          <w:ins w:id="414" w:author="251 (USA)" w:date="2023-05-29T18:25:00Z"/>
        </w:trPr>
        <w:tc>
          <w:tcPr>
            <w:tcW w:w="2826" w:type="dxa"/>
          </w:tcPr>
          <w:p w14:paraId="24F108F6" w14:textId="77777777" w:rsidR="00F17E0A" w:rsidRPr="0055014C" w:rsidRDefault="00F17E0A" w:rsidP="00C76E33">
            <w:pPr>
              <w:pStyle w:val="Tablehead"/>
              <w:rPr>
                <w:ins w:id="415" w:author="251 (USA)" w:date="2023-05-29T18:25:00Z"/>
              </w:rPr>
            </w:pPr>
            <w:ins w:id="416" w:author="251 (USA)" w:date="2023-05-29T18:25:00Z">
              <w:r w:rsidRPr="0055014C">
                <w:t>Parameter</w:t>
              </w:r>
            </w:ins>
          </w:p>
        </w:tc>
        <w:tc>
          <w:tcPr>
            <w:tcW w:w="6637" w:type="dxa"/>
          </w:tcPr>
          <w:p w14:paraId="4DF1897A" w14:textId="77777777" w:rsidR="00F17E0A" w:rsidRPr="0055014C" w:rsidRDefault="00F17E0A" w:rsidP="00C76E33">
            <w:pPr>
              <w:pStyle w:val="Tablehead"/>
              <w:rPr>
                <w:ins w:id="417" w:author="251 (USA)" w:date="2023-05-29T18:25:00Z"/>
              </w:rPr>
            </w:pPr>
            <w:ins w:id="418" w:author="251 (USA)" w:date="2023-05-29T18:25:00Z">
              <w:r w:rsidRPr="0055014C">
                <w:t>Definition</w:t>
              </w:r>
            </w:ins>
          </w:p>
        </w:tc>
      </w:tr>
      <w:tr w:rsidR="00F17E0A" w:rsidRPr="0055014C" w14:paraId="7091A2F5" w14:textId="77777777" w:rsidTr="00C76E33">
        <w:trPr>
          <w:cantSplit/>
          <w:jc w:val="center"/>
          <w:ins w:id="419" w:author="251 (USA)" w:date="2023-05-29T18:25:00Z"/>
        </w:trPr>
        <w:tc>
          <w:tcPr>
            <w:tcW w:w="2826" w:type="dxa"/>
          </w:tcPr>
          <w:p w14:paraId="50DBBA32" w14:textId="77777777" w:rsidR="00F17E0A" w:rsidRPr="0055014C" w:rsidRDefault="00F17E0A" w:rsidP="00C76E33">
            <w:pPr>
              <w:pStyle w:val="Tabletext"/>
              <w:rPr>
                <w:ins w:id="420" w:author="251 (USA)" w:date="2023-05-29T18:25:00Z"/>
              </w:rPr>
            </w:pPr>
            <w:ins w:id="421" w:author="251 (USA)" w:date="2023-05-29T18:25:00Z">
              <w:r w:rsidRPr="0055014C">
                <w:t>Sensor type</w:t>
              </w:r>
            </w:ins>
          </w:p>
        </w:tc>
        <w:tc>
          <w:tcPr>
            <w:tcW w:w="6637" w:type="dxa"/>
          </w:tcPr>
          <w:p w14:paraId="1882E4D6" w14:textId="77777777" w:rsidR="00F17E0A" w:rsidRPr="0055014C" w:rsidRDefault="00F17E0A" w:rsidP="00C76E33">
            <w:pPr>
              <w:pStyle w:val="Tabletext"/>
              <w:rPr>
                <w:ins w:id="422" w:author="251 (USA)" w:date="2023-05-29T18:25:00Z"/>
              </w:rPr>
            </w:pPr>
            <w:ins w:id="423" w:author="251 (USA)" w:date="2023-05-29T18:25:00Z">
              <w:r w:rsidRPr="0055014C">
                <w:t xml:space="preserve">Several types of radiometers are possible depending on the technology of the radiometer: interferometric radiometer, </w:t>
              </w:r>
              <w:r w:rsidRPr="0055014C">
                <w:rPr>
                  <w:lang w:eastAsia="zh-CN"/>
                </w:rPr>
                <w:t xml:space="preserve">fixed pointing, </w:t>
              </w:r>
              <w:r w:rsidRPr="0055014C">
                <w:t>conical scan, nadir</w:t>
              </w:r>
              <w:r w:rsidRPr="0055014C">
                <w:rPr>
                  <w:lang w:eastAsia="zh-CN"/>
                </w:rPr>
                <w:t>/cross-track scan</w:t>
              </w:r>
              <w:r w:rsidRPr="0055014C">
                <w:t xml:space="preserve">, push-broom, limb </w:t>
              </w:r>
              <w:r w:rsidRPr="0055014C">
                <w:rPr>
                  <w:lang w:eastAsia="zh-CN"/>
                </w:rPr>
                <w:t xml:space="preserve">scan </w:t>
              </w:r>
              <w:r w:rsidRPr="0055014C">
                <w:t>radiometer</w:t>
              </w:r>
            </w:ins>
          </w:p>
        </w:tc>
      </w:tr>
      <w:tr w:rsidR="00F17E0A" w:rsidRPr="0055014C" w14:paraId="5EA1B40D" w14:textId="77777777" w:rsidTr="00C76E33">
        <w:trPr>
          <w:cantSplit/>
          <w:jc w:val="center"/>
          <w:ins w:id="424" w:author="251 (USA)" w:date="2023-05-29T18:25:00Z"/>
        </w:trPr>
        <w:tc>
          <w:tcPr>
            <w:tcW w:w="2826" w:type="dxa"/>
          </w:tcPr>
          <w:p w14:paraId="1E257A35" w14:textId="77777777" w:rsidR="00F17E0A" w:rsidRPr="0055014C" w:rsidRDefault="00F17E0A" w:rsidP="00C76E33">
            <w:pPr>
              <w:pStyle w:val="Tabletext"/>
              <w:rPr>
                <w:ins w:id="425" w:author="251 (USA)" w:date="2023-05-29T18:25:00Z"/>
              </w:rPr>
            </w:pPr>
            <w:ins w:id="426" w:author="251 (USA)" w:date="2023-05-29T18:25:00Z">
              <w:r w:rsidRPr="0055014C">
                <w:t>Altitude</w:t>
              </w:r>
            </w:ins>
          </w:p>
        </w:tc>
        <w:tc>
          <w:tcPr>
            <w:tcW w:w="6637" w:type="dxa"/>
          </w:tcPr>
          <w:p w14:paraId="1ECDF7A2" w14:textId="77777777" w:rsidR="00F17E0A" w:rsidRPr="0055014C" w:rsidRDefault="00F17E0A" w:rsidP="00C76E33">
            <w:pPr>
              <w:pStyle w:val="Tabletext"/>
              <w:rPr>
                <w:ins w:id="427" w:author="251 (USA)" w:date="2023-05-29T18:25:00Z"/>
              </w:rPr>
            </w:pPr>
            <w:ins w:id="428" w:author="251 (USA)" w:date="2023-05-29T18:25:00Z">
              <w:r w:rsidRPr="0055014C">
                <w:t>The height above the mean sea level</w:t>
              </w:r>
            </w:ins>
          </w:p>
        </w:tc>
      </w:tr>
      <w:tr w:rsidR="00F17E0A" w:rsidRPr="0055014C" w14:paraId="312A12CC" w14:textId="77777777" w:rsidTr="00C76E33">
        <w:trPr>
          <w:cantSplit/>
          <w:jc w:val="center"/>
          <w:ins w:id="429" w:author="251 (USA)" w:date="2023-05-29T18:25:00Z"/>
        </w:trPr>
        <w:tc>
          <w:tcPr>
            <w:tcW w:w="2826" w:type="dxa"/>
          </w:tcPr>
          <w:p w14:paraId="7C854B62" w14:textId="77777777" w:rsidR="00F17E0A" w:rsidRPr="0055014C" w:rsidRDefault="00F17E0A" w:rsidP="00C76E33">
            <w:pPr>
              <w:pStyle w:val="Tabletext"/>
              <w:rPr>
                <w:ins w:id="430" w:author="251 (USA)" w:date="2023-05-29T18:25:00Z"/>
              </w:rPr>
            </w:pPr>
            <w:ins w:id="431" w:author="251 (USA)" w:date="2023-05-29T18:25:00Z">
              <w:r w:rsidRPr="0055014C">
                <w:t>Inclination</w:t>
              </w:r>
            </w:ins>
          </w:p>
        </w:tc>
        <w:tc>
          <w:tcPr>
            <w:tcW w:w="6637" w:type="dxa"/>
          </w:tcPr>
          <w:p w14:paraId="20A9E7B0" w14:textId="77777777" w:rsidR="00F17E0A" w:rsidRPr="0055014C" w:rsidRDefault="00F17E0A" w:rsidP="00C76E33">
            <w:pPr>
              <w:pStyle w:val="Tabletext"/>
              <w:rPr>
                <w:ins w:id="432" w:author="251 (USA)" w:date="2023-05-29T18:25:00Z"/>
              </w:rPr>
            </w:pPr>
            <w:ins w:id="433" w:author="251 (USA)" w:date="2023-05-29T18:25:00Z">
              <w:r w:rsidRPr="0055014C">
                <w:t>Angle between the equator and the plane of the orbit</w:t>
              </w:r>
            </w:ins>
          </w:p>
        </w:tc>
      </w:tr>
      <w:tr w:rsidR="00F17E0A" w:rsidRPr="0055014C" w14:paraId="45353AD3" w14:textId="77777777" w:rsidTr="00C76E33">
        <w:trPr>
          <w:cantSplit/>
          <w:jc w:val="center"/>
          <w:ins w:id="434" w:author="251 (USA)" w:date="2023-05-29T18:25:00Z"/>
        </w:trPr>
        <w:tc>
          <w:tcPr>
            <w:tcW w:w="2826" w:type="dxa"/>
          </w:tcPr>
          <w:p w14:paraId="361FD701" w14:textId="77777777" w:rsidR="00F17E0A" w:rsidRPr="0055014C" w:rsidRDefault="00F17E0A" w:rsidP="00C76E33">
            <w:pPr>
              <w:pStyle w:val="Tabletext"/>
              <w:rPr>
                <w:ins w:id="435" w:author="251 (USA)" w:date="2023-05-29T18:25:00Z"/>
              </w:rPr>
            </w:pPr>
            <w:ins w:id="436" w:author="251 (USA)" w:date="2023-05-29T18:25:00Z">
              <w:r w:rsidRPr="0055014C">
                <w:t>Repeat period</w:t>
              </w:r>
            </w:ins>
          </w:p>
        </w:tc>
        <w:tc>
          <w:tcPr>
            <w:tcW w:w="6637" w:type="dxa"/>
          </w:tcPr>
          <w:p w14:paraId="7E88125B" w14:textId="77777777" w:rsidR="00F17E0A" w:rsidRPr="0055014C" w:rsidRDefault="00F17E0A" w:rsidP="00C76E33">
            <w:pPr>
              <w:pStyle w:val="Tabletext"/>
              <w:rPr>
                <w:ins w:id="437" w:author="251 (USA)" w:date="2023-05-29T18:25:00Z"/>
              </w:rPr>
            </w:pPr>
            <w:ins w:id="438" w:author="251 (USA)" w:date="2023-05-29T18:25:00Z">
              <w:r w:rsidRPr="0055014C">
                <w:t>The time for the footprint of the antenna beam to return to (approximately) the same geographic location</w:t>
              </w:r>
            </w:ins>
          </w:p>
        </w:tc>
      </w:tr>
      <w:tr w:rsidR="00F17E0A" w:rsidRPr="0055014C" w14:paraId="02C12A9D" w14:textId="77777777" w:rsidTr="00C76E33">
        <w:trPr>
          <w:cantSplit/>
          <w:jc w:val="center"/>
          <w:ins w:id="439" w:author="251 (USA)" w:date="2023-05-29T18:25:00Z"/>
        </w:trPr>
        <w:tc>
          <w:tcPr>
            <w:tcW w:w="2826" w:type="dxa"/>
          </w:tcPr>
          <w:p w14:paraId="261E7D9B" w14:textId="77777777" w:rsidR="00F17E0A" w:rsidRPr="0055014C" w:rsidRDefault="00F17E0A" w:rsidP="00C76E33">
            <w:pPr>
              <w:pStyle w:val="Tabletext"/>
              <w:rPr>
                <w:ins w:id="440" w:author="251 (USA)" w:date="2023-05-29T18:25:00Z"/>
              </w:rPr>
            </w:pPr>
            <w:ins w:id="441" w:author="251 (USA)" w:date="2023-05-29T18:25:00Z">
              <w:r w:rsidRPr="0055014C">
                <w:t>Number of beams</w:t>
              </w:r>
            </w:ins>
          </w:p>
        </w:tc>
        <w:tc>
          <w:tcPr>
            <w:tcW w:w="6637" w:type="dxa"/>
          </w:tcPr>
          <w:p w14:paraId="7AC56BB0" w14:textId="77777777" w:rsidR="00F17E0A" w:rsidRPr="0055014C" w:rsidRDefault="00F17E0A" w:rsidP="00C76E33">
            <w:pPr>
              <w:pStyle w:val="Tabletext"/>
              <w:rPr>
                <w:ins w:id="442" w:author="251 (USA)" w:date="2023-05-29T18:25:00Z"/>
              </w:rPr>
            </w:pPr>
            <w:ins w:id="443" w:author="251 (USA)" w:date="2023-05-29T18:25:00Z">
              <w:r w:rsidRPr="0055014C">
                <w:t xml:space="preserve">The number of beams is the number of </w:t>
              </w:r>
              <w:bookmarkStart w:id="444" w:name="_Hlk83625211"/>
              <w:r w:rsidRPr="0055014C">
                <w:t>Instantaneous Field of View (IFOV)</w:t>
              </w:r>
              <w:bookmarkEnd w:id="444"/>
              <w:r w:rsidRPr="0055014C">
                <w:t xml:space="preserve"> on Earth from which data are acquired at one time</w:t>
              </w:r>
            </w:ins>
          </w:p>
        </w:tc>
      </w:tr>
      <w:tr w:rsidR="00F17E0A" w:rsidRPr="0055014C" w14:paraId="7E8C40A3" w14:textId="77777777" w:rsidTr="00C76E33">
        <w:trPr>
          <w:cantSplit/>
          <w:jc w:val="center"/>
          <w:ins w:id="445" w:author="251 (USA)" w:date="2023-05-29T18:25:00Z"/>
        </w:trPr>
        <w:tc>
          <w:tcPr>
            <w:tcW w:w="2826" w:type="dxa"/>
          </w:tcPr>
          <w:p w14:paraId="478C7D43" w14:textId="77777777" w:rsidR="00F17E0A" w:rsidRPr="0055014C" w:rsidRDefault="00F17E0A" w:rsidP="00C76E33">
            <w:pPr>
              <w:pStyle w:val="Tabletext"/>
              <w:rPr>
                <w:ins w:id="446" w:author="251 (USA)" w:date="2023-05-29T18:25:00Z"/>
              </w:rPr>
            </w:pPr>
            <w:ins w:id="447" w:author="251 (USA)" w:date="2023-05-29T18:25:00Z">
              <w:r w:rsidRPr="0055014C">
                <w:rPr>
                  <w:lang w:eastAsia="zh-CN"/>
                </w:rPr>
                <w:t>Antenna size</w:t>
              </w:r>
            </w:ins>
          </w:p>
        </w:tc>
        <w:tc>
          <w:tcPr>
            <w:tcW w:w="6637" w:type="dxa"/>
          </w:tcPr>
          <w:p w14:paraId="73AE3DF8" w14:textId="77777777" w:rsidR="00F17E0A" w:rsidRPr="0055014C" w:rsidRDefault="00F17E0A" w:rsidP="00C76E33">
            <w:pPr>
              <w:pStyle w:val="Tabletext"/>
              <w:rPr>
                <w:ins w:id="448" w:author="251 (USA)" w:date="2023-05-29T18:25:00Z"/>
              </w:rPr>
            </w:pPr>
            <w:ins w:id="449" w:author="251 (USA)" w:date="2023-05-29T18:25:00Z">
              <w:r w:rsidRPr="0055014C">
                <w:rPr>
                  <w:lang w:eastAsia="zh-CN"/>
                </w:rPr>
                <w:t>For real aperture radiometers, it is the d</w:t>
              </w:r>
              <w:r w:rsidRPr="0055014C">
                <w:t>iameter of the antenna reflector</w:t>
              </w:r>
              <w:r w:rsidRPr="0055014C">
                <w:rPr>
                  <w:lang w:eastAsia="zh-CN"/>
                </w:rPr>
                <w:t xml:space="preserve">; </w:t>
              </w:r>
              <w:r w:rsidRPr="0055014C">
                <w:rPr>
                  <w:lang w:eastAsia="zh-CN"/>
                </w:rPr>
                <w:br/>
                <w:t>For interferometric radiometers, it is the size of antenna array.</w:t>
              </w:r>
            </w:ins>
          </w:p>
        </w:tc>
      </w:tr>
      <w:tr w:rsidR="00F17E0A" w:rsidRPr="0055014C" w14:paraId="726B1977" w14:textId="77777777" w:rsidTr="00C76E33">
        <w:trPr>
          <w:cantSplit/>
          <w:jc w:val="center"/>
          <w:ins w:id="450" w:author="251 (USA)" w:date="2023-05-29T18:25:00Z"/>
        </w:trPr>
        <w:tc>
          <w:tcPr>
            <w:tcW w:w="2826" w:type="dxa"/>
          </w:tcPr>
          <w:p w14:paraId="65989C7B" w14:textId="77777777" w:rsidR="00F17E0A" w:rsidRPr="0055014C" w:rsidRDefault="00F17E0A" w:rsidP="00C76E33">
            <w:pPr>
              <w:pStyle w:val="Tabletext"/>
              <w:rPr>
                <w:ins w:id="451" w:author="251 (USA)" w:date="2023-05-29T18:25:00Z"/>
              </w:rPr>
            </w:pPr>
            <w:ins w:id="452" w:author="251 (USA)" w:date="2023-05-29T18:25:00Z">
              <w:r w:rsidRPr="0055014C">
                <w:t>Maximum antenna gain</w:t>
              </w:r>
            </w:ins>
          </w:p>
        </w:tc>
        <w:tc>
          <w:tcPr>
            <w:tcW w:w="6637" w:type="dxa"/>
          </w:tcPr>
          <w:p w14:paraId="2AB810D9" w14:textId="77777777" w:rsidR="00F17E0A" w:rsidRPr="0055014C" w:rsidRDefault="00F17E0A" w:rsidP="00C76E33">
            <w:pPr>
              <w:pStyle w:val="Tabletext"/>
              <w:rPr>
                <w:ins w:id="453" w:author="251 (USA)" w:date="2023-05-29T18:25:00Z"/>
              </w:rPr>
            </w:pPr>
            <w:ins w:id="454" w:author="251 (USA)" w:date="2023-05-29T18:25:00Z">
              <w:r w:rsidRPr="0055014C">
                <w:t>The maximum antenna gain (dBi)</w:t>
              </w:r>
            </w:ins>
          </w:p>
        </w:tc>
      </w:tr>
      <w:tr w:rsidR="00F17E0A" w:rsidRPr="0055014C" w14:paraId="3125BB73" w14:textId="77777777" w:rsidTr="00C76E33">
        <w:trPr>
          <w:cantSplit/>
          <w:jc w:val="center"/>
          <w:ins w:id="455" w:author="251 (USA)" w:date="2023-05-29T18:25:00Z"/>
        </w:trPr>
        <w:tc>
          <w:tcPr>
            <w:tcW w:w="2826" w:type="dxa"/>
          </w:tcPr>
          <w:p w14:paraId="11BCD2C2" w14:textId="77777777" w:rsidR="00F17E0A" w:rsidRPr="0055014C" w:rsidRDefault="00F17E0A" w:rsidP="00C76E33">
            <w:pPr>
              <w:pStyle w:val="Tabletext"/>
              <w:rPr>
                <w:ins w:id="456" w:author="251 (USA)" w:date="2023-05-29T18:25:00Z"/>
              </w:rPr>
            </w:pPr>
            <w:ins w:id="457" w:author="251 (USA)" w:date="2023-05-29T18:25:00Z">
              <w:r w:rsidRPr="0055014C">
                <w:t>−3 dB beamwidth</w:t>
              </w:r>
            </w:ins>
          </w:p>
        </w:tc>
        <w:tc>
          <w:tcPr>
            <w:tcW w:w="6637" w:type="dxa"/>
          </w:tcPr>
          <w:p w14:paraId="13EE1EF1" w14:textId="77777777" w:rsidR="00F17E0A" w:rsidRPr="0055014C" w:rsidRDefault="00F17E0A" w:rsidP="00C76E33">
            <w:pPr>
              <w:pStyle w:val="Tabletext"/>
              <w:rPr>
                <w:ins w:id="458" w:author="251 (USA)" w:date="2023-05-29T18:25:00Z"/>
              </w:rPr>
            </w:pPr>
            <w:ins w:id="459" w:author="251 (USA)" w:date="2023-05-29T18:25:00Z">
              <w:r w:rsidRPr="0055014C">
                <w:t xml:space="preserve">The −3 dB beamwidth, </w:t>
              </w:r>
              <w:r w:rsidRPr="0055014C">
                <w:rPr>
                  <w:lang w:eastAsia="fr-FR"/>
                </w:rPr>
                <w:t>θ</w:t>
              </w:r>
              <w:r w:rsidRPr="0055014C">
                <w:rPr>
                  <w:vertAlign w:val="subscript"/>
                  <w:lang w:eastAsia="fr-FR"/>
                </w:rPr>
                <w:t>3dB</w:t>
              </w:r>
              <w:r w:rsidRPr="0055014C">
                <w:t>, is defined as the angle between the two directions in which the radiation intensity is one-half the maximum value.</w:t>
              </w:r>
            </w:ins>
          </w:p>
        </w:tc>
      </w:tr>
      <w:tr w:rsidR="00F17E0A" w:rsidRPr="0055014C" w14:paraId="3442C2B3" w14:textId="77777777" w:rsidTr="00C76E33">
        <w:trPr>
          <w:cantSplit/>
          <w:jc w:val="center"/>
          <w:ins w:id="460" w:author="251 (USA)" w:date="2023-05-29T18:25:00Z"/>
        </w:trPr>
        <w:tc>
          <w:tcPr>
            <w:tcW w:w="2826" w:type="dxa"/>
          </w:tcPr>
          <w:p w14:paraId="0F94F196" w14:textId="77777777" w:rsidR="00F17E0A" w:rsidRPr="0055014C" w:rsidRDefault="00F17E0A" w:rsidP="00C76E33">
            <w:pPr>
              <w:pStyle w:val="Tabletext"/>
              <w:rPr>
                <w:ins w:id="461" w:author="251 (USA)" w:date="2023-05-29T18:25:00Z"/>
              </w:rPr>
            </w:pPr>
            <w:ins w:id="462" w:author="251 (USA)" w:date="2023-05-29T18:25:00Z">
              <w:r w:rsidRPr="0055014C">
                <w:t>Instantaneous field of view (IFOV)</w:t>
              </w:r>
            </w:ins>
          </w:p>
        </w:tc>
        <w:tc>
          <w:tcPr>
            <w:tcW w:w="6637" w:type="dxa"/>
            <w:tcBorders>
              <w:bottom w:val="nil"/>
            </w:tcBorders>
          </w:tcPr>
          <w:p w14:paraId="6004D3EB" w14:textId="77777777" w:rsidR="00F17E0A" w:rsidRPr="0055014C" w:rsidRDefault="00F17E0A" w:rsidP="00C76E33">
            <w:pPr>
              <w:pStyle w:val="Tabletext"/>
              <w:rPr>
                <w:ins w:id="463" w:author="251 (USA)" w:date="2023-05-29T18:25:00Z"/>
              </w:rPr>
            </w:pPr>
            <w:ins w:id="464" w:author="251 (USA)" w:date="2023-05-29T18:25:00Z">
              <w:r w:rsidRPr="0055014C">
                <w:t xml:space="preserve">The instantaneous field of view (IFOV) for a real aperture system is the area over which the detector is sensitive to radiation, defined as the linear dimensions of the beam on the Earth corresponding to the −3 dB beamwidth. By knowing the altitude of the satellite, the dimension of the IFOV is calculated on the Earth’s surface at the boresight direction (or at the tangent point for limb sounding sensors): the IFOV is expressed in km × km representing the minor and major axis of the footprint. </w:t>
              </w:r>
            </w:ins>
          </w:p>
        </w:tc>
      </w:tr>
      <w:tr w:rsidR="00F17E0A" w:rsidRPr="0055014C" w14:paraId="25A2E10C" w14:textId="77777777" w:rsidTr="00C76E33">
        <w:trPr>
          <w:cantSplit/>
          <w:jc w:val="center"/>
          <w:ins w:id="465" w:author="251 (USA)" w:date="2023-05-29T18:25:00Z"/>
        </w:trPr>
        <w:tc>
          <w:tcPr>
            <w:tcW w:w="2826" w:type="dxa"/>
          </w:tcPr>
          <w:p w14:paraId="00342F30" w14:textId="77777777" w:rsidR="00F17E0A" w:rsidRPr="0055014C" w:rsidRDefault="00F17E0A" w:rsidP="00C76E33">
            <w:pPr>
              <w:pStyle w:val="Tabletext"/>
              <w:rPr>
                <w:ins w:id="466" w:author="251 (USA)" w:date="2023-05-29T18:25:00Z"/>
              </w:rPr>
            </w:pPr>
            <w:ins w:id="467" w:author="251 (USA)" w:date="2023-05-29T18:25:00Z">
              <w:r w:rsidRPr="0055014C">
                <w:t>Off-nadir pointing angle</w:t>
              </w:r>
            </w:ins>
          </w:p>
        </w:tc>
        <w:tc>
          <w:tcPr>
            <w:tcW w:w="6637" w:type="dxa"/>
          </w:tcPr>
          <w:p w14:paraId="6D02F5F6" w14:textId="77777777" w:rsidR="00F17E0A" w:rsidRPr="0055014C" w:rsidRDefault="00F17E0A" w:rsidP="00C76E33">
            <w:pPr>
              <w:pStyle w:val="Tabletext"/>
              <w:rPr>
                <w:ins w:id="468" w:author="251 (USA)" w:date="2023-05-29T18:25:00Z"/>
              </w:rPr>
            </w:pPr>
            <w:ins w:id="469" w:author="251 (USA)" w:date="2023-05-29T18:25:00Z">
              <w:r w:rsidRPr="0055014C">
                <w:t>The angle between the nadir and the pointing direction.</w:t>
              </w:r>
            </w:ins>
          </w:p>
        </w:tc>
      </w:tr>
      <w:tr w:rsidR="00F17E0A" w:rsidRPr="0055014C" w14:paraId="3C396627" w14:textId="77777777" w:rsidTr="00C76E33">
        <w:trPr>
          <w:cantSplit/>
          <w:jc w:val="center"/>
          <w:ins w:id="470" w:author="251 (USA)" w:date="2023-05-29T18:25:00Z"/>
        </w:trPr>
        <w:tc>
          <w:tcPr>
            <w:tcW w:w="2826" w:type="dxa"/>
          </w:tcPr>
          <w:p w14:paraId="74A042D4" w14:textId="77777777" w:rsidR="00F17E0A" w:rsidRPr="0055014C" w:rsidRDefault="00F17E0A" w:rsidP="00C76E33">
            <w:pPr>
              <w:pStyle w:val="Tabletext"/>
              <w:rPr>
                <w:ins w:id="471" w:author="251 (USA)" w:date="2023-05-29T18:25:00Z"/>
              </w:rPr>
            </w:pPr>
            <w:ins w:id="472" w:author="251 (USA)" w:date="2023-05-29T18:25:00Z">
              <w:r w:rsidRPr="0055014C">
                <w:t>Incidence angle at Earth</w:t>
              </w:r>
            </w:ins>
          </w:p>
        </w:tc>
        <w:tc>
          <w:tcPr>
            <w:tcW w:w="6637" w:type="dxa"/>
          </w:tcPr>
          <w:p w14:paraId="4330A511" w14:textId="77777777" w:rsidR="00F17E0A" w:rsidRPr="0055014C" w:rsidRDefault="00F17E0A" w:rsidP="00C76E33">
            <w:pPr>
              <w:pStyle w:val="Tabletext"/>
              <w:rPr>
                <w:ins w:id="473" w:author="251 (USA)" w:date="2023-05-29T18:25:00Z"/>
              </w:rPr>
            </w:pPr>
            <w:ins w:id="474" w:author="251 (USA)" w:date="2023-05-29T18:25:00Z">
              <w:r w:rsidRPr="0055014C">
                <w:t xml:space="preserve">The angle between the pointing direction and the normal to the Earth’s surface. </w:t>
              </w:r>
            </w:ins>
          </w:p>
        </w:tc>
      </w:tr>
      <w:tr w:rsidR="00F17E0A" w:rsidRPr="0055014C" w14:paraId="51CA57A3" w14:textId="77777777" w:rsidTr="00C76E33">
        <w:trPr>
          <w:cantSplit/>
          <w:jc w:val="center"/>
          <w:ins w:id="475" w:author="251 (USA)" w:date="2023-05-29T18:25:00Z"/>
        </w:trPr>
        <w:tc>
          <w:tcPr>
            <w:tcW w:w="2826" w:type="dxa"/>
          </w:tcPr>
          <w:p w14:paraId="0110AC01" w14:textId="77777777" w:rsidR="00F17E0A" w:rsidRPr="0055014C" w:rsidRDefault="00F17E0A" w:rsidP="00C76E33">
            <w:pPr>
              <w:pStyle w:val="Tabletext"/>
              <w:rPr>
                <w:ins w:id="476" w:author="251 (USA)" w:date="2023-05-29T18:25:00Z"/>
              </w:rPr>
            </w:pPr>
            <w:ins w:id="477" w:author="251 (USA)" w:date="2023-05-29T18:25:00Z">
              <w:r w:rsidRPr="0055014C">
                <w:t>Sensor antenna pattern</w:t>
              </w:r>
            </w:ins>
          </w:p>
        </w:tc>
        <w:tc>
          <w:tcPr>
            <w:tcW w:w="6637" w:type="dxa"/>
          </w:tcPr>
          <w:p w14:paraId="77A360ED" w14:textId="77777777" w:rsidR="00F17E0A" w:rsidRPr="0055014C" w:rsidRDefault="00F17E0A" w:rsidP="00C76E33">
            <w:pPr>
              <w:pStyle w:val="Tabletext"/>
              <w:rPr>
                <w:ins w:id="478" w:author="251 (USA)" w:date="2023-05-29T18:25:00Z"/>
              </w:rPr>
            </w:pPr>
            <w:ins w:id="479" w:author="251 (USA)" w:date="2023-05-29T18:25:00Z">
              <w:r w:rsidRPr="0055014C">
                <w:t>Antenna gain as a function of off-axis angle</w:t>
              </w:r>
              <w:r w:rsidRPr="0055014C">
                <w:rPr>
                  <w:lang w:eastAsia="zh-CN"/>
                </w:rPr>
                <w:t>. For interferometric radiometers, it is the pattern of synthetic beam.</w:t>
              </w:r>
            </w:ins>
          </w:p>
        </w:tc>
      </w:tr>
      <w:tr w:rsidR="00F17E0A" w:rsidRPr="0055014C" w14:paraId="7DEF19FF" w14:textId="77777777" w:rsidTr="00C76E33">
        <w:trPr>
          <w:cantSplit/>
          <w:jc w:val="center"/>
          <w:ins w:id="480" w:author="251 (USA)" w:date="2023-05-29T18:25:00Z"/>
        </w:trPr>
        <w:tc>
          <w:tcPr>
            <w:tcW w:w="2826" w:type="dxa"/>
          </w:tcPr>
          <w:p w14:paraId="5A90F10A" w14:textId="77777777" w:rsidR="00F17E0A" w:rsidRPr="0055014C" w:rsidRDefault="00F17E0A" w:rsidP="00C76E33">
            <w:pPr>
              <w:pStyle w:val="Tabletext"/>
              <w:rPr>
                <w:ins w:id="481" w:author="251 (USA)" w:date="2023-05-29T18:25:00Z"/>
              </w:rPr>
            </w:pPr>
            <w:ins w:id="482" w:author="251 (USA)" w:date="2023-05-29T18:25:00Z">
              <w:r w:rsidRPr="0055014C">
                <w:t>Sensor integration time</w:t>
              </w:r>
            </w:ins>
          </w:p>
        </w:tc>
        <w:tc>
          <w:tcPr>
            <w:tcW w:w="6637" w:type="dxa"/>
          </w:tcPr>
          <w:p w14:paraId="057BEAE6" w14:textId="77777777" w:rsidR="00F17E0A" w:rsidRPr="0055014C" w:rsidRDefault="00F17E0A" w:rsidP="00C76E33">
            <w:pPr>
              <w:pStyle w:val="Tabletext"/>
              <w:rPr>
                <w:ins w:id="483" w:author="251 (USA)" w:date="2023-05-29T18:25:00Z"/>
              </w:rPr>
            </w:pPr>
            <w:ins w:id="484" w:author="251 (USA)" w:date="2023-05-29T18:25:00Z">
              <w:r w:rsidRPr="0055014C">
                <w:rPr>
                  <w:lang w:eastAsia="fr-FR"/>
                </w:rPr>
                <w:t>The</w:t>
              </w:r>
              <w:r w:rsidRPr="0055014C">
                <w:rPr>
                  <w:bCs/>
                  <w:i/>
                  <w:iCs/>
                  <w:lang w:eastAsia="fr-FR"/>
                </w:rPr>
                <w:t xml:space="preserve"> sensor integration time </w:t>
              </w:r>
              <w:r w:rsidRPr="0055014C">
                <w:rPr>
                  <w:lang w:eastAsia="fr-FR"/>
                </w:rPr>
                <w:t>corresponds to the short period of time allocated for the radiative measurement of the instantaneous area of observation by the detector of a sensor</w:t>
              </w:r>
            </w:ins>
          </w:p>
        </w:tc>
      </w:tr>
      <w:tr w:rsidR="00F17E0A" w:rsidRPr="0055014C" w14:paraId="5EE7C941" w14:textId="77777777" w:rsidTr="00C76E33">
        <w:trPr>
          <w:cantSplit/>
          <w:jc w:val="center"/>
          <w:ins w:id="485" w:author="251 (USA)" w:date="2023-05-29T18:25:00Z"/>
        </w:trPr>
        <w:tc>
          <w:tcPr>
            <w:tcW w:w="2826" w:type="dxa"/>
          </w:tcPr>
          <w:p w14:paraId="58C53E6D" w14:textId="77777777" w:rsidR="00F17E0A" w:rsidRPr="0055014C" w:rsidRDefault="00F17E0A" w:rsidP="00C76E33">
            <w:pPr>
              <w:pStyle w:val="Tabletext"/>
              <w:rPr>
                <w:ins w:id="486" w:author="251 (USA)" w:date="2023-05-29T18:25:00Z"/>
              </w:rPr>
            </w:pPr>
            <w:ins w:id="487" w:author="251 (USA)" w:date="2023-05-29T18:25:00Z">
              <w:r w:rsidRPr="0055014C">
                <w:t>Channel bandwidth</w:t>
              </w:r>
            </w:ins>
          </w:p>
        </w:tc>
        <w:tc>
          <w:tcPr>
            <w:tcW w:w="6637" w:type="dxa"/>
          </w:tcPr>
          <w:p w14:paraId="21F8BFEE" w14:textId="77777777" w:rsidR="00F17E0A" w:rsidRPr="0055014C" w:rsidRDefault="00F17E0A" w:rsidP="00C76E33">
            <w:pPr>
              <w:pStyle w:val="Tabletext"/>
              <w:rPr>
                <w:ins w:id="488" w:author="251 (USA)" w:date="2023-05-29T18:25:00Z"/>
              </w:rPr>
            </w:pPr>
            <w:ins w:id="489" w:author="251 (USA)" w:date="2023-05-29T18:25:00Z">
              <w:r w:rsidRPr="0055014C">
                <w:rPr>
                  <w:lang w:eastAsia="fr-FR"/>
                </w:rPr>
                <w:t>The</w:t>
              </w:r>
              <w:r w:rsidRPr="0055014C">
                <w:rPr>
                  <w:bCs/>
                  <w:i/>
                  <w:iCs/>
                  <w:lang w:eastAsia="fr-FR"/>
                </w:rPr>
                <w:t xml:space="preserve"> channel bandwidth </w:t>
              </w:r>
              <w:r w:rsidRPr="0055014C">
                <w:rPr>
                  <w:lang w:eastAsia="fr-FR"/>
                </w:rPr>
                <w:t>is the range of frequencies around a centre frequency used by the passive sensor</w:t>
              </w:r>
            </w:ins>
          </w:p>
        </w:tc>
      </w:tr>
    </w:tbl>
    <w:p w14:paraId="7D209A80" w14:textId="77777777" w:rsidR="00F17E0A" w:rsidRPr="0055014C" w:rsidRDefault="00F17E0A" w:rsidP="00F17E0A">
      <w:pPr>
        <w:rPr>
          <w:ins w:id="490" w:author="251 (USA)" w:date="2023-05-29T18:25:00Z"/>
        </w:rPr>
      </w:pPr>
      <w:ins w:id="491" w:author="251 (USA)" w:date="2023-05-29T18:25:00Z">
        <w:r w:rsidRPr="0055014C">
          <w:t>The EESS (passive) sensor parameters used in the calculations are shown below.</w:t>
        </w:r>
      </w:ins>
    </w:p>
    <w:p w14:paraId="66D4232C" w14:textId="77777777" w:rsidR="00F17E0A" w:rsidRPr="0055014C" w:rsidRDefault="00F17E0A" w:rsidP="00F17E0A">
      <w:pPr>
        <w:pStyle w:val="TableNo"/>
        <w:rPr>
          <w:ins w:id="492" w:author="251 (USA)" w:date="2023-05-29T18:25:00Z"/>
          <w:szCs w:val="24"/>
        </w:rPr>
      </w:pPr>
      <w:ins w:id="493" w:author="251 (USA)" w:date="2023-05-29T18:25:00Z">
        <w:r w:rsidRPr="0055014C">
          <w:rPr>
            <w:szCs w:val="24"/>
          </w:rPr>
          <w:lastRenderedPageBreak/>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19</w:t>
        </w:r>
        <w:r w:rsidRPr="0055014C">
          <w:rPr>
            <w:szCs w:val="24"/>
          </w:rPr>
          <w:fldChar w:fldCharType="end"/>
        </w:r>
      </w:ins>
    </w:p>
    <w:p w14:paraId="735646CB" w14:textId="77777777" w:rsidR="00F17E0A" w:rsidRPr="0055014C" w:rsidRDefault="00F17E0A" w:rsidP="00F17E0A">
      <w:pPr>
        <w:pStyle w:val="Tabletitle"/>
        <w:rPr>
          <w:ins w:id="494" w:author="251 (USA)" w:date="2023-05-29T18:25:00Z"/>
          <w:szCs w:val="24"/>
        </w:rPr>
      </w:pPr>
      <w:ins w:id="495" w:author="251 (USA)" w:date="2023-05-29T18:25:00Z">
        <w:r w:rsidRPr="0055014C">
          <w:rPr>
            <w:szCs w:val="24"/>
          </w:rPr>
          <w:t>Technical EESS parameters for passive sensors F1 to F6 in 24 GHz</w:t>
        </w:r>
      </w:ins>
    </w:p>
    <w:tbl>
      <w:tblPr>
        <w:tblW w:w="9463" w:type="dxa"/>
        <w:tblLook w:val="04A0" w:firstRow="1" w:lastRow="0" w:firstColumn="1" w:lastColumn="0" w:noHBand="0" w:noVBand="1"/>
      </w:tblPr>
      <w:tblGrid>
        <w:gridCol w:w="2896"/>
        <w:gridCol w:w="872"/>
        <w:gridCol w:w="1205"/>
        <w:gridCol w:w="1206"/>
        <w:gridCol w:w="1206"/>
        <w:gridCol w:w="1206"/>
        <w:gridCol w:w="872"/>
      </w:tblGrid>
      <w:tr w:rsidR="00F17E0A" w:rsidRPr="0055014C" w14:paraId="792E8840" w14:textId="77777777" w:rsidTr="00C76E33">
        <w:trPr>
          <w:tblHeader/>
          <w:ins w:id="496" w:author="251 (USA)" w:date="2023-05-29T18:25:00Z"/>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6C498" w14:textId="77777777" w:rsidR="00F17E0A" w:rsidRPr="0055014C" w:rsidRDefault="00F17E0A" w:rsidP="00C76E33">
            <w:pPr>
              <w:pStyle w:val="Tablehead"/>
              <w:rPr>
                <w:ins w:id="497" w:author="251 (USA)" w:date="2023-05-29T18:25:00Z"/>
              </w:rPr>
            </w:pPr>
            <w:ins w:id="498" w:author="251 (USA)" w:date="2023-05-29T18:25:00Z">
              <w:r w:rsidRPr="0055014C">
                <w:t>Sensor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10D5CE" w14:textId="77777777" w:rsidR="00F17E0A" w:rsidRPr="0055014C" w:rsidRDefault="00F17E0A" w:rsidP="00C76E33">
            <w:pPr>
              <w:pStyle w:val="Tablehead"/>
              <w:rPr>
                <w:ins w:id="499" w:author="251 (USA)" w:date="2023-05-29T18:25:00Z"/>
              </w:rPr>
            </w:pPr>
            <w:ins w:id="500" w:author="251 (USA)" w:date="2023-05-29T18:25:00Z">
              <w:r w:rsidRPr="0055014C">
                <w:t>F1</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E730D5" w14:textId="77777777" w:rsidR="00F17E0A" w:rsidRPr="0055014C" w:rsidRDefault="00F17E0A" w:rsidP="00C76E33">
            <w:pPr>
              <w:pStyle w:val="Tablehead"/>
              <w:rPr>
                <w:ins w:id="501" w:author="251 (USA)" w:date="2023-05-29T18:25:00Z"/>
              </w:rPr>
            </w:pPr>
            <w:ins w:id="502" w:author="251 (USA)" w:date="2023-05-29T18:25:00Z">
              <w:r w:rsidRPr="0055014C">
                <w:t>F4 (Outer)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490B8F" w14:textId="77777777" w:rsidR="00F17E0A" w:rsidRPr="0055014C" w:rsidRDefault="00F17E0A" w:rsidP="00C76E33">
            <w:pPr>
              <w:pStyle w:val="Tablehead"/>
              <w:rPr>
                <w:ins w:id="503" w:author="251 (USA)" w:date="2023-05-29T18:25:00Z"/>
              </w:rPr>
            </w:pPr>
            <w:ins w:id="504" w:author="251 (USA)" w:date="2023-05-29T18:25:00Z">
              <w:r w:rsidRPr="0055014C">
                <w:t>F4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4D3EEB" w14:textId="77777777" w:rsidR="00F17E0A" w:rsidRPr="0055014C" w:rsidRDefault="00F17E0A" w:rsidP="00C76E33">
            <w:pPr>
              <w:pStyle w:val="Tablehead"/>
              <w:rPr>
                <w:ins w:id="505" w:author="251 (USA)" w:date="2023-05-29T18:25:00Z"/>
              </w:rPr>
            </w:pPr>
            <w:ins w:id="506" w:author="251 (USA)" w:date="2023-05-29T18:25:00Z">
              <w:r w:rsidRPr="0055014C">
                <w:t>F5</w:t>
              </w:r>
            </w:ins>
            <w:ins w:id="507" w:author="Chamova, Alisa" w:date="2024-05-31T11:06:00Z">
              <w:r w:rsidRPr="0055014C">
                <w:t xml:space="preserve"> </w:t>
              </w:r>
            </w:ins>
            <w:ins w:id="508" w:author="251 (USA)" w:date="2023-05-29T18:25:00Z">
              <w:r w:rsidRPr="0055014C">
                <w:t>(Outer)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73B2A3" w14:textId="77777777" w:rsidR="00F17E0A" w:rsidRPr="0055014C" w:rsidRDefault="00F17E0A" w:rsidP="00C76E33">
            <w:pPr>
              <w:pStyle w:val="Tablehead"/>
              <w:rPr>
                <w:ins w:id="509" w:author="251 (USA)" w:date="2023-05-29T18:25:00Z"/>
              </w:rPr>
            </w:pPr>
            <w:ins w:id="510" w:author="251 (USA)" w:date="2023-05-29T18:25:00Z">
              <w:r w:rsidRPr="0055014C">
                <w:t>F5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98D4F4" w14:textId="77777777" w:rsidR="00F17E0A" w:rsidRPr="0055014C" w:rsidRDefault="00F17E0A" w:rsidP="00C76E33">
            <w:pPr>
              <w:pStyle w:val="Tablehead"/>
              <w:rPr>
                <w:ins w:id="511" w:author="251 (USA)" w:date="2023-05-29T18:25:00Z"/>
              </w:rPr>
            </w:pPr>
            <w:ins w:id="512" w:author="251 (USA)" w:date="2023-05-29T18:25:00Z">
              <w:r w:rsidRPr="0055014C">
                <w:t>F6</w:t>
              </w:r>
            </w:ins>
          </w:p>
        </w:tc>
      </w:tr>
      <w:tr w:rsidR="00F17E0A" w:rsidRPr="0055014C" w14:paraId="5C0DD23B" w14:textId="77777777" w:rsidTr="00C76E33">
        <w:trPr>
          <w:ins w:id="513" w:author="251 (USA)" w:date="2023-05-29T18:25:00Z"/>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E09DF" w14:textId="77777777" w:rsidR="00F17E0A" w:rsidRPr="0055014C" w:rsidRDefault="00F17E0A" w:rsidP="00C76E33">
            <w:pPr>
              <w:pStyle w:val="Tablehead"/>
              <w:rPr>
                <w:ins w:id="514" w:author="251 (USA)" w:date="2023-05-29T18:25:00Z"/>
              </w:rPr>
            </w:pPr>
            <w:ins w:id="515" w:author="251 (USA)" w:date="2023-05-29T18:25:00Z">
              <w:r w:rsidRPr="0055014C">
                <w:t>Sensor Type</w:t>
              </w:r>
            </w:ins>
          </w:p>
        </w:tc>
        <w:tc>
          <w:tcPr>
            <w:tcW w:w="0" w:type="auto"/>
            <w:tcBorders>
              <w:top w:val="nil"/>
              <w:left w:val="nil"/>
              <w:bottom w:val="single" w:sz="4" w:space="0" w:color="auto"/>
              <w:right w:val="single" w:sz="4" w:space="0" w:color="auto"/>
            </w:tcBorders>
            <w:shd w:val="clear" w:color="auto" w:fill="auto"/>
            <w:vAlign w:val="center"/>
            <w:hideMark/>
          </w:tcPr>
          <w:p w14:paraId="463D64D6" w14:textId="77777777" w:rsidR="00F17E0A" w:rsidRPr="0055014C" w:rsidRDefault="00F17E0A" w:rsidP="00C76E33">
            <w:pPr>
              <w:pStyle w:val="Tablehead"/>
              <w:rPr>
                <w:ins w:id="516" w:author="251 (USA)" w:date="2023-05-29T18:25:00Z"/>
              </w:rPr>
            </w:pPr>
            <w:ins w:id="517"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3C5241C1" w14:textId="77777777" w:rsidR="00F17E0A" w:rsidRPr="0055014C" w:rsidRDefault="00F17E0A" w:rsidP="00C76E33">
            <w:pPr>
              <w:pStyle w:val="Tablehead"/>
              <w:rPr>
                <w:ins w:id="518" w:author="251 (USA)" w:date="2023-05-29T18:25:00Z"/>
              </w:rPr>
            </w:pPr>
            <w:ins w:id="519"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3AB1650D" w14:textId="77777777" w:rsidR="00F17E0A" w:rsidRPr="0055014C" w:rsidRDefault="00F17E0A" w:rsidP="00C76E33">
            <w:pPr>
              <w:pStyle w:val="Tablehead"/>
              <w:rPr>
                <w:ins w:id="520" w:author="251 (USA)" w:date="2023-05-29T18:25:00Z"/>
              </w:rPr>
            </w:pPr>
            <w:ins w:id="521"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427E78B1" w14:textId="77777777" w:rsidR="00F17E0A" w:rsidRPr="0055014C" w:rsidRDefault="00F17E0A" w:rsidP="00C76E33">
            <w:pPr>
              <w:pStyle w:val="Tablehead"/>
              <w:rPr>
                <w:ins w:id="522" w:author="251 (USA)" w:date="2023-05-29T18:25:00Z"/>
              </w:rPr>
            </w:pPr>
            <w:ins w:id="523"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08E8F765" w14:textId="77777777" w:rsidR="00F17E0A" w:rsidRPr="0055014C" w:rsidRDefault="00F17E0A" w:rsidP="00C76E33">
            <w:pPr>
              <w:pStyle w:val="Tablehead"/>
              <w:rPr>
                <w:ins w:id="524" w:author="251 (USA)" w:date="2023-05-29T18:25:00Z"/>
              </w:rPr>
            </w:pPr>
            <w:ins w:id="525"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6C67900A" w14:textId="77777777" w:rsidR="00F17E0A" w:rsidRPr="0055014C" w:rsidRDefault="00F17E0A" w:rsidP="00C76E33">
            <w:pPr>
              <w:pStyle w:val="Tablehead"/>
              <w:rPr>
                <w:ins w:id="526" w:author="251 (USA)" w:date="2023-05-29T18:25:00Z"/>
              </w:rPr>
            </w:pPr>
            <w:ins w:id="527" w:author="251 (USA)" w:date="2023-05-29T18:25:00Z">
              <w:r w:rsidRPr="0055014C">
                <w:t>Conical scan</w:t>
              </w:r>
            </w:ins>
          </w:p>
        </w:tc>
      </w:tr>
      <w:tr w:rsidR="00F17E0A" w:rsidRPr="0055014C" w14:paraId="7C297076" w14:textId="77777777" w:rsidTr="00C76E33">
        <w:trPr>
          <w:ins w:id="52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47125A" w14:textId="77777777" w:rsidR="00F17E0A" w:rsidRPr="0055014C" w:rsidRDefault="00F17E0A" w:rsidP="00C76E33">
            <w:pPr>
              <w:pStyle w:val="Tabletext"/>
              <w:rPr>
                <w:ins w:id="529" w:author="251 (USA)" w:date="2023-05-29T18:25:00Z"/>
              </w:rPr>
            </w:pPr>
            <w:ins w:id="530" w:author="251 (USA)" w:date="2023-05-29T18:25:00Z">
              <w:r w:rsidRPr="0055014C">
                <w:t>Frequency (GHz)</w:t>
              </w:r>
            </w:ins>
          </w:p>
        </w:tc>
        <w:tc>
          <w:tcPr>
            <w:tcW w:w="0" w:type="auto"/>
            <w:tcBorders>
              <w:top w:val="nil"/>
              <w:left w:val="nil"/>
              <w:bottom w:val="single" w:sz="4" w:space="0" w:color="auto"/>
              <w:right w:val="single" w:sz="4" w:space="0" w:color="auto"/>
            </w:tcBorders>
            <w:shd w:val="clear" w:color="auto" w:fill="auto"/>
            <w:noWrap/>
            <w:vAlign w:val="center"/>
            <w:hideMark/>
          </w:tcPr>
          <w:p w14:paraId="5697D645" w14:textId="77777777" w:rsidR="00F17E0A" w:rsidRPr="0055014C" w:rsidRDefault="00F17E0A" w:rsidP="00C76E33">
            <w:pPr>
              <w:pStyle w:val="Tabletext"/>
              <w:jc w:val="center"/>
              <w:rPr>
                <w:ins w:id="531" w:author="251 (USA)" w:date="2023-05-29T18:25:00Z"/>
              </w:rPr>
            </w:pPr>
            <w:ins w:id="532"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1A03EB29" w14:textId="77777777" w:rsidR="00F17E0A" w:rsidRPr="0055014C" w:rsidRDefault="00F17E0A" w:rsidP="00C76E33">
            <w:pPr>
              <w:pStyle w:val="Tabletext"/>
              <w:jc w:val="center"/>
              <w:rPr>
                <w:ins w:id="533" w:author="251 (USA)" w:date="2023-05-29T18:25:00Z"/>
              </w:rPr>
            </w:pPr>
            <w:ins w:id="534"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2361526C" w14:textId="77777777" w:rsidR="00F17E0A" w:rsidRPr="0055014C" w:rsidRDefault="00F17E0A" w:rsidP="00C76E33">
            <w:pPr>
              <w:pStyle w:val="Tabletext"/>
              <w:jc w:val="center"/>
              <w:rPr>
                <w:ins w:id="535" w:author="251 (USA)" w:date="2023-05-29T18:25:00Z"/>
              </w:rPr>
            </w:pPr>
            <w:ins w:id="536"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67A3BA7F" w14:textId="77777777" w:rsidR="00F17E0A" w:rsidRPr="0055014C" w:rsidRDefault="00F17E0A" w:rsidP="00C76E33">
            <w:pPr>
              <w:pStyle w:val="Tabletext"/>
              <w:jc w:val="center"/>
              <w:rPr>
                <w:ins w:id="537" w:author="251 (USA)" w:date="2023-05-29T18:25:00Z"/>
              </w:rPr>
            </w:pPr>
            <w:ins w:id="538"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0F367BFF" w14:textId="77777777" w:rsidR="00F17E0A" w:rsidRPr="0055014C" w:rsidRDefault="00F17E0A" w:rsidP="00C76E33">
            <w:pPr>
              <w:pStyle w:val="Tabletext"/>
              <w:jc w:val="center"/>
              <w:rPr>
                <w:ins w:id="539" w:author="251 (USA)" w:date="2023-05-29T18:25:00Z"/>
              </w:rPr>
            </w:pPr>
            <w:ins w:id="540"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383FA1A8" w14:textId="77777777" w:rsidR="00F17E0A" w:rsidRPr="0055014C" w:rsidRDefault="00F17E0A" w:rsidP="00C76E33">
            <w:pPr>
              <w:pStyle w:val="Tabletext"/>
              <w:jc w:val="center"/>
              <w:rPr>
                <w:ins w:id="541" w:author="251 (USA)" w:date="2023-05-29T18:25:00Z"/>
              </w:rPr>
            </w:pPr>
            <w:ins w:id="542" w:author="251 (USA)" w:date="2023-05-29T18:25:00Z">
              <w:r w:rsidRPr="0055014C">
                <w:t>23.9</w:t>
              </w:r>
            </w:ins>
          </w:p>
        </w:tc>
      </w:tr>
      <w:tr w:rsidR="00F17E0A" w:rsidRPr="0055014C" w14:paraId="221F6776" w14:textId="77777777" w:rsidTr="00C76E33">
        <w:trPr>
          <w:ins w:id="54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CC552D" w14:textId="77777777" w:rsidR="00F17E0A" w:rsidRPr="0055014C" w:rsidRDefault="00F17E0A" w:rsidP="00C76E33">
            <w:pPr>
              <w:pStyle w:val="Tabletext"/>
              <w:rPr>
                <w:ins w:id="544" w:author="251 (USA)" w:date="2023-05-29T18:25:00Z"/>
              </w:rPr>
            </w:pPr>
            <w:ins w:id="545" w:author="251 (USA)" w:date="2023-05-29T18:25:00Z">
              <w:r w:rsidRPr="0055014C">
                <w:t>Orbit altitude (km)</w:t>
              </w:r>
            </w:ins>
          </w:p>
        </w:tc>
        <w:tc>
          <w:tcPr>
            <w:tcW w:w="0" w:type="auto"/>
            <w:tcBorders>
              <w:top w:val="nil"/>
              <w:left w:val="nil"/>
              <w:bottom w:val="single" w:sz="4" w:space="0" w:color="auto"/>
              <w:right w:val="single" w:sz="4" w:space="0" w:color="auto"/>
            </w:tcBorders>
            <w:shd w:val="clear" w:color="auto" w:fill="auto"/>
            <w:noWrap/>
            <w:vAlign w:val="center"/>
            <w:hideMark/>
          </w:tcPr>
          <w:p w14:paraId="25EC985C" w14:textId="77777777" w:rsidR="00F17E0A" w:rsidRPr="0055014C" w:rsidRDefault="00F17E0A" w:rsidP="00C76E33">
            <w:pPr>
              <w:pStyle w:val="Tabletext"/>
              <w:jc w:val="center"/>
              <w:rPr>
                <w:ins w:id="546" w:author="251 (USA)" w:date="2023-05-29T18:25:00Z"/>
              </w:rPr>
            </w:pPr>
            <w:ins w:id="547" w:author="251 (USA)" w:date="2023-05-29T18:25:00Z">
              <w:r w:rsidRPr="0055014C">
                <w:t>817</w:t>
              </w:r>
            </w:ins>
          </w:p>
        </w:tc>
        <w:tc>
          <w:tcPr>
            <w:tcW w:w="0" w:type="auto"/>
            <w:tcBorders>
              <w:top w:val="nil"/>
              <w:left w:val="nil"/>
              <w:bottom w:val="single" w:sz="4" w:space="0" w:color="auto"/>
              <w:right w:val="single" w:sz="4" w:space="0" w:color="auto"/>
            </w:tcBorders>
            <w:shd w:val="clear" w:color="auto" w:fill="auto"/>
            <w:noWrap/>
            <w:vAlign w:val="center"/>
            <w:hideMark/>
          </w:tcPr>
          <w:p w14:paraId="009DC250" w14:textId="77777777" w:rsidR="00F17E0A" w:rsidRPr="0055014C" w:rsidRDefault="00F17E0A" w:rsidP="00C76E33">
            <w:pPr>
              <w:pStyle w:val="Tabletext"/>
              <w:jc w:val="center"/>
              <w:rPr>
                <w:ins w:id="548" w:author="251 (USA)" w:date="2023-05-29T18:25:00Z"/>
              </w:rPr>
            </w:pPr>
            <w:ins w:id="549"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3F343614" w14:textId="77777777" w:rsidR="00F17E0A" w:rsidRPr="0055014C" w:rsidRDefault="00F17E0A" w:rsidP="00C76E33">
            <w:pPr>
              <w:pStyle w:val="Tabletext"/>
              <w:jc w:val="center"/>
              <w:rPr>
                <w:ins w:id="550" w:author="251 (USA)" w:date="2023-05-29T18:25:00Z"/>
              </w:rPr>
            </w:pPr>
            <w:ins w:id="551"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510B6DE4" w14:textId="77777777" w:rsidR="00F17E0A" w:rsidRPr="0055014C" w:rsidRDefault="00F17E0A" w:rsidP="00C76E33">
            <w:pPr>
              <w:pStyle w:val="Tabletext"/>
              <w:jc w:val="center"/>
              <w:rPr>
                <w:ins w:id="552" w:author="251 (USA)" w:date="2023-05-29T18:25:00Z"/>
              </w:rPr>
            </w:pPr>
            <w:ins w:id="553" w:author="251 (USA)" w:date="2023-05-29T18:25:00Z">
              <w:r w:rsidRPr="0055014C">
                <w:t>824</w:t>
              </w:r>
            </w:ins>
          </w:p>
        </w:tc>
        <w:tc>
          <w:tcPr>
            <w:tcW w:w="0" w:type="auto"/>
            <w:tcBorders>
              <w:top w:val="nil"/>
              <w:left w:val="nil"/>
              <w:bottom w:val="single" w:sz="4" w:space="0" w:color="auto"/>
              <w:right w:val="single" w:sz="4" w:space="0" w:color="auto"/>
            </w:tcBorders>
            <w:shd w:val="clear" w:color="auto" w:fill="auto"/>
            <w:noWrap/>
            <w:vAlign w:val="center"/>
            <w:hideMark/>
          </w:tcPr>
          <w:p w14:paraId="3E8393DA" w14:textId="77777777" w:rsidR="00F17E0A" w:rsidRPr="0055014C" w:rsidRDefault="00F17E0A" w:rsidP="00C76E33">
            <w:pPr>
              <w:pStyle w:val="Tabletext"/>
              <w:jc w:val="center"/>
              <w:rPr>
                <w:ins w:id="554" w:author="251 (USA)" w:date="2023-05-29T18:25:00Z"/>
              </w:rPr>
            </w:pPr>
            <w:ins w:id="555" w:author="251 (USA)" w:date="2023-05-29T18:25:00Z">
              <w:r w:rsidRPr="0055014C">
                <w:t>824</w:t>
              </w:r>
            </w:ins>
          </w:p>
        </w:tc>
        <w:tc>
          <w:tcPr>
            <w:tcW w:w="0" w:type="auto"/>
            <w:tcBorders>
              <w:top w:val="nil"/>
              <w:left w:val="nil"/>
              <w:bottom w:val="single" w:sz="4" w:space="0" w:color="auto"/>
              <w:right w:val="single" w:sz="4" w:space="0" w:color="auto"/>
            </w:tcBorders>
            <w:shd w:val="clear" w:color="auto" w:fill="auto"/>
            <w:noWrap/>
            <w:vAlign w:val="center"/>
            <w:hideMark/>
          </w:tcPr>
          <w:p w14:paraId="58CBEBBC" w14:textId="77777777" w:rsidR="00F17E0A" w:rsidRPr="0055014C" w:rsidRDefault="00F17E0A" w:rsidP="00C76E33">
            <w:pPr>
              <w:pStyle w:val="Tabletext"/>
              <w:jc w:val="center"/>
              <w:rPr>
                <w:ins w:id="556" w:author="251 (USA)" w:date="2023-05-29T18:25:00Z"/>
              </w:rPr>
            </w:pPr>
            <w:ins w:id="557" w:author="251 (USA)" w:date="2023-05-29T18:25:00Z">
              <w:r w:rsidRPr="0055014C">
                <w:t>835</w:t>
              </w:r>
            </w:ins>
          </w:p>
        </w:tc>
      </w:tr>
      <w:tr w:rsidR="00F17E0A" w:rsidRPr="0055014C" w14:paraId="3A89BB2B" w14:textId="77777777" w:rsidTr="00C76E33">
        <w:trPr>
          <w:ins w:id="55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D0DD61" w14:textId="77777777" w:rsidR="00F17E0A" w:rsidRPr="0055014C" w:rsidRDefault="00F17E0A" w:rsidP="00C76E33">
            <w:pPr>
              <w:pStyle w:val="Tabletext"/>
              <w:rPr>
                <w:ins w:id="559" w:author="251 (USA)" w:date="2023-05-29T18:25:00Z"/>
              </w:rPr>
            </w:pPr>
            <w:ins w:id="560" w:author="251 (USA)" w:date="2023-05-29T18:25:00Z">
              <w:r w:rsidRPr="0055014C">
                <w:t>Off-nadir angle (°)</w:t>
              </w:r>
            </w:ins>
          </w:p>
        </w:tc>
        <w:tc>
          <w:tcPr>
            <w:tcW w:w="0" w:type="auto"/>
            <w:tcBorders>
              <w:top w:val="nil"/>
              <w:left w:val="nil"/>
              <w:bottom w:val="single" w:sz="4" w:space="0" w:color="auto"/>
              <w:right w:val="single" w:sz="4" w:space="0" w:color="auto"/>
            </w:tcBorders>
            <w:shd w:val="clear" w:color="auto" w:fill="auto"/>
            <w:noWrap/>
            <w:vAlign w:val="center"/>
            <w:hideMark/>
          </w:tcPr>
          <w:p w14:paraId="4CC99EF7" w14:textId="77777777" w:rsidR="00F17E0A" w:rsidRPr="0055014C" w:rsidRDefault="00F17E0A" w:rsidP="00C76E33">
            <w:pPr>
              <w:pStyle w:val="Tabletext"/>
              <w:jc w:val="center"/>
              <w:rPr>
                <w:ins w:id="561" w:author="251 (USA)" w:date="2023-05-29T18:25:00Z"/>
              </w:rPr>
            </w:pPr>
            <w:ins w:id="562" w:author="251 (USA)" w:date="2023-05-29T18:25:00Z">
              <w:r w:rsidRPr="0055014C">
                <w:t>44.5</w:t>
              </w:r>
            </w:ins>
          </w:p>
        </w:tc>
        <w:tc>
          <w:tcPr>
            <w:tcW w:w="0" w:type="auto"/>
            <w:tcBorders>
              <w:top w:val="nil"/>
              <w:left w:val="nil"/>
              <w:bottom w:val="single" w:sz="4" w:space="0" w:color="auto"/>
              <w:right w:val="single" w:sz="4" w:space="0" w:color="auto"/>
            </w:tcBorders>
            <w:shd w:val="clear" w:color="auto" w:fill="auto"/>
            <w:noWrap/>
            <w:vAlign w:val="center"/>
            <w:hideMark/>
          </w:tcPr>
          <w:p w14:paraId="6DE44391" w14:textId="77777777" w:rsidR="00F17E0A" w:rsidRPr="0055014C" w:rsidRDefault="00F17E0A" w:rsidP="00C76E33">
            <w:pPr>
              <w:pStyle w:val="Tabletext"/>
              <w:jc w:val="center"/>
              <w:rPr>
                <w:ins w:id="563" w:author="251 (USA)" w:date="2023-05-29T18:25:00Z"/>
              </w:rPr>
            </w:pPr>
            <w:ins w:id="564" w:author="251 (USA)" w:date="2023-05-29T18:25:00Z">
              <w:r w:rsidRPr="0055014C">
                <w:t>48.3</w:t>
              </w:r>
            </w:ins>
          </w:p>
        </w:tc>
        <w:tc>
          <w:tcPr>
            <w:tcW w:w="0" w:type="auto"/>
            <w:tcBorders>
              <w:top w:val="nil"/>
              <w:left w:val="nil"/>
              <w:bottom w:val="single" w:sz="4" w:space="0" w:color="auto"/>
              <w:right w:val="single" w:sz="4" w:space="0" w:color="auto"/>
            </w:tcBorders>
            <w:shd w:val="clear" w:color="auto" w:fill="auto"/>
            <w:noWrap/>
            <w:vAlign w:val="center"/>
            <w:hideMark/>
          </w:tcPr>
          <w:p w14:paraId="690109B5" w14:textId="77777777" w:rsidR="00F17E0A" w:rsidRPr="0055014C" w:rsidRDefault="00F17E0A" w:rsidP="00C76E33">
            <w:pPr>
              <w:pStyle w:val="Tabletext"/>
              <w:jc w:val="center"/>
              <w:rPr>
                <w:ins w:id="565" w:author="251 (USA)" w:date="2023-05-29T18:25:00Z"/>
              </w:rPr>
            </w:pPr>
            <w:ins w:id="566"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67DE6481" w14:textId="77777777" w:rsidR="00F17E0A" w:rsidRPr="0055014C" w:rsidRDefault="00F17E0A" w:rsidP="00C76E33">
            <w:pPr>
              <w:pStyle w:val="Tabletext"/>
              <w:jc w:val="center"/>
              <w:rPr>
                <w:ins w:id="567" w:author="251 (USA)" w:date="2023-05-29T18:25:00Z"/>
              </w:rPr>
            </w:pPr>
            <w:ins w:id="568" w:author="251 (USA)" w:date="2023-05-29T18:25:00Z">
              <w:r w:rsidRPr="0055014C">
                <w:t>52.7</w:t>
              </w:r>
            </w:ins>
          </w:p>
        </w:tc>
        <w:tc>
          <w:tcPr>
            <w:tcW w:w="0" w:type="auto"/>
            <w:tcBorders>
              <w:top w:val="nil"/>
              <w:left w:val="nil"/>
              <w:bottom w:val="single" w:sz="4" w:space="0" w:color="auto"/>
              <w:right w:val="single" w:sz="4" w:space="0" w:color="auto"/>
            </w:tcBorders>
            <w:shd w:val="clear" w:color="auto" w:fill="auto"/>
            <w:noWrap/>
            <w:vAlign w:val="center"/>
            <w:hideMark/>
          </w:tcPr>
          <w:p w14:paraId="59C29D73" w14:textId="77777777" w:rsidR="00F17E0A" w:rsidRPr="0055014C" w:rsidRDefault="00F17E0A" w:rsidP="00C76E33">
            <w:pPr>
              <w:pStyle w:val="Tabletext"/>
              <w:jc w:val="center"/>
              <w:rPr>
                <w:ins w:id="569" w:author="251 (USA)" w:date="2023-05-29T18:25:00Z"/>
              </w:rPr>
            </w:pPr>
            <w:ins w:id="570"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1A1F36E5" w14:textId="77777777" w:rsidR="00F17E0A" w:rsidRPr="0055014C" w:rsidRDefault="00F17E0A" w:rsidP="00C76E33">
            <w:pPr>
              <w:pStyle w:val="Tabletext"/>
              <w:jc w:val="center"/>
              <w:rPr>
                <w:ins w:id="571" w:author="251 (USA)" w:date="2023-05-29T18:25:00Z"/>
              </w:rPr>
            </w:pPr>
            <w:ins w:id="572" w:author="251 (USA)" w:date="2023-05-29T18:25:00Z">
              <w:r w:rsidRPr="0055014C">
                <w:t>53.3</w:t>
              </w:r>
            </w:ins>
          </w:p>
        </w:tc>
      </w:tr>
      <w:tr w:rsidR="00F17E0A" w:rsidRPr="0055014C" w14:paraId="4797B93A" w14:textId="77777777" w:rsidTr="00C76E33">
        <w:trPr>
          <w:ins w:id="57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DE4181" w14:textId="77777777" w:rsidR="00F17E0A" w:rsidRPr="0055014C" w:rsidRDefault="00F17E0A" w:rsidP="00C76E33">
            <w:pPr>
              <w:pStyle w:val="Tabletext"/>
              <w:rPr>
                <w:ins w:id="574" w:author="251 (USA)" w:date="2023-05-29T18:25:00Z"/>
              </w:rPr>
            </w:pPr>
            <w:ins w:id="575" w:author="251 (USA)" w:date="2023-05-29T18:25:00Z">
              <w:r w:rsidRPr="0055014C">
                <w:t>Antenna gain (dBi)</w:t>
              </w:r>
            </w:ins>
          </w:p>
        </w:tc>
        <w:tc>
          <w:tcPr>
            <w:tcW w:w="0" w:type="auto"/>
            <w:tcBorders>
              <w:top w:val="nil"/>
              <w:left w:val="nil"/>
              <w:bottom w:val="single" w:sz="4" w:space="0" w:color="auto"/>
              <w:right w:val="single" w:sz="4" w:space="0" w:color="auto"/>
            </w:tcBorders>
            <w:shd w:val="clear" w:color="auto" w:fill="auto"/>
            <w:noWrap/>
            <w:vAlign w:val="center"/>
            <w:hideMark/>
          </w:tcPr>
          <w:p w14:paraId="7983C661" w14:textId="77777777" w:rsidR="00F17E0A" w:rsidRPr="0055014C" w:rsidRDefault="00F17E0A" w:rsidP="00C76E33">
            <w:pPr>
              <w:pStyle w:val="Tabletext"/>
              <w:jc w:val="center"/>
              <w:rPr>
                <w:ins w:id="576" w:author="251 (USA)" w:date="2023-05-29T18:25:00Z"/>
              </w:rPr>
            </w:pPr>
            <w:ins w:id="577" w:author="251 (USA)" w:date="2023-05-29T18:25:00Z">
              <w:r w:rsidRPr="0055014C">
                <w:t>40</w:t>
              </w:r>
            </w:ins>
          </w:p>
        </w:tc>
        <w:tc>
          <w:tcPr>
            <w:tcW w:w="0" w:type="auto"/>
            <w:tcBorders>
              <w:top w:val="nil"/>
              <w:left w:val="nil"/>
              <w:bottom w:val="single" w:sz="4" w:space="0" w:color="auto"/>
              <w:right w:val="single" w:sz="4" w:space="0" w:color="auto"/>
            </w:tcBorders>
            <w:shd w:val="clear" w:color="auto" w:fill="auto"/>
            <w:noWrap/>
            <w:vAlign w:val="center"/>
            <w:hideMark/>
          </w:tcPr>
          <w:p w14:paraId="4F5E733E" w14:textId="77777777" w:rsidR="00F17E0A" w:rsidRPr="0055014C" w:rsidRDefault="00F17E0A" w:rsidP="00C76E33">
            <w:pPr>
              <w:pStyle w:val="Tabletext"/>
              <w:jc w:val="center"/>
              <w:rPr>
                <w:ins w:id="578" w:author="251 (USA)" w:date="2023-05-29T18:25:00Z"/>
              </w:rPr>
            </w:pPr>
            <w:ins w:id="579" w:author="251 (USA)" w:date="2023-05-29T18:25:00Z">
              <w:r w:rsidRPr="0055014C">
                <w:t>34.4</w:t>
              </w:r>
            </w:ins>
          </w:p>
        </w:tc>
        <w:tc>
          <w:tcPr>
            <w:tcW w:w="0" w:type="auto"/>
            <w:tcBorders>
              <w:top w:val="nil"/>
              <w:left w:val="nil"/>
              <w:bottom w:val="single" w:sz="4" w:space="0" w:color="auto"/>
              <w:right w:val="single" w:sz="4" w:space="0" w:color="auto"/>
            </w:tcBorders>
            <w:shd w:val="clear" w:color="auto" w:fill="auto"/>
            <w:noWrap/>
            <w:vAlign w:val="center"/>
            <w:hideMark/>
          </w:tcPr>
          <w:p w14:paraId="75780309" w14:textId="77777777" w:rsidR="00F17E0A" w:rsidRPr="0055014C" w:rsidRDefault="00F17E0A" w:rsidP="00C76E33">
            <w:pPr>
              <w:pStyle w:val="Tabletext"/>
              <w:jc w:val="center"/>
              <w:rPr>
                <w:ins w:id="580" w:author="251 (USA)" w:date="2023-05-29T18:25:00Z"/>
              </w:rPr>
            </w:pPr>
            <w:ins w:id="581" w:author="251 (USA)" w:date="2023-05-29T18:25:00Z">
              <w:r w:rsidRPr="0055014C">
                <w:t>34.4</w:t>
              </w:r>
            </w:ins>
          </w:p>
        </w:tc>
        <w:tc>
          <w:tcPr>
            <w:tcW w:w="0" w:type="auto"/>
            <w:tcBorders>
              <w:top w:val="nil"/>
              <w:left w:val="nil"/>
              <w:bottom w:val="single" w:sz="4" w:space="0" w:color="auto"/>
              <w:right w:val="single" w:sz="4" w:space="0" w:color="auto"/>
            </w:tcBorders>
            <w:shd w:val="clear" w:color="auto" w:fill="auto"/>
            <w:noWrap/>
            <w:vAlign w:val="center"/>
            <w:hideMark/>
          </w:tcPr>
          <w:p w14:paraId="18197798" w14:textId="77777777" w:rsidR="00F17E0A" w:rsidRPr="0055014C" w:rsidRDefault="00F17E0A" w:rsidP="00C76E33">
            <w:pPr>
              <w:pStyle w:val="Tabletext"/>
              <w:jc w:val="center"/>
              <w:rPr>
                <w:ins w:id="582" w:author="251 (USA)" w:date="2023-05-29T18:25:00Z"/>
              </w:rPr>
            </w:pPr>
            <w:ins w:id="583" w:author="251 (USA)" w:date="2023-05-29T18:25:00Z">
              <w:r w:rsidRPr="0055014C">
                <w:t>30.4</w:t>
              </w:r>
            </w:ins>
          </w:p>
        </w:tc>
        <w:tc>
          <w:tcPr>
            <w:tcW w:w="0" w:type="auto"/>
            <w:tcBorders>
              <w:top w:val="nil"/>
              <w:left w:val="nil"/>
              <w:bottom w:val="single" w:sz="4" w:space="0" w:color="auto"/>
              <w:right w:val="single" w:sz="4" w:space="0" w:color="auto"/>
            </w:tcBorders>
            <w:shd w:val="clear" w:color="auto" w:fill="auto"/>
            <w:noWrap/>
            <w:vAlign w:val="center"/>
            <w:hideMark/>
          </w:tcPr>
          <w:p w14:paraId="240DB758" w14:textId="77777777" w:rsidR="00F17E0A" w:rsidRPr="0055014C" w:rsidRDefault="00F17E0A" w:rsidP="00C76E33">
            <w:pPr>
              <w:pStyle w:val="Tabletext"/>
              <w:jc w:val="center"/>
              <w:rPr>
                <w:ins w:id="584" w:author="251 (USA)" w:date="2023-05-29T18:25:00Z"/>
              </w:rPr>
            </w:pPr>
            <w:ins w:id="585" w:author="251 (USA)" w:date="2023-05-29T18:25:00Z">
              <w:r w:rsidRPr="0055014C">
                <w:t>30.4</w:t>
              </w:r>
            </w:ins>
          </w:p>
        </w:tc>
        <w:tc>
          <w:tcPr>
            <w:tcW w:w="0" w:type="auto"/>
            <w:tcBorders>
              <w:top w:val="nil"/>
              <w:left w:val="nil"/>
              <w:bottom w:val="single" w:sz="4" w:space="0" w:color="auto"/>
              <w:right w:val="single" w:sz="4" w:space="0" w:color="auto"/>
            </w:tcBorders>
            <w:shd w:val="clear" w:color="auto" w:fill="auto"/>
            <w:noWrap/>
            <w:vAlign w:val="center"/>
            <w:hideMark/>
          </w:tcPr>
          <w:p w14:paraId="3D3F7C7E" w14:textId="77777777" w:rsidR="00F17E0A" w:rsidRPr="0055014C" w:rsidRDefault="00F17E0A" w:rsidP="00C76E33">
            <w:pPr>
              <w:pStyle w:val="Tabletext"/>
              <w:jc w:val="center"/>
              <w:rPr>
                <w:ins w:id="586" w:author="251 (USA)" w:date="2023-05-29T18:25:00Z"/>
              </w:rPr>
            </w:pPr>
            <w:ins w:id="587" w:author="251 (USA)" w:date="2023-05-29T18:25:00Z">
              <w:r w:rsidRPr="0055014C">
                <w:t>40.8</w:t>
              </w:r>
            </w:ins>
          </w:p>
        </w:tc>
      </w:tr>
      <w:tr w:rsidR="00F17E0A" w:rsidRPr="0055014C" w14:paraId="27D46CFB" w14:textId="77777777" w:rsidTr="00C76E33">
        <w:trPr>
          <w:ins w:id="58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9BC8A" w14:textId="77777777" w:rsidR="00F17E0A" w:rsidRPr="0055014C" w:rsidRDefault="00F17E0A" w:rsidP="00C76E33">
            <w:pPr>
              <w:pStyle w:val="Tabletext"/>
              <w:rPr>
                <w:ins w:id="589" w:author="251 (USA)" w:date="2023-05-29T18:25:00Z"/>
              </w:rPr>
            </w:pPr>
            <w:ins w:id="590" w:author="251 (USA)" w:date="2023-05-29T18:25:00Z">
              <w:r w:rsidRPr="0055014C">
                <w:t>Incidence angle at footprint (°)</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4B2C522" w14:textId="77777777" w:rsidR="00F17E0A" w:rsidRPr="0055014C" w:rsidRDefault="00F17E0A" w:rsidP="00C76E33">
            <w:pPr>
              <w:pStyle w:val="Tabletext"/>
              <w:jc w:val="center"/>
              <w:rPr>
                <w:ins w:id="591" w:author="251 (USA)" w:date="2023-05-29T18:25:00Z"/>
              </w:rPr>
            </w:pPr>
            <w:ins w:id="592" w:author="251 (USA)" w:date="2023-05-29T18:25:00Z">
              <w:r w:rsidRPr="0055014C">
                <w:t>52.3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941A2BC" w14:textId="77777777" w:rsidR="00F17E0A" w:rsidRPr="0055014C" w:rsidRDefault="00F17E0A" w:rsidP="00C76E33">
            <w:pPr>
              <w:pStyle w:val="Tabletext"/>
              <w:jc w:val="center"/>
              <w:rPr>
                <w:ins w:id="593" w:author="251 (USA)" w:date="2023-05-29T18:25:00Z"/>
              </w:rPr>
            </w:pPr>
            <w:ins w:id="594" w:author="251 (USA)" w:date="2023-05-29T18:25:00Z">
              <w:r w:rsidRPr="0055014C">
                <w:t>57.6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60CEA07" w14:textId="77777777" w:rsidR="00F17E0A" w:rsidRPr="0055014C" w:rsidRDefault="00F17E0A" w:rsidP="00C76E33">
            <w:pPr>
              <w:pStyle w:val="Tabletext"/>
              <w:jc w:val="center"/>
              <w:rPr>
                <w:ins w:id="595" w:author="251 (USA)" w:date="2023-05-29T18:25:00Z"/>
              </w:rPr>
            </w:pPr>
            <w:ins w:id="596"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87ADF51" w14:textId="77777777" w:rsidR="00F17E0A" w:rsidRPr="0055014C" w:rsidRDefault="00F17E0A" w:rsidP="00C76E33">
            <w:pPr>
              <w:pStyle w:val="Tabletext"/>
              <w:jc w:val="center"/>
              <w:rPr>
                <w:ins w:id="597" w:author="251 (USA)" w:date="2023-05-29T18:25:00Z"/>
              </w:rPr>
            </w:pPr>
            <w:ins w:id="598" w:author="251 (USA)" w:date="2023-05-29T18:25:00Z">
              <w:r w:rsidRPr="0055014C">
                <w:t>64.0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CD5F8EB" w14:textId="77777777" w:rsidR="00F17E0A" w:rsidRPr="0055014C" w:rsidRDefault="00F17E0A" w:rsidP="00C76E33">
            <w:pPr>
              <w:pStyle w:val="Tabletext"/>
              <w:jc w:val="center"/>
              <w:rPr>
                <w:ins w:id="599" w:author="251 (USA)" w:date="2023-05-29T18:25:00Z"/>
              </w:rPr>
            </w:pPr>
            <w:ins w:id="600"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7BB4F0D" w14:textId="77777777" w:rsidR="00F17E0A" w:rsidRPr="0055014C" w:rsidRDefault="00F17E0A" w:rsidP="00C76E33">
            <w:pPr>
              <w:pStyle w:val="Tabletext"/>
              <w:jc w:val="center"/>
              <w:rPr>
                <w:ins w:id="601" w:author="251 (USA)" w:date="2023-05-29T18:25:00Z"/>
              </w:rPr>
            </w:pPr>
            <w:ins w:id="602" w:author="251 (USA)" w:date="2023-05-29T18:25:00Z">
              <w:r w:rsidRPr="0055014C">
                <w:t>65.1</w:t>
              </w:r>
            </w:ins>
          </w:p>
        </w:tc>
      </w:tr>
      <w:tr w:rsidR="00F17E0A" w:rsidRPr="0055014C" w14:paraId="7564BFFF" w14:textId="77777777" w:rsidTr="00C76E33">
        <w:trPr>
          <w:ins w:id="60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65A90F" w14:textId="77777777" w:rsidR="00F17E0A" w:rsidRPr="0055014C" w:rsidRDefault="00F17E0A" w:rsidP="00C76E33">
            <w:pPr>
              <w:pStyle w:val="Tabletext"/>
              <w:rPr>
                <w:ins w:id="604" w:author="251 (USA)" w:date="2023-05-29T18:25:00Z"/>
              </w:rPr>
            </w:pPr>
            <w:ins w:id="605" w:author="251 (USA)" w:date="2023-05-29T18:25:00Z">
              <w:r w:rsidRPr="0055014C">
                <w:t>Angle from Ground to Sensor (°)</w:t>
              </w:r>
            </w:ins>
          </w:p>
        </w:tc>
        <w:tc>
          <w:tcPr>
            <w:tcW w:w="0" w:type="auto"/>
            <w:tcBorders>
              <w:top w:val="nil"/>
              <w:left w:val="nil"/>
              <w:bottom w:val="single" w:sz="4" w:space="0" w:color="7F7F7F"/>
              <w:right w:val="single" w:sz="4" w:space="0" w:color="7F7F7F"/>
            </w:tcBorders>
            <w:shd w:val="clear" w:color="auto" w:fill="auto"/>
            <w:noWrap/>
            <w:vAlign w:val="center"/>
            <w:hideMark/>
          </w:tcPr>
          <w:p w14:paraId="2613700E" w14:textId="77777777" w:rsidR="00F17E0A" w:rsidRPr="0055014C" w:rsidRDefault="00F17E0A" w:rsidP="00C76E33">
            <w:pPr>
              <w:pStyle w:val="Tabletext"/>
              <w:jc w:val="center"/>
              <w:rPr>
                <w:ins w:id="606" w:author="251 (USA)" w:date="2023-05-29T18:25:00Z"/>
              </w:rPr>
            </w:pPr>
            <w:ins w:id="607" w:author="251 (USA)" w:date="2023-05-29T18:25:00Z">
              <w:r w:rsidRPr="0055014C">
                <w:t>37.7</w:t>
              </w:r>
            </w:ins>
          </w:p>
        </w:tc>
        <w:tc>
          <w:tcPr>
            <w:tcW w:w="0" w:type="auto"/>
            <w:tcBorders>
              <w:top w:val="nil"/>
              <w:left w:val="nil"/>
              <w:bottom w:val="single" w:sz="4" w:space="0" w:color="7F7F7F"/>
              <w:right w:val="single" w:sz="4" w:space="0" w:color="7F7F7F"/>
            </w:tcBorders>
            <w:shd w:val="clear" w:color="auto" w:fill="auto"/>
            <w:noWrap/>
            <w:vAlign w:val="center"/>
            <w:hideMark/>
          </w:tcPr>
          <w:p w14:paraId="52BE8720" w14:textId="77777777" w:rsidR="00F17E0A" w:rsidRPr="0055014C" w:rsidRDefault="00F17E0A" w:rsidP="00C76E33">
            <w:pPr>
              <w:pStyle w:val="Tabletext"/>
              <w:jc w:val="center"/>
              <w:rPr>
                <w:ins w:id="608" w:author="251 (USA)" w:date="2023-05-29T18:25:00Z"/>
              </w:rPr>
            </w:pPr>
            <w:ins w:id="609" w:author="251 (USA)" w:date="2023-05-29T18:25:00Z">
              <w:r w:rsidRPr="0055014C">
                <w:t>32.4</w:t>
              </w:r>
            </w:ins>
          </w:p>
        </w:tc>
        <w:tc>
          <w:tcPr>
            <w:tcW w:w="0" w:type="auto"/>
            <w:tcBorders>
              <w:top w:val="nil"/>
              <w:left w:val="nil"/>
              <w:bottom w:val="single" w:sz="4" w:space="0" w:color="7F7F7F"/>
              <w:right w:val="single" w:sz="4" w:space="0" w:color="7F7F7F"/>
            </w:tcBorders>
            <w:shd w:val="clear" w:color="auto" w:fill="auto"/>
            <w:noWrap/>
            <w:vAlign w:val="center"/>
            <w:hideMark/>
          </w:tcPr>
          <w:p w14:paraId="7252BFBF" w14:textId="77777777" w:rsidR="00F17E0A" w:rsidRPr="0055014C" w:rsidRDefault="00F17E0A" w:rsidP="00C76E33">
            <w:pPr>
              <w:pStyle w:val="Tabletext"/>
              <w:jc w:val="center"/>
              <w:rPr>
                <w:ins w:id="610" w:author="251 (USA)" w:date="2023-05-29T18:25:00Z"/>
              </w:rPr>
            </w:pPr>
            <w:ins w:id="611"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6B92FC84" w14:textId="77777777" w:rsidR="00F17E0A" w:rsidRPr="0055014C" w:rsidRDefault="00F17E0A" w:rsidP="00C76E33">
            <w:pPr>
              <w:pStyle w:val="Tabletext"/>
              <w:jc w:val="center"/>
              <w:rPr>
                <w:ins w:id="612" w:author="251 (USA)" w:date="2023-05-29T18:25:00Z"/>
              </w:rPr>
            </w:pPr>
            <w:ins w:id="613" w:author="251 (USA)" w:date="2023-05-29T18:25:00Z">
              <w:r w:rsidRPr="0055014C">
                <w:t>26.0</w:t>
              </w:r>
            </w:ins>
          </w:p>
        </w:tc>
        <w:tc>
          <w:tcPr>
            <w:tcW w:w="0" w:type="auto"/>
            <w:tcBorders>
              <w:top w:val="nil"/>
              <w:left w:val="nil"/>
              <w:bottom w:val="single" w:sz="4" w:space="0" w:color="7F7F7F"/>
              <w:right w:val="single" w:sz="4" w:space="0" w:color="7F7F7F"/>
            </w:tcBorders>
            <w:shd w:val="clear" w:color="auto" w:fill="auto"/>
            <w:noWrap/>
            <w:vAlign w:val="center"/>
            <w:hideMark/>
          </w:tcPr>
          <w:p w14:paraId="00EE5702" w14:textId="77777777" w:rsidR="00F17E0A" w:rsidRPr="0055014C" w:rsidRDefault="00F17E0A" w:rsidP="00C76E33">
            <w:pPr>
              <w:pStyle w:val="Tabletext"/>
              <w:jc w:val="center"/>
              <w:rPr>
                <w:ins w:id="614" w:author="251 (USA)" w:date="2023-05-29T18:25:00Z"/>
              </w:rPr>
            </w:pPr>
            <w:ins w:id="615"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528C8F5D" w14:textId="77777777" w:rsidR="00F17E0A" w:rsidRPr="0055014C" w:rsidRDefault="00F17E0A" w:rsidP="00C76E33">
            <w:pPr>
              <w:pStyle w:val="Tabletext"/>
              <w:jc w:val="center"/>
              <w:rPr>
                <w:ins w:id="616" w:author="251 (USA)" w:date="2023-05-29T18:25:00Z"/>
              </w:rPr>
            </w:pPr>
            <w:ins w:id="617" w:author="251 (USA)" w:date="2023-05-29T18:25:00Z">
              <w:r w:rsidRPr="0055014C">
                <w:t>24.9</w:t>
              </w:r>
            </w:ins>
          </w:p>
        </w:tc>
      </w:tr>
      <w:tr w:rsidR="00F17E0A" w:rsidRPr="0055014C" w14:paraId="59DF232F" w14:textId="77777777" w:rsidTr="00C76E33">
        <w:trPr>
          <w:ins w:id="61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267D71" w14:textId="77777777" w:rsidR="00F17E0A" w:rsidRPr="0055014C" w:rsidRDefault="00F17E0A" w:rsidP="00C76E33">
            <w:pPr>
              <w:pStyle w:val="Tabletext"/>
              <w:rPr>
                <w:ins w:id="619" w:author="251 (USA)" w:date="2023-05-29T18:25:00Z"/>
              </w:rPr>
            </w:pPr>
            <w:ins w:id="620" w:author="251 (USA)" w:date="2023-05-29T18:25:00Z">
              <w:r w:rsidRPr="0055014C">
                <w:t>Slant path distance (km)</w:t>
              </w:r>
            </w:ins>
          </w:p>
        </w:tc>
        <w:tc>
          <w:tcPr>
            <w:tcW w:w="0" w:type="auto"/>
            <w:tcBorders>
              <w:top w:val="nil"/>
              <w:left w:val="nil"/>
              <w:bottom w:val="single" w:sz="4" w:space="0" w:color="7F7F7F"/>
              <w:right w:val="single" w:sz="4" w:space="0" w:color="7F7F7F"/>
            </w:tcBorders>
            <w:shd w:val="clear" w:color="auto" w:fill="auto"/>
            <w:noWrap/>
            <w:vAlign w:val="center"/>
            <w:hideMark/>
          </w:tcPr>
          <w:p w14:paraId="20A72FCB" w14:textId="77777777" w:rsidR="00F17E0A" w:rsidRPr="0055014C" w:rsidRDefault="00F17E0A" w:rsidP="00C76E33">
            <w:pPr>
              <w:pStyle w:val="Tabletext"/>
              <w:jc w:val="center"/>
              <w:rPr>
                <w:ins w:id="621" w:author="251 (USA)" w:date="2023-05-29T18:25:00Z"/>
              </w:rPr>
            </w:pPr>
            <w:ins w:id="622" w:author="251 (USA)" w:date="2023-05-29T18:25:00Z">
              <w:r w:rsidRPr="0055014C">
                <w:t>1227.3</w:t>
              </w:r>
            </w:ins>
          </w:p>
        </w:tc>
        <w:tc>
          <w:tcPr>
            <w:tcW w:w="0" w:type="auto"/>
            <w:tcBorders>
              <w:top w:val="nil"/>
              <w:left w:val="nil"/>
              <w:bottom w:val="single" w:sz="4" w:space="0" w:color="7F7F7F"/>
              <w:right w:val="single" w:sz="4" w:space="0" w:color="7F7F7F"/>
            </w:tcBorders>
            <w:shd w:val="clear" w:color="auto" w:fill="auto"/>
            <w:noWrap/>
            <w:vAlign w:val="center"/>
            <w:hideMark/>
          </w:tcPr>
          <w:p w14:paraId="48E14D1F" w14:textId="77777777" w:rsidR="00F17E0A" w:rsidRPr="0055014C" w:rsidRDefault="00F17E0A" w:rsidP="00C76E33">
            <w:pPr>
              <w:pStyle w:val="Tabletext"/>
              <w:jc w:val="center"/>
              <w:rPr>
                <w:ins w:id="623" w:author="251 (USA)" w:date="2023-05-29T18:25:00Z"/>
              </w:rPr>
            </w:pPr>
            <w:ins w:id="624" w:author="251 (USA)" w:date="2023-05-29T18:25:00Z">
              <w:r w:rsidRPr="0055014C">
                <w:t>1379.0</w:t>
              </w:r>
            </w:ins>
          </w:p>
        </w:tc>
        <w:tc>
          <w:tcPr>
            <w:tcW w:w="0" w:type="auto"/>
            <w:tcBorders>
              <w:top w:val="nil"/>
              <w:left w:val="nil"/>
              <w:bottom w:val="single" w:sz="4" w:space="0" w:color="7F7F7F"/>
              <w:right w:val="single" w:sz="4" w:space="0" w:color="7F7F7F"/>
            </w:tcBorders>
            <w:shd w:val="clear" w:color="auto" w:fill="auto"/>
            <w:noWrap/>
            <w:vAlign w:val="center"/>
            <w:hideMark/>
          </w:tcPr>
          <w:p w14:paraId="065877F4" w14:textId="77777777" w:rsidR="00F17E0A" w:rsidRPr="0055014C" w:rsidRDefault="00F17E0A" w:rsidP="00C76E33">
            <w:pPr>
              <w:pStyle w:val="Tabletext"/>
              <w:jc w:val="center"/>
              <w:rPr>
                <w:ins w:id="625" w:author="251 (USA)" w:date="2023-05-29T18:25:00Z"/>
              </w:rPr>
            </w:pPr>
            <w:ins w:id="626" w:author="251 (USA)" w:date="2023-05-29T18:25:00Z">
              <w:r w:rsidRPr="0055014C">
                <w:t>833.0</w:t>
              </w:r>
            </w:ins>
          </w:p>
        </w:tc>
        <w:tc>
          <w:tcPr>
            <w:tcW w:w="0" w:type="auto"/>
            <w:tcBorders>
              <w:top w:val="nil"/>
              <w:left w:val="nil"/>
              <w:bottom w:val="single" w:sz="4" w:space="0" w:color="7F7F7F"/>
              <w:right w:val="single" w:sz="4" w:space="0" w:color="7F7F7F"/>
            </w:tcBorders>
            <w:shd w:val="clear" w:color="auto" w:fill="auto"/>
            <w:noWrap/>
            <w:vAlign w:val="center"/>
            <w:hideMark/>
          </w:tcPr>
          <w:p w14:paraId="0AFE8F61" w14:textId="77777777" w:rsidR="00F17E0A" w:rsidRPr="0055014C" w:rsidRDefault="00F17E0A" w:rsidP="00C76E33">
            <w:pPr>
              <w:pStyle w:val="Tabletext"/>
              <w:jc w:val="center"/>
              <w:rPr>
                <w:ins w:id="627" w:author="251 (USA)" w:date="2023-05-29T18:25:00Z"/>
              </w:rPr>
            </w:pPr>
            <w:ins w:id="628" w:author="251 (USA)" w:date="2023-05-29T18:25:00Z">
              <w:r w:rsidRPr="0055014C">
                <w:t>1562.9</w:t>
              </w:r>
            </w:ins>
          </w:p>
        </w:tc>
        <w:tc>
          <w:tcPr>
            <w:tcW w:w="0" w:type="auto"/>
            <w:tcBorders>
              <w:top w:val="nil"/>
              <w:left w:val="nil"/>
              <w:bottom w:val="single" w:sz="4" w:space="0" w:color="7F7F7F"/>
              <w:right w:val="single" w:sz="4" w:space="0" w:color="7F7F7F"/>
            </w:tcBorders>
            <w:shd w:val="clear" w:color="auto" w:fill="auto"/>
            <w:noWrap/>
            <w:vAlign w:val="center"/>
            <w:hideMark/>
          </w:tcPr>
          <w:p w14:paraId="62CF3781" w14:textId="77777777" w:rsidR="00F17E0A" w:rsidRPr="0055014C" w:rsidRDefault="00F17E0A" w:rsidP="00C76E33">
            <w:pPr>
              <w:pStyle w:val="Tabletext"/>
              <w:jc w:val="center"/>
              <w:rPr>
                <w:ins w:id="629" w:author="251 (USA)" w:date="2023-05-29T18:25:00Z"/>
              </w:rPr>
            </w:pPr>
            <w:ins w:id="630" w:author="251 (USA)" w:date="2023-05-29T18:25:00Z">
              <w:r w:rsidRPr="0055014C">
                <w:t>824.0</w:t>
              </w:r>
            </w:ins>
          </w:p>
        </w:tc>
        <w:tc>
          <w:tcPr>
            <w:tcW w:w="0" w:type="auto"/>
            <w:tcBorders>
              <w:top w:val="nil"/>
              <w:left w:val="nil"/>
              <w:bottom w:val="single" w:sz="4" w:space="0" w:color="7F7F7F"/>
              <w:right w:val="single" w:sz="4" w:space="0" w:color="7F7F7F"/>
            </w:tcBorders>
            <w:shd w:val="clear" w:color="auto" w:fill="auto"/>
            <w:noWrap/>
            <w:vAlign w:val="center"/>
            <w:hideMark/>
          </w:tcPr>
          <w:p w14:paraId="429143B4" w14:textId="77777777" w:rsidR="00F17E0A" w:rsidRPr="0055014C" w:rsidRDefault="00F17E0A" w:rsidP="00C76E33">
            <w:pPr>
              <w:pStyle w:val="Tabletext"/>
              <w:jc w:val="center"/>
              <w:rPr>
                <w:ins w:id="631" w:author="251 (USA)" w:date="2023-05-29T18:25:00Z"/>
              </w:rPr>
            </w:pPr>
            <w:ins w:id="632" w:author="251 (USA)" w:date="2023-05-29T18:25:00Z">
              <w:r w:rsidRPr="0055014C">
                <w:t>1621.5</w:t>
              </w:r>
            </w:ins>
          </w:p>
        </w:tc>
      </w:tr>
      <w:tr w:rsidR="00F17E0A" w:rsidRPr="0055014C" w14:paraId="206CBA89" w14:textId="77777777" w:rsidTr="00C76E33">
        <w:trPr>
          <w:ins w:id="63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55B743" w14:textId="77777777" w:rsidR="00F17E0A" w:rsidRPr="0055014C" w:rsidRDefault="00F17E0A" w:rsidP="00C76E33">
            <w:pPr>
              <w:pStyle w:val="Tabletext"/>
              <w:rPr>
                <w:ins w:id="634" w:author="251 (USA)" w:date="2023-05-29T18:25:00Z"/>
              </w:rPr>
            </w:pPr>
            <w:ins w:id="635" w:author="251 (USA)" w:date="2023-05-29T18:25:00Z">
              <w:r w:rsidRPr="0055014C">
                <w:t>Effective antenna diameter</w:t>
              </w:r>
              <w:r w:rsidRPr="0055014C">
                <w:rPr>
                  <w:rStyle w:val="FootnoteReference"/>
                </w:rPr>
                <w:footnoteReference w:id="1"/>
              </w:r>
              <w:r w:rsidRPr="0055014C">
                <w:t xml:space="preserve"> (m)</w:t>
              </w:r>
            </w:ins>
          </w:p>
        </w:tc>
        <w:tc>
          <w:tcPr>
            <w:tcW w:w="0" w:type="auto"/>
            <w:tcBorders>
              <w:top w:val="nil"/>
              <w:left w:val="nil"/>
              <w:bottom w:val="single" w:sz="4" w:space="0" w:color="7F7F7F"/>
              <w:right w:val="single" w:sz="4" w:space="0" w:color="7F7F7F"/>
            </w:tcBorders>
            <w:shd w:val="clear" w:color="auto" w:fill="auto"/>
            <w:noWrap/>
            <w:vAlign w:val="center"/>
            <w:hideMark/>
          </w:tcPr>
          <w:p w14:paraId="5364627A" w14:textId="77777777" w:rsidR="00F17E0A" w:rsidRPr="0055014C" w:rsidRDefault="00F17E0A" w:rsidP="00C76E33">
            <w:pPr>
              <w:pStyle w:val="Tabletext"/>
              <w:jc w:val="center"/>
              <w:rPr>
                <w:ins w:id="638" w:author="251 (USA)" w:date="2023-05-29T18:25:00Z"/>
              </w:rPr>
            </w:pPr>
            <w:ins w:id="639" w:author="251 (USA)" w:date="2023-05-29T18:25:00Z">
              <w:r w:rsidRPr="0055014C">
                <w:t>0.52</w:t>
              </w:r>
            </w:ins>
          </w:p>
        </w:tc>
        <w:tc>
          <w:tcPr>
            <w:tcW w:w="0" w:type="auto"/>
            <w:tcBorders>
              <w:top w:val="nil"/>
              <w:left w:val="nil"/>
              <w:bottom w:val="single" w:sz="4" w:space="0" w:color="7F7F7F"/>
              <w:right w:val="single" w:sz="4" w:space="0" w:color="7F7F7F"/>
            </w:tcBorders>
            <w:shd w:val="clear" w:color="auto" w:fill="auto"/>
            <w:noWrap/>
            <w:vAlign w:val="center"/>
            <w:hideMark/>
          </w:tcPr>
          <w:p w14:paraId="4D22B3B1" w14:textId="77777777" w:rsidR="00F17E0A" w:rsidRPr="0055014C" w:rsidRDefault="00F17E0A" w:rsidP="00C76E33">
            <w:pPr>
              <w:pStyle w:val="Tabletext"/>
              <w:jc w:val="center"/>
              <w:rPr>
                <w:ins w:id="640" w:author="251 (USA)" w:date="2023-05-29T18:25:00Z"/>
              </w:rPr>
            </w:pPr>
            <w:ins w:id="641" w:author="251 (USA)" w:date="2023-05-29T18:25:00Z">
              <w:r w:rsidRPr="0055014C">
                <w:t>0.27</w:t>
              </w:r>
            </w:ins>
          </w:p>
        </w:tc>
        <w:tc>
          <w:tcPr>
            <w:tcW w:w="0" w:type="auto"/>
            <w:tcBorders>
              <w:top w:val="nil"/>
              <w:left w:val="nil"/>
              <w:bottom w:val="single" w:sz="4" w:space="0" w:color="7F7F7F"/>
              <w:right w:val="single" w:sz="4" w:space="0" w:color="7F7F7F"/>
            </w:tcBorders>
            <w:shd w:val="clear" w:color="auto" w:fill="auto"/>
            <w:noWrap/>
            <w:vAlign w:val="center"/>
            <w:hideMark/>
          </w:tcPr>
          <w:p w14:paraId="4754712E" w14:textId="77777777" w:rsidR="00F17E0A" w:rsidRPr="0055014C" w:rsidRDefault="00F17E0A" w:rsidP="00C76E33">
            <w:pPr>
              <w:pStyle w:val="Tabletext"/>
              <w:jc w:val="center"/>
              <w:rPr>
                <w:ins w:id="642" w:author="251 (USA)" w:date="2023-05-29T18:25:00Z"/>
              </w:rPr>
            </w:pPr>
            <w:ins w:id="643" w:author="251 (USA)" w:date="2023-05-29T18:25:00Z">
              <w:r w:rsidRPr="0055014C">
                <w:t>0.27</w:t>
              </w:r>
            </w:ins>
          </w:p>
        </w:tc>
        <w:tc>
          <w:tcPr>
            <w:tcW w:w="0" w:type="auto"/>
            <w:tcBorders>
              <w:top w:val="nil"/>
              <w:left w:val="nil"/>
              <w:bottom w:val="single" w:sz="4" w:space="0" w:color="7F7F7F"/>
              <w:right w:val="single" w:sz="4" w:space="0" w:color="7F7F7F"/>
            </w:tcBorders>
            <w:shd w:val="clear" w:color="auto" w:fill="auto"/>
            <w:noWrap/>
            <w:vAlign w:val="center"/>
            <w:hideMark/>
          </w:tcPr>
          <w:p w14:paraId="0D86D06C" w14:textId="77777777" w:rsidR="00F17E0A" w:rsidRPr="0055014C" w:rsidRDefault="00F17E0A" w:rsidP="00C76E33">
            <w:pPr>
              <w:pStyle w:val="Tabletext"/>
              <w:jc w:val="center"/>
              <w:rPr>
                <w:ins w:id="644" w:author="251 (USA)" w:date="2023-05-29T18:25:00Z"/>
              </w:rPr>
            </w:pPr>
            <w:ins w:id="645" w:author="251 (USA)" w:date="2023-05-29T18:25:00Z">
              <w:r w:rsidRPr="0055014C">
                <w:t>0.17</w:t>
              </w:r>
            </w:ins>
          </w:p>
        </w:tc>
        <w:tc>
          <w:tcPr>
            <w:tcW w:w="0" w:type="auto"/>
            <w:tcBorders>
              <w:top w:val="nil"/>
              <w:left w:val="nil"/>
              <w:bottom w:val="single" w:sz="4" w:space="0" w:color="7F7F7F"/>
              <w:right w:val="single" w:sz="4" w:space="0" w:color="7F7F7F"/>
            </w:tcBorders>
            <w:shd w:val="clear" w:color="auto" w:fill="auto"/>
            <w:noWrap/>
            <w:vAlign w:val="center"/>
            <w:hideMark/>
          </w:tcPr>
          <w:p w14:paraId="07F6897E" w14:textId="77777777" w:rsidR="00F17E0A" w:rsidRPr="0055014C" w:rsidRDefault="00F17E0A" w:rsidP="00C76E33">
            <w:pPr>
              <w:pStyle w:val="Tabletext"/>
              <w:jc w:val="center"/>
              <w:rPr>
                <w:ins w:id="646" w:author="251 (USA)" w:date="2023-05-29T18:25:00Z"/>
              </w:rPr>
            </w:pPr>
            <w:ins w:id="647" w:author="251 (USA)" w:date="2023-05-29T18:25:00Z">
              <w:r w:rsidRPr="0055014C">
                <w:t>0.17</w:t>
              </w:r>
            </w:ins>
          </w:p>
        </w:tc>
        <w:tc>
          <w:tcPr>
            <w:tcW w:w="0" w:type="auto"/>
            <w:tcBorders>
              <w:top w:val="nil"/>
              <w:left w:val="nil"/>
              <w:bottom w:val="single" w:sz="4" w:space="0" w:color="7F7F7F"/>
              <w:right w:val="single" w:sz="4" w:space="0" w:color="7F7F7F"/>
            </w:tcBorders>
            <w:shd w:val="clear" w:color="auto" w:fill="auto"/>
            <w:noWrap/>
            <w:vAlign w:val="center"/>
            <w:hideMark/>
          </w:tcPr>
          <w:p w14:paraId="18055A7A" w14:textId="77777777" w:rsidR="00F17E0A" w:rsidRPr="0055014C" w:rsidRDefault="00F17E0A" w:rsidP="00C76E33">
            <w:pPr>
              <w:pStyle w:val="Tabletext"/>
              <w:jc w:val="center"/>
              <w:rPr>
                <w:ins w:id="648" w:author="251 (USA)" w:date="2023-05-29T18:25:00Z"/>
              </w:rPr>
            </w:pPr>
            <w:ins w:id="649" w:author="251 (USA)" w:date="2023-05-29T18:25:00Z">
              <w:r w:rsidRPr="0055014C">
                <w:t>0.57</w:t>
              </w:r>
            </w:ins>
          </w:p>
        </w:tc>
      </w:tr>
      <w:tr w:rsidR="00F17E0A" w:rsidRPr="0055014C" w14:paraId="52A4CB5A" w14:textId="77777777" w:rsidTr="00C76E33">
        <w:trPr>
          <w:ins w:id="650"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3CE6CD" w14:textId="77777777" w:rsidR="00F17E0A" w:rsidRPr="0055014C" w:rsidRDefault="00F17E0A" w:rsidP="00C76E33">
            <w:pPr>
              <w:pStyle w:val="Tabletext"/>
              <w:rPr>
                <w:ins w:id="651" w:author="251 (USA)" w:date="2023-05-29T18:25:00Z"/>
              </w:rPr>
            </w:pPr>
            <w:ins w:id="652" w:author="251 (USA)" w:date="2023-05-29T18:25:00Z">
              <w:r w:rsidRPr="0055014C">
                <w:t>–3 dB beamwidth (horizontal) (°)</w:t>
              </w:r>
            </w:ins>
          </w:p>
        </w:tc>
        <w:tc>
          <w:tcPr>
            <w:tcW w:w="0" w:type="auto"/>
            <w:tcBorders>
              <w:top w:val="nil"/>
              <w:left w:val="nil"/>
              <w:bottom w:val="single" w:sz="4" w:space="0" w:color="7F7F7F"/>
              <w:right w:val="single" w:sz="4" w:space="0" w:color="7F7F7F"/>
            </w:tcBorders>
            <w:shd w:val="clear" w:color="auto" w:fill="auto"/>
            <w:noWrap/>
            <w:vAlign w:val="center"/>
            <w:hideMark/>
          </w:tcPr>
          <w:p w14:paraId="696EEF75" w14:textId="77777777" w:rsidR="00F17E0A" w:rsidRPr="0055014C" w:rsidRDefault="00F17E0A" w:rsidP="00C76E33">
            <w:pPr>
              <w:pStyle w:val="Tabletext"/>
              <w:jc w:val="center"/>
              <w:rPr>
                <w:ins w:id="653" w:author="251 (USA)" w:date="2023-05-29T18:25:00Z"/>
              </w:rPr>
            </w:pPr>
            <w:ins w:id="654" w:author="251 (USA)" w:date="2023-05-29T18:25:00Z">
              <w:r w:rsidRPr="0055014C">
                <w:t>1.81</w:t>
              </w:r>
            </w:ins>
          </w:p>
        </w:tc>
        <w:tc>
          <w:tcPr>
            <w:tcW w:w="0" w:type="auto"/>
            <w:tcBorders>
              <w:top w:val="nil"/>
              <w:left w:val="nil"/>
              <w:bottom w:val="single" w:sz="4" w:space="0" w:color="7F7F7F"/>
              <w:right w:val="single" w:sz="4" w:space="0" w:color="7F7F7F"/>
            </w:tcBorders>
            <w:shd w:val="clear" w:color="auto" w:fill="auto"/>
            <w:noWrap/>
            <w:vAlign w:val="center"/>
            <w:hideMark/>
          </w:tcPr>
          <w:p w14:paraId="5FE5430E" w14:textId="77777777" w:rsidR="00F17E0A" w:rsidRPr="0055014C" w:rsidRDefault="00F17E0A" w:rsidP="00C76E33">
            <w:pPr>
              <w:pStyle w:val="Tabletext"/>
              <w:jc w:val="center"/>
              <w:rPr>
                <w:ins w:id="655" w:author="251 (USA)" w:date="2023-05-29T18:25:00Z"/>
              </w:rPr>
            </w:pPr>
            <w:ins w:id="656"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794A4AF9" w14:textId="77777777" w:rsidR="00F17E0A" w:rsidRPr="0055014C" w:rsidRDefault="00F17E0A" w:rsidP="00C76E33">
            <w:pPr>
              <w:pStyle w:val="Tabletext"/>
              <w:jc w:val="center"/>
              <w:rPr>
                <w:ins w:id="657" w:author="251 (USA)" w:date="2023-05-29T18:25:00Z"/>
              </w:rPr>
            </w:pPr>
            <w:ins w:id="658"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322B18F6" w14:textId="77777777" w:rsidR="00F17E0A" w:rsidRPr="0055014C" w:rsidRDefault="00F17E0A" w:rsidP="00C76E33">
            <w:pPr>
              <w:pStyle w:val="Tabletext"/>
              <w:jc w:val="center"/>
              <w:rPr>
                <w:ins w:id="659" w:author="251 (USA)" w:date="2023-05-29T18:25:00Z"/>
              </w:rPr>
            </w:pPr>
            <w:ins w:id="660"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3A695B6D" w14:textId="77777777" w:rsidR="00F17E0A" w:rsidRPr="0055014C" w:rsidRDefault="00F17E0A" w:rsidP="00C76E33">
            <w:pPr>
              <w:pStyle w:val="Tabletext"/>
              <w:jc w:val="center"/>
              <w:rPr>
                <w:ins w:id="661" w:author="251 (USA)" w:date="2023-05-29T18:25:00Z"/>
              </w:rPr>
            </w:pPr>
            <w:ins w:id="662"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76E53811" w14:textId="77777777" w:rsidR="00F17E0A" w:rsidRPr="0055014C" w:rsidRDefault="00F17E0A" w:rsidP="00C76E33">
            <w:pPr>
              <w:pStyle w:val="Tabletext"/>
              <w:jc w:val="center"/>
              <w:rPr>
                <w:ins w:id="663" w:author="251 (USA)" w:date="2023-05-29T18:25:00Z"/>
              </w:rPr>
            </w:pPr>
            <w:ins w:id="664" w:author="251 (USA)" w:date="2023-05-29T18:25:00Z">
              <w:r w:rsidRPr="0055014C">
                <w:t>1.50</w:t>
              </w:r>
            </w:ins>
          </w:p>
        </w:tc>
      </w:tr>
      <w:tr w:rsidR="00F17E0A" w:rsidRPr="0055014C" w14:paraId="2F0519E1" w14:textId="77777777" w:rsidTr="00C76E33">
        <w:trPr>
          <w:ins w:id="665"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1A1A2F" w14:textId="77777777" w:rsidR="00F17E0A" w:rsidRPr="0055014C" w:rsidRDefault="00F17E0A" w:rsidP="00C76E33">
            <w:pPr>
              <w:pStyle w:val="Tabletext"/>
              <w:rPr>
                <w:ins w:id="666" w:author="251 (USA)" w:date="2023-05-29T18:25:00Z"/>
              </w:rPr>
            </w:pPr>
            <w:ins w:id="667" w:author="251 (USA)" w:date="2023-05-29T18:25:00Z">
              <w:r w:rsidRPr="0055014C">
                <w:t>–3 dB beamwidth (vertical) (°)</w:t>
              </w:r>
            </w:ins>
          </w:p>
        </w:tc>
        <w:tc>
          <w:tcPr>
            <w:tcW w:w="0" w:type="auto"/>
            <w:tcBorders>
              <w:top w:val="nil"/>
              <w:left w:val="nil"/>
              <w:bottom w:val="single" w:sz="4" w:space="0" w:color="7F7F7F"/>
              <w:right w:val="single" w:sz="4" w:space="0" w:color="7F7F7F"/>
            </w:tcBorders>
            <w:shd w:val="clear" w:color="auto" w:fill="auto"/>
            <w:noWrap/>
            <w:vAlign w:val="center"/>
            <w:hideMark/>
          </w:tcPr>
          <w:p w14:paraId="5F6B326C" w14:textId="77777777" w:rsidR="00F17E0A" w:rsidRPr="0055014C" w:rsidRDefault="00F17E0A" w:rsidP="00C76E33">
            <w:pPr>
              <w:pStyle w:val="Tabletext"/>
              <w:jc w:val="center"/>
              <w:rPr>
                <w:ins w:id="668" w:author="251 (USA)" w:date="2023-05-29T18:25:00Z"/>
              </w:rPr>
            </w:pPr>
            <w:ins w:id="669" w:author="251 (USA)" w:date="2023-05-29T18:25:00Z">
              <w:r w:rsidRPr="0055014C">
                <w:t>1.81</w:t>
              </w:r>
            </w:ins>
          </w:p>
        </w:tc>
        <w:tc>
          <w:tcPr>
            <w:tcW w:w="0" w:type="auto"/>
            <w:tcBorders>
              <w:top w:val="nil"/>
              <w:left w:val="nil"/>
              <w:bottom w:val="single" w:sz="4" w:space="0" w:color="7F7F7F"/>
              <w:right w:val="single" w:sz="4" w:space="0" w:color="7F7F7F"/>
            </w:tcBorders>
            <w:shd w:val="clear" w:color="auto" w:fill="auto"/>
            <w:noWrap/>
            <w:vAlign w:val="center"/>
            <w:hideMark/>
          </w:tcPr>
          <w:p w14:paraId="2E7A3FAA" w14:textId="77777777" w:rsidR="00F17E0A" w:rsidRPr="0055014C" w:rsidRDefault="00F17E0A" w:rsidP="00C76E33">
            <w:pPr>
              <w:pStyle w:val="Tabletext"/>
              <w:jc w:val="center"/>
              <w:rPr>
                <w:ins w:id="670" w:author="251 (USA)" w:date="2023-05-29T18:25:00Z"/>
              </w:rPr>
            </w:pPr>
            <w:ins w:id="671"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22E91BD9" w14:textId="77777777" w:rsidR="00F17E0A" w:rsidRPr="0055014C" w:rsidRDefault="00F17E0A" w:rsidP="00C76E33">
            <w:pPr>
              <w:pStyle w:val="Tabletext"/>
              <w:jc w:val="center"/>
              <w:rPr>
                <w:ins w:id="672" w:author="251 (USA)" w:date="2023-05-29T18:25:00Z"/>
              </w:rPr>
            </w:pPr>
            <w:ins w:id="673"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63DE2B6C" w14:textId="77777777" w:rsidR="00F17E0A" w:rsidRPr="0055014C" w:rsidRDefault="00F17E0A" w:rsidP="00C76E33">
            <w:pPr>
              <w:pStyle w:val="Tabletext"/>
              <w:jc w:val="center"/>
              <w:rPr>
                <w:ins w:id="674" w:author="251 (USA)" w:date="2023-05-29T18:25:00Z"/>
              </w:rPr>
            </w:pPr>
            <w:ins w:id="675"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5D34B509" w14:textId="77777777" w:rsidR="00F17E0A" w:rsidRPr="0055014C" w:rsidRDefault="00F17E0A" w:rsidP="00C76E33">
            <w:pPr>
              <w:pStyle w:val="Tabletext"/>
              <w:jc w:val="center"/>
              <w:rPr>
                <w:ins w:id="676" w:author="251 (USA)" w:date="2023-05-29T18:25:00Z"/>
              </w:rPr>
            </w:pPr>
            <w:ins w:id="677"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4A11FC33" w14:textId="77777777" w:rsidR="00F17E0A" w:rsidRPr="0055014C" w:rsidRDefault="00F17E0A" w:rsidP="00C76E33">
            <w:pPr>
              <w:pStyle w:val="Tabletext"/>
              <w:jc w:val="center"/>
              <w:rPr>
                <w:ins w:id="678" w:author="251 (USA)" w:date="2023-05-29T18:25:00Z"/>
              </w:rPr>
            </w:pPr>
            <w:ins w:id="679" w:author="251 (USA)" w:date="2023-05-29T18:25:00Z">
              <w:r w:rsidRPr="0055014C">
                <w:t>1.50</w:t>
              </w:r>
            </w:ins>
          </w:p>
        </w:tc>
      </w:tr>
      <w:tr w:rsidR="00F17E0A" w:rsidRPr="0055014C" w14:paraId="70C169B0" w14:textId="77777777" w:rsidTr="00C76E33">
        <w:trPr>
          <w:ins w:id="680"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BE8F0C" w14:textId="77777777" w:rsidR="00F17E0A" w:rsidRPr="0055014C" w:rsidRDefault="00F17E0A" w:rsidP="00C76E33">
            <w:pPr>
              <w:pStyle w:val="Tabletext"/>
              <w:rPr>
                <w:ins w:id="681" w:author="251 (USA)" w:date="2023-05-29T18:25:00Z"/>
              </w:rPr>
            </w:pPr>
            <w:ins w:id="682" w:author="251 (USA)" w:date="2023-05-29T18:25:00Z">
              <w:r w:rsidRPr="0055014C">
                <w:t>IFOV Area (km²)</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682B60C" w14:textId="77777777" w:rsidR="00F17E0A" w:rsidRPr="0055014C" w:rsidRDefault="00F17E0A" w:rsidP="00C76E33">
            <w:pPr>
              <w:pStyle w:val="Tabletext"/>
              <w:jc w:val="center"/>
              <w:rPr>
                <w:ins w:id="683" w:author="251 (USA)" w:date="2023-05-29T18:25:00Z"/>
              </w:rPr>
            </w:pPr>
            <w:ins w:id="684" w:author="251 (USA)" w:date="2023-05-29T18:25:00Z">
              <w:r w:rsidRPr="0055014C">
                <w:t>1880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F8EB968" w14:textId="77777777" w:rsidR="00F17E0A" w:rsidRPr="0055014C" w:rsidRDefault="00F17E0A" w:rsidP="00C76E33">
            <w:pPr>
              <w:pStyle w:val="Tabletext"/>
              <w:jc w:val="center"/>
              <w:rPr>
                <w:ins w:id="685" w:author="251 (USA)" w:date="2023-05-29T18:25:00Z"/>
              </w:rPr>
            </w:pPr>
            <w:ins w:id="686" w:author="251 (USA)" w:date="2023-05-29T18:25:00Z">
              <w:r w:rsidRPr="0055014C">
                <w:t>9298</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16BBCD3" w14:textId="77777777" w:rsidR="00F17E0A" w:rsidRPr="0055014C" w:rsidRDefault="00F17E0A" w:rsidP="00C76E33">
            <w:pPr>
              <w:pStyle w:val="Tabletext"/>
              <w:jc w:val="center"/>
              <w:rPr>
                <w:ins w:id="687" w:author="251 (USA)" w:date="2023-05-29T18:25:00Z"/>
              </w:rPr>
            </w:pPr>
            <w:ins w:id="688" w:author="251 (USA)" w:date="2023-05-29T18:25:00Z">
              <w:r w:rsidRPr="0055014C">
                <w:t>1847</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D37AFAA" w14:textId="77777777" w:rsidR="00F17E0A" w:rsidRPr="0055014C" w:rsidRDefault="00F17E0A" w:rsidP="00C76E33">
            <w:pPr>
              <w:pStyle w:val="Tabletext"/>
              <w:jc w:val="center"/>
              <w:rPr>
                <w:ins w:id="689" w:author="251 (USA)" w:date="2023-05-29T18:25:00Z"/>
              </w:rPr>
            </w:pPr>
            <w:ins w:id="690" w:author="251 (USA)" w:date="2023-05-29T18:25:00Z">
              <w:r w:rsidRPr="0055014C">
                <w:t>35983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C5ACB66" w14:textId="77777777" w:rsidR="00F17E0A" w:rsidRPr="0055014C" w:rsidRDefault="00F17E0A" w:rsidP="00C76E33">
            <w:pPr>
              <w:pStyle w:val="Tabletext"/>
              <w:jc w:val="center"/>
              <w:rPr>
                <w:ins w:id="691" w:author="251 (USA)" w:date="2023-05-29T18:25:00Z"/>
              </w:rPr>
            </w:pPr>
            <w:ins w:id="692" w:author="251 (USA)" w:date="2023-05-29T18:25:00Z">
              <w:r w:rsidRPr="0055014C">
                <w:t>4395</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239DC33" w14:textId="77777777" w:rsidR="00F17E0A" w:rsidRPr="0055014C" w:rsidRDefault="00F17E0A" w:rsidP="00C76E33">
            <w:pPr>
              <w:pStyle w:val="Tabletext"/>
              <w:jc w:val="center"/>
              <w:rPr>
                <w:ins w:id="693" w:author="251 (USA)" w:date="2023-05-29T18:25:00Z"/>
              </w:rPr>
            </w:pPr>
            <w:ins w:id="694" w:author="251 (USA)" w:date="2023-05-29T18:25:00Z">
              <w:r w:rsidRPr="0055014C">
                <w:t>3411</w:t>
              </w:r>
            </w:ins>
          </w:p>
        </w:tc>
      </w:tr>
    </w:tbl>
    <w:p w14:paraId="47008AFC" w14:textId="77777777" w:rsidR="00F17E0A" w:rsidRPr="0055014C" w:rsidRDefault="00F17E0A" w:rsidP="00F17E0A">
      <w:pPr>
        <w:pStyle w:val="TableNo"/>
        <w:rPr>
          <w:ins w:id="695" w:author="251 (USA)" w:date="2023-05-29T18:25:00Z"/>
          <w:szCs w:val="24"/>
        </w:rPr>
      </w:pPr>
      <w:ins w:id="696" w:author="251 (USA)" w:date="2023-05-29T18:25:00Z">
        <w:r w:rsidRPr="0055014C">
          <w:rPr>
            <w:szCs w:val="24"/>
          </w:rPr>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20</w:t>
        </w:r>
        <w:r w:rsidRPr="0055014C">
          <w:rPr>
            <w:szCs w:val="24"/>
          </w:rPr>
          <w:fldChar w:fldCharType="end"/>
        </w:r>
      </w:ins>
    </w:p>
    <w:p w14:paraId="7AE0BDBC" w14:textId="77777777" w:rsidR="00F17E0A" w:rsidRPr="0055014C" w:rsidRDefault="00F17E0A" w:rsidP="00F17E0A">
      <w:pPr>
        <w:pStyle w:val="Tabletitle"/>
        <w:rPr>
          <w:ins w:id="697" w:author="251 (USA)" w:date="2023-05-29T18:25:00Z"/>
          <w:szCs w:val="24"/>
        </w:rPr>
      </w:pPr>
      <w:ins w:id="698" w:author="251 (USA)" w:date="2023-05-29T18:25:00Z">
        <w:r w:rsidRPr="0055014C">
          <w:rPr>
            <w:szCs w:val="24"/>
          </w:rPr>
          <w:t>Technical EESS parameters for passive sensors F8 to F13 in 24 GHz</w:t>
        </w:r>
      </w:ins>
    </w:p>
    <w:tbl>
      <w:tblPr>
        <w:tblW w:w="9464" w:type="dxa"/>
        <w:tblLook w:val="04A0" w:firstRow="1" w:lastRow="0" w:firstColumn="1" w:lastColumn="0" w:noHBand="0" w:noVBand="1"/>
      </w:tblPr>
      <w:tblGrid>
        <w:gridCol w:w="3718"/>
        <w:gridCol w:w="839"/>
        <w:gridCol w:w="1149"/>
        <w:gridCol w:w="1149"/>
        <w:gridCol w:w="839"/>
        <w:gridCol w:w="827"/>
        <w:gridCol w:w="883"/>
        <w:gridCol w:w="839"/>
      </w:tblGrid>
      <w:tr w:rsidR="00F17E0A" w:rsidRPr="0055014C" w14:paraId="5FBCD4ED" w14:textId="77777777" w:rsidTr="00C76E33">
        <w:trPr>
          <w:tblHeader/>
          <w:ins w:id="699" w:author="251 (USA)" w:date="2023-05-29T18:25:00Z"/>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BCD7C" w14:textId="77777777" w:rsidR="00F17E0A" w:rsidRPr="0055014C" w:rsidRDefault="00F17E0A" w:rsidP="00C76E33">
            <w:pPr>
              <w:pStyle w:val="Tablehead"/>
              <w:rPr>
                <w:ins w:id="700" w:author="251 (USA)" w:date="2023-05-29T18:25:00Z"/>
              </w:rPr>
            </w:pPr>
            <w:ins w:id="701" w:author="251 (USA)" w:date="2023-05-29T18:25:00Z">
              <w:r w:rsidRPr="0055014C">
                <w:t>Sensor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66CF02" w14:textId="77777777" w:rsidR="00F17E0A" w:rsidRPr="0055014C" w:rsidRDefault="00F17E0A" w:rsidP="00C76E33">
            <w:pPr>
              <w:pStyle w:val="Tablehead"/>
              <w:rPr>
                <w:ins w:id="702" w:author="251 (USA)" w:date="2023-05-29T18:25:00Z"/>
              </w:rPr>
            </w:pPr>
            <w:ins w:id="703" w:author="251 (USA)" w:date="2023-05-29T18:25:00Z">
              <w:r w:rsidRPr="0055014C">
                <w:t>F8</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206C12" w14:textId="77777777" w:rsidR="00F17E0A" w:rsidRPr="0055014C" w:rsidRDefault="00F17E0A" w:rsidP="00C76E33">
            <w:pPr>
              <w:pStyle w:val="Tablehead"/>
              <w:rPr>
                <w:ins w:id="704" w:author="251 (USA)" w:date="2023-05-29T18:25:00Z"/>
              </w:rPr>
            </w:pPr>
            <w:ins w:id="705" w:author="251 (USA)" w:date="2023-05-29T18:25:00Z">
              <w:r w:rsidRPr="0055014C">
                <w:t>F9 (MWS) (Outer)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DEE168" w14:textId="77777777" w:rsidR="00F17E0A" w:rsidRPr="0055014C" w:rsidRDefault="00F17E0A" w:rsidP="00C76E33">
            <w:pPr>
              <w:pStyle w:val="Tablehead"/>
              <w:rPr>
                <w:ins w:id="706" w:author="251 (USA)" w:date="2023-05-29T18:25:00Z"/>
              </w:rPr>
            </w:pPr>
            <w:ins w:id="707" w:author="251 (USA)" w:date="2023-05-29T18:25:00Z">
              <w:r w:rsidRPr="0055014C">
                <w:t>F9 (MWS)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7A17CB" w14:textId="77777777" w:rsidR="00F17E0A" w:rsidRPr="0055014C" w:rsidRDefault="00F17E0A" w:rsidP="00C76E33">
            <w:pPr>
              <w:pStyle w:val="Tablehead"/>
              <w:rPr>
                <w:ins w:id="708" w:author="251 (USA)" w:date="2023-05-29T18:25:00Z"/>
              </w:rPr>
            </w:pPr>
            <w:ins w:id="709" w:author="251 (USA)" w:date="2023-05-29T18:25:00Z">
              <w:r w:rsidRPr="0055014C">
                <w:t>F10 (MWI)</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EF8564" w14:textId="77777777" w:rsidR="00F17E0A" w:rsidRPr="0055014C" w:rsidRDefault="00F17E0A" w:rsidP="00C76E33">
            <w:pPr>
              <w:pStyle w:val="Tablehead"/>
              <w:rPr>
                <w:ins w:id="710" w:author="251 (USA)" w:date="2023-05-29T18:25:00Z"/>
              </w:rPr>
            </w:pPr>
            <w:ins w:id="711" w:author="251 (USA)" w:date="2023-05-29T18:25:00Z">
              <w:r w:rsidRPr="0055014C">
                <w:t>F11 (AMR)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DCFB1C" w14:textId="77777777" w:rsidR="00F17E0A" w:rsidRPr="0055014C" w:rsidRDefault="00F17E0A" w:rsidP="00C76E33">
            <w:pPr>
              <w:pStyle w:val="Tablehead"/>
              <w:rPr>
                <w:ins w:id="712" w:author="251 (USA)" w:date="2023-05-29T18:25:00Z"/>
              </w:rPr>
            </w:pPr>
            <w:ins w:id="713" w:author="251 (USA)" w:date="2023-05-29T18:25:00Z">
              <w:r w:rsidRPr="0055014C">
                <w:t>F12 (MWR)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9A3A56" w14:textId="77777777" w:rsidR="00F17E0A" w:rsidRPr="0055014C" w:rsidRDefault="00F17E0A" w:rsidP="00C76E33">
            <w:pPr>
              <w:pStyle w:val="Tablehead"/>
              <w:rPr>
                <w:ins w:id="714" w:author="251 (USA)" w:date="2023-05-29T18:25:00Z"/>
              </w:rPr>
            </w:pPr>
            <w:ins w:id="715" w:author="251 (USA)" w:date="2023-05-29T18:25:00Z">
              <w:r w:rsidRPr="0055014C">
                <w:t>F13</w:t>
              </w:r>
            </w:ins>
          </w:p>
        </w:tc>
      </w:tr>
      <w:tr w:rsidR="00F17E0A" w:rsidRPr="0055014C" w14:paraId="57E33703" w14:textId="77777777" w:rsidTr="00C76E33">
        <w:trPr>
          <w:ins w:id="716" w:author="251 (USA)" w:date="2023-05-29T18:25:00Z"/>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16036" w14:textId="77777777" w:rsidR="00F17E0A" w:rsidRPr="0055014C" w:rsidRDefault="00F17E0A" w:rsidP="00C76E33">
            <w:pPr>
              <w:pStyle w:val="Tabletext"/>
              <w:rPr>
                <w:ins w:id="717" w:author="251 (USA)" w:date="2023-05-29T18:25:00Z"/>
              </w:rPr>
            </w:pPr>
            <w:ins w:id="718" w:author="251 (USA)" w:date="2023-05-29T18:25:00Z">
              <w:r w:rsidRPr="0055014C">
                <w:t>Sensor Type</w:t>
              </w:r>
            </w:ins>
          </w:p>
        </w:tc>
        <w:tc>
          <w:tcPr>
            <w:tcW w:w="0" w:type="auto"/>
            <w:tcBorders>
              <w:top w:val="nil"/>
              <w:left w:val="nil"/>
              <w:bottom w:val="single" w:sz="4" w:space="0" w:color="auto"/>
              <w:right w:val="single" w:sz="4" w:space="0" w:color="auto"/>
            </w:tcBorders>
            <w:shd w:val="clear" w:color="auto" w:fill="auto"/>
            <w:vAlign w:val="center"/>
            <w:hideMark/>
          </w:tcPr>
          <w:p w14:paraId="6914E8D5" w14:textId="77777777" w:rsidR="00F17E0A" w:rsidRPr="0055014C" w:rsidRDefault="00F17E0A" w:rsidP="00C76E33">
            <w:pPr>
              <w:pStyle w:val="Tabletext"/>
              <w:jc w:val="center"/>
              <w:rPr>
                <w:ins w:id="719" w:author="251 (USA)" w:date="2023-05-29T18:25:00Z"/>
              </w:rPr>
            </w:pPr>
            <w:ins w:id="720"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62351ED3" w14:textId="77777777" w:rsidR="00F17E0A" w:rsidRPr="0055014C" w:rsidRDefault="00F17E0A" w:rsidP="00C76E33">
            <w:pPr>
              <w:pStyle w:val="Tabletext"/>
              <w:jc w:val="center"/>
              <w:rPr>
                <w:ins w:id="721" w:author="251 (USA)" w:date="2023-05-29T18:25:00Z"/>
              </w:rPr>
            </w:pPr>
            <w:ins w:id="722"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2AEC70A0" w14:textId="77777777" w:rsidR="00F17E0A" w:rsidRPr="0055014C" w:rsidRDefault="00F17E0A" w:rsidP="00C76E33">
            <w:pPr>
              <w:pStyle w:val="Tabletext"/>
              <w:jc w:val="center"/>
              <w:rPr>
                <w:ins w:id="723" w:author="251 (USA)" w:date="2023-05-29T18:25:00Z"/>
              </w:rPr>
            </w:pPr>
            <w:ins w:id="724"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4BA97A26" w14:textId="77777777" w:rsidR="00F17E0A" w:rsidRPr="0055014C" w:rsidRDefault="00F17E0A" w:rsidP="00C76E33">
            <w:pPr>
              <w:pStyle w:val="Tabletext"/>
              <w:jc w:val="center"/>
              <w:rPr>
                <w:ins w:id="725" w:author="251 (USA)" w:date="2023-05-29T18:25:00Z"/>
              </w:rPr>
            </w:pPr>
            <w:ins w:id="726"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3FBFDD58" w14:textId="77777777" w:rsidR="00F17E0A" w:rsidRPr="0055014C" w:rsidRDefault="00F17E0A" w:rsidP="00C76E33">
            <w:pPr>
              <w:pStyle w:val="Tabletext"/>
              <w:jc w:val="center"/>
              <w:rPr>
                <w:ins w:id="727" w:author="251 (USA)" w:date="2023-05-29T18:25:00Z"/>
              </w:rPr>
            </w:pPr>
            <w:ins w:id="728" w:author="251 (USA)" w:date="2023-05-29T18:25:00Z">
              <w:r w:rsidRPr="0055014C">
                <w:t>Nadir</w:t>
              </w:r>
            </w:ins>
          </w:p>
        </w:tc>
        <w:tc>
          <w:tcPr>
            <w:tcW w:w="0" w:type="auto"/>
            <w:tcBorders>
              <w:top w:val="nil"/>
              <w:left w:val="nil"/>
              <w:bottom w:val="single" w:sz="4" w:space="0" w:color="auto"/>
              <w:right w:val="single" w:sz="4" w:space="0" w:color="auto"/>
            </w:tcBorders>
            <w:shd w:val="clear" w:color="auto" w:fill="auto"/>
            <w:vAlign w:val="center"/>
            <w:hideMark/>
          </w:tcPr>
          <w:p w14:paraId="3E9B5522" w14:textId="77777777" w:rsidR="00F17E0A" w:rsidRPr="0055014C" w:rsidRDefault="00F17E0A" w:rsidP="00C76E33">
            <w:pPr>
              <w:pStyle w:val="Tabletext"/>
              <w:jc w:val="center"/>
              <w:rPr>
                <w:ins w:id="729" w:author="251 (USA)" w:date="2023-05-29T18:25:00Z"/>
              </w:rPr>
            </w:pPr>
            <w:ins w:id="730" w:author="251 (USA)" w:date="2023-05-29T18:25:00Z">
              <w:r w:rsidRPr="0055014C">
                <w:t>Nadir</w:t>
              </w:r>
            </w:ins>
          </w:p>
        </w:tc>
        <w:tc>
          <w:tcPr>
            <w:tcW w:w="0" w:type="auto"/>
            <w:tcBorders>
              <w:top w:val="nil"/>
              <w:left w:val="nil"/>
              <w:bottom w:val="single" w:sz="4" w:space="0" w:color="auto"/>
              <w:right w:val="single" w:sz="4" w:space="0" w:color="auto"/>
            </w:tcBorders>
            <w:shd w:val="clear" w:color="auto" w:fill="auto"/>
            <w:vAlign w:val="center"/>
            <w:hideMark/>
          </w:tcPr>
          <w:p w14:paraId="681DBCDC" w14:textId="77777777" w:rsidR="00F17E0A" w:rsidRPr="0055014C" w:rsidRDefault="00F17E0A" w:rsidP="00C76E33">
            <w:pPr>
              <w:pStyle w:val="Tabletext"/>
              <w:jc w:val="center"/>
              <w:rPr>
                <w:ins w:id="731" w:author="251 (USA)" w:date="2023-05-29T18:25:00Z"/>
              </w:rPr>
            </w:pPr>
            <w:ins w:id="732" w:author="251 (USA)" w:date="2023-05-29T18:25:00Z">
              <w:r w:rsidRPr="0055014C">
                <w:t>Conical scan</w:t>
              </w:r>
            </w:ins>
          </w:p>
        </w:tc>
      </w:tr>
      <w:tr w:rsidR="00F17E0A" w:rsidRPr="0055014C" w14:paraId="02E9D603" w14:textId="77777777" w:rsidTr="00C76E33">
        <w:trPr>
          <w:ins w:id="73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C247EE" w14:textId="77777777" w:rsidR="00F17E0A" w:rsidRPr="0055014C" w:rsidRDefault="00F17E0A" w:rsidP="00C76E33">
            <w:pPr>
              <w:pStyle w:val="Tabletext"/>
              <w:rPr>
                <w:ins w:id="734" w:author="251 (USA)" w:date="2023-05-29T18:25:00Z"/>
              </w:rPr>
            </w:pPr>
            <w:ins w:id="735" w:author="251 (USA)" w:date="2023-05-29T18:25:00Z">
              <w:r w:rsidRPr="0055014C">
                <w:t>Frequency (GHz)</w:t>
              </w:r>
            </w:ins>
          </w:p>
        </w:tc>
        <w:tc>
          <w:tcPr>
            <w:tcW w:w="0" w:type="auto"/>
            <w:tcBorders>
              <w:top w:val="nil"/>
              <w:left w:val="nil"/>
              <w:bottom w:val="single" w:sz="4" w:space="0" w:color="auto"/>
              <w:right w:val="single" w:sz="4" w:space="0" w:color="auto"/>
            </w:tcBorders>
            <w:shd w:val="clear" w:color="auto" w:fill="auto"/>
            <w:noWrap/>
            <w:vAlign w:val="center"/>
            <w:hideMark/>
          </w:tcPr>
          <w:p w14:paraId="324E4722" w14:textId="77777777" w:rsidR="00F17E0A" w:rsidRPr="0055014C" w:rsidRDefault="00F17E0A" w:rsidP="00C76E33">
            <w:pPr>
              <w:pStyle w:val="Tabletext"/>
              <w:jc w:val="center"/>
              <w:rPr>
                <w:ins w:id="736" w:author="251 (USA)" w:date="2023-05-29T18:25:00Z"/>
              </w:rPr>
            </w:pPr>
            <w:ins w:id="737"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000BBCBF" w14:textId="77777777" w:rsidR="00F17E0A" w:rsidRPr="0055014C" w:rsidRDefault="00F17E0A" w:rsidP="00C76E33">
            <w:pPr>
              <w:pStyle w:val="Tabletext"/>
              <w:jc w:val="center"/>
              <w:rPr>
                <w:ins w:id="738" w:author="251 (USA)" w:date="2023-05-29T18:25:00Z"/>
              </w:rPr>
            </w:pPr>
            <w:ins w:id="739"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5D54933F" w14:textId="77777777" w:rsidR="00F17E0A" w:rsidRPr="0055014C" w:rsidRDefault="00F17E0A" w:rsidP="00C76E33">
            <w:pPr>
              <w:pStyle w:val="Tabletext"/>
              <w:jc w:val="center"/>
              <w:rPr>
                <w:ins w:id="740" w:author="251 (USA)" w:date="2023-05-29T18:25:00Z"/>
              </w:rPr>
            </w:pPr>
            <w:ins w:id="741"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10A1CA02" w14:textId="77777777" w:rsidR="00F17E0A" w:rsidRPr="0055014C" w:rsidRDefault="00F17E0A" w:rsidP="00C76E33">
            <w:pPr>
              <w:pStyle w:val="Tabletext"/>
              <w:jc w:val="center"/>
              <w:rPr>
                <w:ins w:id="742" w:author="251 (USA)" w:date="2023-05-29T18:25:00Z"/>
              </w:rPr>
            </w:pPr>
            <w:ins w:id="743"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29CF61FB" w14:textId="77777777" w:rsidR="00F17E0A" w:rsidRPr="0055014C" w:rsidRDefault="00F17E0A" w:rsidP="00C76E33">
            <w:pPr>
              <w:pStyle w:val="Tabletext"/>
              <w:jc w:val="center"/>
              <w:rPr>
                <w:ins w:id="744" w:author="251 (USA)" w:date="2023-05-29T18:25:00Z"/>
              </w:rPr>
            </w:pPr>
            <w:ins w:id="745"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13EE96F4" w14:textId="77777777" w:rsidR="00F17E0A" w:rsidRPr="0055014C" w:rsidRDefault="00F17E0A" w:rsidP="00C76E33">
            <w:pPr>
              <w:pStyle w:val="Tabletext"/>
              <w:jc w:val="center"/>
              <w:rPr>
                <w:ins w:id="746" w:author="251 (USA)" w:date="2023-05-29T18:25:00Z"/>
              </w:rPr>
            </w:pPr>
            <w:ins w:id="747"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4321CE08" w14:textId="77777777" w:rsidR="00F17E0A" w:rsidRPr="0055014C" w:rsidRDefault="00F17E0A" w:rsidP="00C76E33">
            <w:pPr>
              <w:pStyle w:val="Tabletext"/>
              <w:jc w:val="center"/>
              <w:rPr>
                <w:ins w:id="748" w:author="251 (USA)" w:date="2023-05-29T18:25:00Z"/>
              </w:rPr>
            </w:pPr>
            <w:ins w:id="749" w:author="251 (USA)" w:date="2023-05-29T18:25:00Z">
              <w:r w:rsidRPr="0055014C">
                <w:t>23.9</w:t>
              </w:r>
            </w:ins>
          </w:p>
        </w:tc>
      </w:tr>
      <w:tr w:rsidR="00F17E0A" w:rsidRPr="0055014C" w14:paraId="5FBB5D71" w14:textId="77777777" w:rsidTr="00C76E33">
        <w:trPr>
          <w:ins w:id="750"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C3E10B" w14:textId="77777777" w:rsidR="00F17E0A" w:rsidRPr="0055014C" w:rsidRDefault="00F17E0A" w:rsidP="00C76E33">
            <w:pPr>
              <w:pStyle w:val="Tabletext"/>
              <w:rPr>
                <w:ins w:id="751" w:author="251 (USA)" w:date="2023-05-29T18:25:00Z"/>
              </w:rPr>
            </w:pPr>
            <w:ins w:id="752" w:author="251 (USA)" w:date="2023-05-29T18:25:00Z">
              <w:r w:rsidRPr="0055014C">
                <w:t>orbit altitude (km)</w:t>
              </w:r>
            </w:ins>
          </w:p>
        </w:tc>
        <w:tc>
          <w:tcPr>
            <w:tcW w:w="0" w:type="auto"/>
            <w:tcBorders>
              <w:top w:val="nil"/>
              <w:left w:val="nil"/>
              <w:bottom w:val="single" w:sz="4" w:space="0" w:color="auto"/>
              <w:right w:val="single" w:sz="4" w:space="0" w:color="auto"/>
            </w:tcBorders>
            <w:shd w:val="clear" w:color="auto" w:fill="auto"/>
            <w:noWrap/>
            <w:vAlign w:val="center"/>
            <w:hideMark/>
          </w:tcPr>
          <w:p w14:paraId="789D466D" w14:textId="77777777" w:rsidR="00F17E0A" w:rsidRPr="0055014C" w:rsidRDefault="00F17E0A" w:rsidP="00C76E33">
            <w:pPr>
              <w:pStyle w:val="Tabletext"/>
              <w:jc w:val="center"/>
              <w:rPr>
                <w:ins w:id="753" w:author="251 (USA)" w:date="2023-05-29T18:25:00Z"/>
              </w:rPr>
            </w:pPr>
            <w:ins w:id="754" w:author="251 (USA)" w:date="2023-05-29T18:25:00Z">
              <w:r w:rsidRPr="0055014C">
                <w:t>699.6</w:t>
              </w:r>
            </w:ins>
          </w:p>
        </w:tc>
        <w:tc>
          <w:tcPr>
            <w:tcW w:w="0" w:type="auto"/>
            <w:tcBorders>
              <w:top w:val="nil"/>
              <w:left w:val="nil"/>
              <w:bottom w:val="single" w:sz="4" w:space="0" w:color="auto"/>
              <w:right w:val="single" w:sz="4" w:space="0" w:color="auto"/>
            </w:tcBorders>
            <w:shd w:val="clear" w:color="auto" w:fill="auto"/>
            <w:noWrap/>
            <w:vAlign w:val="center"/>
            <w:hideMark/>
          </w:tcPr>
          <w:p w14:paraId="44A3B5DD" w14:textId="77777777" w:rsidR="00F17E0A" w:rsidRPr="0055014C" w:rsidRDefault="00F17E0A" w:rsidP="00C76E33">
            <w:pPr>
              <w:pStyle w:val="Tabletext"/>
              <w:jc w:val="center"/>
              <w:rPr>
                <w:ins w:id="755" w:author="251 (USA)" w:date="2023-05-29T18:25:00Z"/>
              </w:rPr>
            </w:pPr>
            <w:ins w:id="756"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5784B946" w14:textId="77777777" w:rsidR="00F17E0A" w:rsidRPr="0055014C" w:rsidRDefault="00F17E0A" w:rsidP="00C76E33">
            <w:pPr>
              <w:pStyle w:val="Tabletext"/>
              <w:jc w:val="center"/>
              <w:rPr>
                <w:ins w:id="757" w:author="251 (USA)" w:date="2023-05-29T18:25:00Z"/>
              </w:rPr>
            </w:pPr>
            <w:ins w:id="758"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19C4920A" w14:textId="77777777" w:rsidR="00F17E0A" w:rsidRPr="0055014C" w:rsidRDefault="00F17E0A" w:rsidP="00C76E33">
            <w:pPr>
              <w:pStyle w:val="Tabletext"/>
              <w:jc w:val="center"/>
              <w:rPr>
                <w:ins w:id="759" w:author="251 (USA)" w:date="2023-05-29T18:25:00Z"/>
              </w:rPr>
            </w:pPr>
            <w:ins w:id="760"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25235AC8" w14:textId="77777777" w:rsidR="00F17E0A" w:rsidRPr="0055014C" w:rsidRDefault="00F17E0A" w:rsidP="00C76E33">
            <w:pPr>
              <w:pStyle w:val="Tabletext"/>
              <w:jc w:val="center"/>
              <w:rPr>
                <w:ins w:id="761" w:author="251 (USA)" w:date="2023-05-29T18:25:00Z"/>
              </w:rPr>
            </w:pPr>
            <w:ins w:id="762" w:author="251 (USA)" w:date="2023-05-29T18:25:00Z">
              <w:r w:rsidRPr="0055014C">
                <w:t>1336</w:t>
              </w:r>
            </w:ins>
          </w:p>
        </w:tc>
        <w:tc>
          <w:tcPr>
            <w:tcW w:w="0" w:type="auto"/>
            <w:tcBorders>
              <w:top w:val="nil"/>
              <w:left w:val="nil"/>
              <w:bottom w:val="single" w:sz="4" w:space="0" w:color="auto"/>
              <w:right w:val="single" w:sz="4" w:space="0" w:color="auto"/>
            </w:tcBorders>
            <w:shd w:val="clear" w:color="auto" w:fill="auto"/>
            <w:noWrap/>
            <w:vAlign w:val="center"/>
            <w:hideMark/>
          </w:tcPr>
          <w:p w14:paraId="585E79A1" w14:textId="77777777" w:rsidR="00F17E0A" w:rsidRPr="0055014C" w:rsidRDefault="00F17E0A" w:rsidP="00C76E33">
            <w:pPr>
              <w:pStyle w:val="Tabletext"/>
              <w:jc w:val="center"/>
              <w:rPr>
                <w:ins w:id="763" w:author="251 (USA)" w:date="2023-05-29T18:25:00Z"/>
              </w:rPr>
            </w:pPr>
            <w:ins w:id="764" w:author="251 (USA)" w:date="2023-05-29T18:25:00Z">
              <w:r w:rsidRPr="0055014C">
                <w:t>814.5</w:t>
              </w:r>
            </w:ins>
          </w:p>
        </w:tc>
        <w:tc>
          <w:tcPr>
            <w:tcW w:w="0" w:type="auto"/>
            <w:tcBorders>
              <w:top w:val="nil"/>
              <w:left w:val="nil"/>
              <w:bottom w:val="single" w:sz="4" w:space="0" w:color="auto"/>
              <w:right w:val="single" w:sz="4" w:space="0" w:color="auto"/>
            </w:tcBorders>
            <w:shd w:val="clear" w:color="auto" w:fill="auto"/>
            <w:noWrap/>
            <w:vAlign w:val="center"/>
            <w:hideMark/>
          </w:tcPr>
          <w:p w14:paraId="3B6D0090" w14:textId="77777777" w:rsidR="00F17E0A" w:rsidRPr="0055014C" w:rsidRDefault="00F17E0A" w:rsidP="00C76E33">
            <w:pPr>
              <w:pStyle w:val="Tabletext"/>
              <w:jc w:val="center"/>
              <w:rPr>
                <w:ins w:id="765" w:author="251 (USA)" w:date="2023-05-29T18:25:00Z"/>
              </w:rPr>
            </w:pPr>
            <w:ins w:id="766" w:author="251 (USA)" w:date="2023-05-29T18:25:00Z">
              <w:r w:rsidRPr="0055014C">
                <w:t>830</w:t>
              </w:r>
            </w:ins>
          </w:p>
        </w:tc>
      </w:tr>
      <w:tr w:rsidR="00F17E0A" w:rsidRPr="0055014C" w14:paraId="04CC77FC" w14:textId="77777777" w:rsidTr="00C76E33">
        <w:trPr>
          <w:ins w:id="767"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FC9CAE" w14:textId="77777777" w:rsidR="00F17E0A" w:rsidRPr="0055014C" w:rsidRDefault="00F17E0A" w:rsidP="00C76E33">
            <w:pPr>
              <w:pStyle w:val="Tabletext"/>
              <w:rPr>
                <w:ins w:id="768" w:author="251 (USA)" w:date="2023-05-29T18:25:00Z"/>
              </w:rPr>
            </w:pPr>
            <w:ins w:id="769" w:author="251 (USA)" w:date="2023-05-29T18:25:00Z">
              <w:r w:rsidRPr="0055014C">
                <w:t>Off-nadir angle (°)</w:t>
              </w:r>
            </w:ins>
          </w:p>
        </w:tc>
        <w:tc>
          <w:tcPr>
            <w:tcW w:w="0" w:type="auto"/>
            <w:tcBorders>
              <w:top w:val="nil"/>
              <w:left w:val="nil"/>
              <w:bottom w:val="single" w:sz="4" w:space="0" w:color="auto"/>
              <w:right w:val="single" w:sz="4" w:space="0" w:color="auto"/>
            </w:tcBorders>
            <w:shd w:val="clear" w:color="auto" w:fill="auto"/>
            <w:noWrap/>
            <w:vAlign w:val="center"/>
            <w:hideMark/>
          </w:tcPr>
          <w:p w14:paraId="431396E1" w14:textId="77777777" w:rsidR="00F17E0A" w:rsidRPr="0055014C" w:rsidRDefault="00F17E0A" w:rsidP="00C76E33">
            <w:pPr>
              <w:pStyle w:val="Tabletext"/>
              <w:jc w:val="center"/>
              <w:rPr>
                <w:ins w:id="770" w:author="251 (USA)" w:date="2023-05-29T18:25:00Z"/>
              </w:rPr>
            </w:pPr>
            <w:ins w:id="771" w:author="251 (USA)" w:date="2023-05-29T18:25:00Z">
              <w:r w:rsidRPr="0055014C">
                <w:t>47.5</w:t>
              </w:r>
            </w:ins>
          </w:p>
        </w:tc>
        <w:tc>
          <w:tcPr>
            <w:tcW w:w="0" w:type="auto"/>
            <w:tcBorders>
              <w:top w:val="nil"/>
              <w:left w:val="nil"/>
              <w:bottom w:val="single" w:sz="4" w:space="0" w:color="auto"/>
              <w:right w:val="single" w:sz="4" w:space="0" w:color="auto"/>
            </w:tcBorders>
            <w:shd w:val="clear" w:color="auto" w:fill="auto"/>
            <w:noWrap/>
            <w:vAlign w:val="center"/>
            <w:hideMark/>
          </w:tcPr>
          <w:p w14:paraId="618FFD25" w14:textId="77777777" w:rsidR="00F17E0A" w:rsidRPr="0055014C" w:rsidRDefault="00F17E0A" w:rsidP="00C76E33">
            <w:pPr>
              <w:pStyle w:val="Tabletext"/>
              <w:jc w:val="center"/>
              <w:rPr>
                <w:ins w:id="772" w:author="251 (USA)" w:date="2023-05-29T18:25:00Z"/>
              </w:rPr>
            </w:pPr>
            <w:ins w:id="773" w:author="251 (USA)" w:date="2023-05-29T18:25:00Z">
              <w:r w:rsidRPr="0055014C">
                <w:t>49</w:t>
              </w:r>
            </w:ins>
          </w:p>
        </w:tc>
        <w:tc>
          <w:tcPr>
            <w:tcW w:w="0" w:type="auto"/>
            <w:tcBorders>
              <w:top w:val="nil"/>
              <w:left w:val="nil"/>
              <w:bottom w:val="single" w:sz="4" w:space="0" w:color="auto"/>
              <w:right w:val="single" w:sz="4" w:space="0" w:color="auto"/>
            </w:tcBorders>
            <w:shd w:val="clear" w:color="auto" w:fill="auto"/>
            <w:noWrap/>
            <w:vAlign w:val="center"/>
            <w:hideMark/>
          </w:tcPr>
          <w:p w14:paraId="6BEF5240" w14:textId="77777777" w:rsidR="00F17E0A" w:rsidRPr="0055014C" w:rsidRDefault="00F17E0A" w:rsidP="00C76E33">
            <w:pPr>
              <w:pStyle w:val="Tabletext"/>
              <w:jc w:val="center"/>
              <w:rPr>
                <w:ins w:id="774" w:author="251 (USA)" w:date="2023-05-29T18:25:00Z"/>
              </w:rPr>
            </w:pPr>
            <w:ins w:id="775"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57334AF9" w14:textId="77777777" w:rsidR="00F17E0A" w:rsidRPr="0055014C" w:rsidRDefault="00F17E0A" w:rsidP="00C76E33">
            <w:pPr>
              <w:pStyle w:val="Tabletext"/>
              <w:jc w:val="center"/>
              <w:rPr>
                <w:ins w:id="776" w:author="251 (USA)" w:date="2023-05-29T18:25:00Z"/>
              </w:rPr>
            </w:pPr>
            <w:ins w:id="777" w:author="251 (USA)" w:date="2023-05-29T18:25:00Z">
              <w:r w:rsidRPr="0055014C">
                <w:t>45.2</w:t>
              </w:r>
            </w:ins>
          </w:p>
        </w:tc>
        <w:tc>
          <w:tcPr>
            <w:tcW w:w="0" w:type="auto"/>
            <w:tcBorders>
              <w:top w:val="nil"/>
              <w:left w:val="nil"/>
              <w:bottom w:val="single" w:sz="4" w:space="0" w:color="auto"/>
              <w:right w:val="single" w:sz="4" w:space="0" w:color="auto"/>
            </w:tcBorders>
            <w:shd w:val="clear" w:color="auto" w:fill="auto"/>
            <w:noWrap/>
            <w:vAlign w:val="center"/>
            <w:hideMark/>
          </w:tcPr>
          <w:p w14:paraId="65D017AF" w14:textId="77777777" w:rsidR="00F17E0A" w:rsidRPr="0055014C" w:rsidRDefault="00F17E0A" w:rsidP="00C76E33">
            <w:pPr>
              <w:pStyle w:val="Tabletext"/>
              <w:jc w:val="center"/>
              <w:rPr>
                <w:ins w:id="778" w:author="251 (USA)" w:date="2023-05-29T18:25:00Z"/>
              </w:rPr>
            </w:pPr>
            <w:ins w:id="779" w:author="251 (USA)" w:date="2023-05-29T18:25:00Z">
              <w:r w:rsidRPr="0055014C">
                <w:t>2.65</w:t>
              </w:r>
            </w:ins>
          </w:p>
        </w:tc>
        <w:tc>
          <w:tcPr>
            <w:tcW w:w="0" w:type="auto"/>
            <w:tcBorders>
              <w:top w:val="nil"/>
              <w:left w:val="nil"/>
              <w:bottom w:val="single" w:sz="4" w:space="0" w:color="auto"/>
              <w:right w:val="single" w:sz="4" w:space="0" w:color="auto"/>
            </w:tcBorders>
            <w:shd w:val="clear" w:color="auto" w:fill="auto"/>
            <w:noWrap/>
            <w:vAlign w:val="center"/>
            <w:hideMark/>
          </w:tcPr>
          <w:p w14:paraId="7B297D9F" w14:textId="77777777" w:rsidR="00F17E0A" w:rsidRPr="0055014C" w:rsidRDefault="00F17E0A" w:rsidP="00C76E33">
            <w:pPr>
              <w:pStyle w:val="Tabletext"/>
              <w:jc w:val="center"/>
              <w:rPr>
                <w:ins w:id="780" w:author="251 (USA)" w:date="2023-05-29T18:25:00Z"/>
              </w:rPr>
            </w:pPr>
            <w:ins w:id="781" w:author="251 (USA)" w:date="2023-05-29T18:25:00Z">
              <w:r w:rsidRPr="0055014C">
                <w:t>1.9</w:t>
              </w:r>
            </w:ins>
          </w:p>
        </w:tc>
        <w:tc>
          <w:tcPr>
            <w:tcW w:w="0" w:type="auto"/>
            <w:tcBorders>
              <w:top w:val="nil"/>
              <w:left w:val="nil"/>
              <w:bottom w:val="single" w:sz="4" w:space="0" w:color="auto"/>
              <w:right w:val="single" w:sz="4" w:space="0" w:color="auto"/>
            </w:tcBorders>
            <w:shd w:val="clear" w:color="auto" w:fill="auto"/>
            <w:noWrap/>
            <w:vAlign w:val="center"/>
            <w:hideMark/>
          </w:tcPr>
          <w:p w14:paraId="01C52FEE" w14:textId="77777777" w:rsidR="00F17E0A" w:rsidRPr="0055014C" w:rsidRDefault="00F17E0A" w:rsidP="00C76E33">
            <w:pPr>
              <w:pStyle w:val="Tabletext"/>
              <w:jc w:val="center"/>
              <w:rPr>
                <w:ins w:id="782" w:author="251 (USA)" w:date="2023-05-29T18:25:00Z"/>
              </w:rPr>
            </w:pPr>
            <w:ins w:id="783" w:author="251 (USA)" w:date="2023-05-29T18:25:00Z">
              <w:r w:rsidRPr="0055014C">
                <w:t>53.3</w:t>
              </w:r>
            </w:ins>
          </w:p>
        </w:tc>
      </w:tr>
      <w:tr w:rsidR="00F17E0A" w:rsidRPr="0055014C" w14:paraId="2A72D204" w14:textId="77777777" w:rsidTr="00C76E33">
        <w:trPr>
          <w:ins w:id="784"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23ACB5" w14:textId="77777777" w:rsidR="00F17E0A" w:rsidRPr="0055014C" w:rsidRDefault="00F17E0A" w:rsidP="00C76E33">
            <w:pPr>
              <w:pStyle w:val="Tabletext"/>
              <w:rPr>
                <w:ins w:id="785" w:author="251 (USA)" w:date="2023-05-29T18:25:00Z"/>
              </w:rPr>
            </w:pPr>
            <w:ins w:id="786" w:author="251 (USA)" w:date="2023-05-29T18:25:00Z">
              <w:r w:rsidRPr="0055014C">
                <w:t>Antenna gain (dBi)</w:t>
              </w:r>
            </w:ins>
          </w:p>
        </w:tc>
        <w:tc>
          <w:tcPr>
            <w:tcW w:w="0" w:type="auto"/>
            <w:tcBorders>
              <w:top w:val="nil"/>
              <w:left w:val="nil"/>
              <w:bottom w:val="single" w:sz="4" w:space="0" w:color="auto"/>
              <w:right w:val="single" w:sz="4" w:space="0" w:color="auto"/>
            </w:tcBorders>
            <w:shd w:val="clear" w:color="auto" w:fill="auto"/>
            <w:noWrap/>
            <w:vAlign w:val="center"/>
            <w:hideMark/>
          </w:tcPr>
          <w:p w14:paraId="7AA56207" w14:textId="77777777" w:rsidR="00F17E0A" w:rsidRPr="0055014C" w:rsidRDefault="00F17E0A" w:rsidP="00C76E33">
            <w:pPr>
              <w:pStyle w:val="Tabletext"/>
              <w:jc w:val="center"/>
              <w:rPr>
                <w:ins w:id="787" w:author="251 (USA)" w:date="2023-05-29T18:25:00Z"/>
              </w:rPr>
            </w:pPr>
            <w:ins w:id="788" w:author="251 (USA)" w:date="2023-05-29T18:25:00Z">
              <w:r w:rsidRPr="0055014C">
                <w:t>48.5</w:t>
              </w:r>
            </w:ins>
          </w:p>
        </w:tc>
        <w:tc>
          <w:tcPr>
            <w:tcW w:w="0" w:type="auto"/>
            <w:tcBorders>
              <w:top w:val="nil"/>
              <w:left w:val="nil"/>
              <w:bottom w:val="single" w:sz="4" w:space="0" w:color="auto"/>
              <w:right w:val="single" w:sz="4" w:space="0" w:color="auto"/>
            </w:tcBorders>
            <w:shd w:val="clear" w:color="auto" w:fill="auto"/>
            <w:noWrap/>
            <w:vAlign w:val="center"/>
            <w:hideMark/>
          </w:tcPr>
          <w:p w14:paraId="35AEADA4" w14:textId="77777777" w:rsidR="00F17E0A" w:rsidRPr="0055014C" w:rsidRDefault="00F17E0A" w:rsidP="00C76E33">
            <w:pPr>
              <w:pStyle w:val="Tabletext"/>
              <w:jc w:val="center"/>
              <w:rPr>
                <w:ins w:id="789" w:author="251 (USA)" w:date="2023-05-29T18:25:00Z"/>
              </w:rPr>
            </w:pPr>
            <w:ins w:id="790" w:author="251 (USA)" w:date="2023-05-29T18:25:00Z">
              <w:r w:rsidRPr="0055014C">
                <w:t>37</w:t>
              </w:r>
            </w:ins>
          </w:p>
        </w:tc>
        <w:tc>
          <w:tcPr>
            <w:tcW w:w="0" w:type="auto"/>
            <w:tcBorders>
              <w:top w:val="nil"/>
              <w:left w:val="nil"/>
              <w:bottom w:val="single" w:sz="4" w:space="0" w:color="auto"/>
              <w:right w:val="single" w:sz="4" w:space="0" w:color="auto"/>
            </w:tcBorders>
            <w:shd w:val="clear" w:color="auto" w:fill="auto"/>
            <w:noWrap/>
            <w:vAlign w:val="center"/>
            <w:hideMark/>
          </w:tcPr>
          <w:p w14:paraId="0948333D" w14:textId="77777777" w:rsidR="00F17E0A" w:rsidRPr="0055014C" w:rsidRDefault="00F17E0A" w:rsidP="00C76E33">
            <w:pPr>
              <w:pStyle w:val="Tabletext"/>
              <w:jc w:val="center"/>
              <w:rPr>
                <w:ins w:id="791" w:author="251 (USA)" w:date="2023-05-29T18:25:00Z"/>
              </w:rPr>
            </w:pPr>
            <w:ins w:id="792" w:author="251 (USA)" w:date="2023-05-29T18:25:00Z">
              <w:r w:rsidRPr="0055014C">
                <w:t>37</w:t>
              </w:r>
            </w:ins>
          </w:p>
        </w:tc>
        <w:tc>
          <w:tcPr>
            <w:tcW w:w="0" w:type="auto"/>
            <w:tcBorders>
              <w:top w:val="nil"/>
              <w:left w:val="nil"/>
              <w:bottom w:val="single" w:sz="4" w:space="0" w:color="auto"/>
              <w:right w:val="single" w:sz="4" w:space="0" w:color="auto"/>
            </w:tcBorders>
            <w:shd w:val="clear" w:color="auto" w:fill="auto"/>
            <w:noWrap/>
            <w:vAlign w:val="center"/>
            <w:hideMark/>
          </w:tcPr>
          <w:p w14:paraId="31E269A7" w14:textId="77777777" w:rsidR="00F17E0A" w:rsidRPr="0055014C" w:rsidRDefault="00F17E0A" w:rsidP="00C76E33">
            <w:pPr>
              <w:pStyle w:val="Tabletext"/>
              <w:jc w:val="center"/>
              <w:rPr>
                <w:ins w:id="793" w:author="251 (USA)" w:date="2023-05-29T18:25:00Z"/>
              </w:rPr>
            </w:pPr>
            <w:ins w:id="794" w:author="251 (USA)" w:date="2023-05-29T18:25:00Z">
              <w:r w:rsidRPr="0055014C">
                <w:t>41.5</w:t>
              </w:r>
            </w:ins>
          </w:p>
        </w:tc>
        <w:tc>
          <w:tcPr>
            <w:tcW w:w="0" w:type="auto"/>
            <w:tcBorders>
              <w:top w:val="nil"/>
              <w:left w:val="nil"/>
              <w:bottom w:val="single" w:sz="4" w:space="0" w:color="auto"/>
              <w:right w:val="single" w:sz="4" w:space="0" w:color="auto"/>
            </w:tcBorders>
            <w:shd w:val="clear" w:color="auto" w:fill="auto"/>
            <w:noWrap/>
            <w:vAlign w:val="center"/>
            <w:hideMark/>
          </w:tcPr>
          <w:p w14:paraId="55FBF1E0" w14:textId="77777777" w:rsidR="00F17E0A" w:rsidRPr="0055014C" w:rsidRDefault="00F17E0A" w:rsidP="00C76E33">
            <w:pPr>
              <w:pStyle w:val="Tabletext"/>
              <w:jc w:val="center"/>
              <w:rPr>
                <w:ins w:id="795" w:author="251 (USA)" w:date="2023-05-29T18:25:00Z"/>
              </w:rPr>
            </w:pPr>
            <w:ins w:id="796" w:author="251 (USA)" w:date="2023-05-29T18:25:00Z">
              <w:r w:rsidRPr="0055014C">
                <w:t>42.3</w:t>
              </w:r>
            </w:ins>
          </w:p>
        </w:tc>
        <w:tc>
          <w:tcPr>
            <w:tcW w:w="0" w:type="auto"/>
            <w:tcBorders>
              <w:top w:val="nil"/>
              <w:left w:val="nil"/>
              <w:bottom w:val="single" w:sz="4" w:space="0" w:color="auto"/>
              <w:right w:val="single" w:sz="4" w:space="0" w:color="auto"/>
            </w:tcBorders>
            <w:shd w:val="clear" w:color="auto" w:fill="auto"/>
            <w:noWrap/>
            <w:vAlign w:val="center"/>
            <w:hideMark/>
          </w:tcPr>
          <w:p w14:paraId="3D7AFFC8" w14:textId="77777777" w:rsidR="00F17E0A" w:rsidRPr="0055014C" w:rsidRDefault="00F17E0A" w:rsidP="00C76E33">
            <w:pPr>
              <w:pStyle w:val="Tabletext"/>
              <w:jc w:val="center"/>
              <w:rPr>
                <w:ins w:id="797" w:author="251 (USA)" w:date="2023-05-29T18:25:00Z"/>
              </w:rPr>
            </w:pPr>
            <w:ins w:id="798" w:author="251 (USA)" w:date="2023-05-29T18:25:00Z">
              <w:r w:rsidRPr="0055014C">
                <w:t>41</w:t>
              </w:r>
            </w:ins>
          </w:p>
        </w:tc>
        <w:tc>
          <w:tcPr>
            <w:tcW w:w="0" w:type="auto"/>
            <w:tcBorders>
              <w:top w:val="nil"/>
              <w:left w:val="nil"/>
              <w:bottom w:val="single" w:sz="4" w:space="0" w:color="auto"/>
              <w:right w:val="single" w:sz="4" w:space="0" w:color="auto"/>
            </w:tcBorders>
            <w:shd w:val="clear" w:color="auto" w:fill="auto"/>
            <w:noWrap/>
            <w:vAlign w:val="center"/>
            <w:hideMark/>
          </w:tcPr>
          <w:p w14:paraId="32B37A97" w14:textId="77777777" w:rsidR="00F17E0A" w:rsidRPr="0055014C" w:rsidRDefault="00F17E0A" w:rsidP="00C76E33">
            <w:pPr>
              <w:pStyle w:val="Tabletext"/>
              <w:jc w:val="center"/>
              <w:rPr>
                <w:ins w:id="799" w:author="251 (USA)" w:date="2023-05-29T18:25:00Z"/>
              </w:rPr>
            </w:pPr>
            <w:ins w:id="800" w:author="251 (USA)" w:date="2023-05-29T18:25:00Z">
              <w:r w:rsidRPr="0055014C">
                <w:t>45.7</w:t>
              </w:r>
            </w:ins>
          </w:p>
        </w:tc>
      </w:tr>
      <w:tr w:rsidR="00F17E0A" w:rsidRPr="0055014C" w14:paraId="7A1DFD9E" w14:textId="77777777" w:rsidTr="00C76E33">
        <w:trPr>
          <w:ins w:id="801"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EFB128" w14:textId="77777777" w:rsidR="00F17E0A" w:rsidRPr="0055014C" w:rsidRDefault="00F17E0A" w:rsidP="00C76E33">
            <w:pPr>
              <w:pStyle w:val="Tabletext"/>
              <w:rPr>
                <w:ins w:id="802" w:author="251 (USA)" w:date="2023-05-29T18:25:00Z"/>
              </w:rPr>
            </w:pPr>
            <w:ins w:id="803" w:author="251 (USA)" w:date="2023-05-29T18:25:00Z">
              <w:r w:rsidRPr="0055014C">
                <w:t>Incidence angle at footprint (°)</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36C0CDF" w14:textId="77777777" w:rsidR="00F17E0A" w:rsidRPr="0055014C" w:rsidRDefault="00F17E0A" w:rsidP="00C76E33">
            <w:pPr>
              <w:pStyle w:val="Tabletext"/>
              <w:jc w:val="center"/>
              <w:rPr>
                <w:ins w:id="804" w:author="251 (USA)" w:date="2023-05-29T18:25:00Z"/>
              </w:rPr>
            </w:pPr>
            <w:ins w:id="805" w:author="251 (USA)" w:date="2023-05-29T18:25:00Z">
              <w:r w:rsidRPr="0055014C">
                <w:t>54.9</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3368979" w14:textId="77777777" w:rsidR="00F17E0A" w:rsidRPr="0055014C" w:rsidRDefault="00F17E0A" w:rsidP="00C76E33">
            <w:pPr>
              <w:pStyle w:val="Tabletext"/>
              <w:jc w:val="center"/>
              <w:rPr>
                <w:ins w:id="806" w:author="251 (USA)" w:date="2023-05-29T18:25:00Z"/>
              </w:rPr>
            </w:pPr>
            <w:ins w:id="807" w:author="251 (USA)" w:date="2023-05-29T18:25:00Z">
              <w:r w:rsidRPr="0055014C">
                <w:t>58.6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E44C537" w14:textId="77777777" w:rsidR="00F17E0A" w:rsidRPr="0055014C" w:rsidRDefault="00F17E0A" w:rsidP="00C76E33">
            <w:pPr>
              <w:pStyle w:val="Tabletext"/>
              <w:jc w:val="center"/>
              <w:rPr>
                <w:ins w:id="808" w:author="251 (USA)" w:date="2023-05-29T18:25:00Z"/>
              </w:rPr>
            </w:pPr>
            <w:ins w:id="809"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F4EBC26" w14:textId="77777777" w:rsidR="00F17E0A" w:rsidRPr="0055014C" w:rsidRDefault="00F17E0A" w:rsidP="00C76E33">
            <w:pPr>
              <w:pStyle w:val="Tabletext"/>
              <w:jc w:val="center"/>
              <w:rPr>
                <w:ins w:id="810" w:author="251 (USA)" w:date="2023-05-29T18:25:00Z"/>
              </w:rPr>
            </w:pPr>
            <w:ins w:id="811" w:author="251 (USA)" w:date="2023-05-29T18:25:00Z">
              <w:r w:rsidRPr="0055014C">
                <w:t>53.4</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A94F0AB" w14:textId="77777777" w:rsidR="00F17E0A" w:rsidRPr="0055014C" w:rsidRDefault="00F17E0A" w:rsidP="00C76E33">
            <w:pPr>
              <w:pStyle w:val="Tabletext"/>
              <w:jc w:val="center"/>
              <w:rPr>
                <w:ins w:id="812" w:author="251 (USA)" w:date="2023-05-29T18:25:00Z"/>
              </w:rPr>
            </w:pPr>
            <w:ins w:id="813" w:author="251 (USA)" w:date="2023-05-29T18:25:00Z">
              <w:r w:rsidRPr="0055014C">
                <w:t>3.2</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EE1BB6A" w14:textId="77777777" w:rsidR="00F17E0A" w:rsidRPr="0055014C" w:rsidRDefault="00F17E0A" w:rsidP="00C76E33">
            <w:pPr>
              <w:pStyle w:val="Tabletext"/>
              <w:jc w:val="center"/>
              <w:rPr>
                <w:ins w:id="814" w:author="251 (USA)" w:date="2023-05-29T18:25:00Z"/>
              </w:rPr>
            </w:pPr>
            <w:ins w:id="815" w:author="251 (USA)" w:date="2023-05-29T18:25:00Z">
              <w:r w:rsidRPr="0055014C">
                <w:t>2.1</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4DFD5E7" w14:textId="77777777" w:rsidR="00F17E0A" w:rsidRPr="0055014C" w:rsidRDefault="00F17E0A" w:rsidP="00C76E33">
            <w:pPr>
              <w:pStyle w:val="Tabletext"/>
              <w:jc w:val="center"/>
              <w:rPr>
                <w:ins w:id="816" w:author="251 (USA)" w:date="2023-05-29T18:25:00Z"/>
              </w:rPr>
            </w:pPr>
            <w:ins w:id="817" w:author="251 (USA)" w:date="2023-05-29T18:25:00Z">
              <w:r w:rsidRPr="0055014C">
                <w:t>65.0</w:t>
              </w:r>
            </w:ins>
          </w:p>
        </w:tc>
      </w:tr>
      <w:tr w:rsidR="00F17E0A" w:rsidRPr="0055014C" w14:paraId="00BC1577" w14:textId="77777777" w:rsidTr="00C76E33">
        <w:trPr>
          <w:ins w:id="81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979C85" w14:textId="77777777" w:rsidR="00F17E0A" w:rsidRPr="0055014C" w:rsidRDefault="00F17E0A" w:rsidP="00C76E33">
            <w:pPr>
              <w:pStyle w:val="Tabletext"/>
              <w:rPr>
                <w:ins w:id="819" w:author="251 (USA)" w:date="2023-05-29T18:25:00Z"/>
              </w:rPr>
            </w:pPr>
            <w:ins w:id="820" w:author="251 (USA)" w:date="2023-05-29T18:25:00Z">
              <w:r w:rsidRPr="0055014C">
                <w:t>Estimated Angle from Ground to Sensor (°)</w:t>
              </w:r>
            </w:ins>
          </w:p>
        </w:tc>
        <w:tc>
          <w:tcPr>
            <w:tcW w:w="0" w:type="auto"/>
            <w:tcBorders>
              <w:top w:val="nil"/>
              <w:left w:val="nil"/>
              <w:bottom w:val="single" w:sz="4" w:space="0" w:color="7F7F7F"/>
              <w:right w:val="single" w:sz="4" w:space="0" w:color="7F7F7F"/>
            </w:tcBorders>
            <w:shd w:val="clear" w:color="auto" w:fill="auto"/>
            <w:noWrap/>
            <w:vAlign w:val="center"/>
            <w:hideMark/>
          </w:tcPr>
          <w:p w14:paraId="325C7967" w14:textId="77777777" w:rsidR="00F17E0A" w:rsidRPr="0055014C" w:rsidRDefault="00F17E0A" w:rsidP="00C76E33">
            <w:pPr>
              <w:pStyle w:val="Tabletext"/>
              <w:jc w:val="center"/>
              <w:rPr>
                <w:ins w:id="821" w:author="251 (USA)" w:date="2023-05-29T18:25:00Z"/>
              </w:rPr>
            </w:pPr>
            <w:ins w:id="822" w:author="251 (USA)" w:date="2023-05-29T18:25:00Z">
              <w:r w:rsidRPr="0055014C">
                <w:t>35.1</w:t>
              </w:r>
            </w:ins>
          </w:p>
        </w:tc>
        <w:tc>
          <w:tcPr>
            <w:tcW w:w="0" w:type="auto"/>
            <w:tcBorders>
              <w:top w:val="nil"/>
              <w:left w:val="nil"/>
              <w:bottom w:val="single" w:sz="4" w:space="0" w:color="7F7F7F"/>
              <w:right w:val="single" w:sz="4" w:space="0" w:color="7F7F7F"/>
            </w:tcBorders>
            <w:shd w:val="clear" w:color="auto" w:fill="auto"/>
            <w:noWrap/>
            <w:vAlign w:val="center"/>
            <w:hideMark/>
          </w:tcPr>
          <w:p w14:paraId="20AA2B3A" w14:textId="77777777" w:rsidR="00F17E0A" w:rsidRPr="0055014C" w:rsidRDefault="00F17E0A" w:rsidP="00C76E33">
            <w:pPr>
              <w:pStyle w:val="Tabletext"/>
              <w:jc w:val="center"/>
              <w:rPr>
                <w:ins w:id="823" w:author="251 (USA)" w:date="2023-05-29T18:25:00Z"/>
              </w:rPr>
            </w:pPr>
            <w:ins w:id="824" w:author="251 (USA)" w:date="2023-05-29T18:25:00Z">
              <w:r w:rsidRPr="0055014C">
                <w:t>31.4</w:t>
              </w:r>
            </w:ins>
          </w:p>
        </w:tc>
        <w:tc>
          <w:tcPr>
            <w:tcW w:w="0" w:type="auto"/>
            <w:tcBorders>
              <w:top w:val="nil"/>
              <w:left w:val="nil"/>
              <w:bottom w:val="single" w:sz="4" w:space="0" w:color="7F7F7F"/>
              <w:right w:val="single" w:sz="4" w:space="0" w:color="7F7F7F"/>
            </w:tcBorders>
            <w:shd w:val="clear" w:color="auto" w:fill="auto"/>
            <w:noWrap/>
            <w:vAlign w:val="center"/>
            <w:hideMark/>
          </w:tcPr>
          <w:p w14:paraId="3B491C7F" w14:textId="77777777" w:rsidR="00F17E0A" w:rsidRPr="0055014C" w:rsidRDefault="00F17E0A" w:rsidP="00C76E33">
            <w:pPr>
              <w:pStyle w:val="Tabletext"/>
              <w:jc w:val="center"/>
              <w:rPr>
                <w:ins w:id="825" w:author="251 (USA)" w:date="2023-05-29T18:25:00Z"/>
              </w:rPr>
            </w:pPr>
            <w:ins w:id="826"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7ED71876" w14:textId="77777777" w:rsidR="00F17E0A" w:rsidRPr="0055014C" w:rsidRDefault="00F17E0A" w:rsidP="00C76E33">
            <w:pPr>
              <w:pStyle w:val="Tabletext"/>
              <w:jc w:val="center"/>
              <w:rPr>
                <w:ins w:id="827" w:author="251 (USA)" w:date="2023-05-29T18:25:00Z"/>
              </w:rPr>
            </w:pPr>
            <w:ins w:id="828" w:author="251 (USA)" w:date="2023-05-29T18:25:00Z">
              <w:r w:rsidRPr="0055014C">
                <w:t>36.6</w:t>
              </w:r>
            </w:ins>
          </w:p>
        </w:tc>
        <w:tc>
          <w:tcPr>
            <w:tcW w:w="0" w:type="auto"/>
            <w:tcBorders>
              <w:top w:val="nil"/>
              <w:left w:val="nil"/>
              <w:bottom w:val="single" w:sz="4" w:space="0" w:color="7F7F7F"/>
              <w:right w:val="single" w:sz="4" w:space="0" w:color="7F7F7F"/>
            </w:tcBorders>
            <w:shd w:val="clear" w:color="auto" w:fill="auto"/>
            <w:noWrap/>
            <w:vAlign w:val="center"/>
            <w:hideMark/>
          </w:tcPr>
          <w:p w14:paraId="1CD26F64" w14:textId="77777777" w:rsidR="00F17E0A" w:rsidRPr="0055014C" w:rsidRDefault="00F17E0A" w:rsidP="00C76E33">
            <w:pPr>
              <w:pStyle w:val="Tabletext"/>
              <w:jc w:val="center"/>
              <w:rPr>
                <w:ins w:id="829" w:author="251 (USA)" w:date="2023-05-29T18:25:00Z"/>
              </w:rPr>
            </w:pPr>
            <w:ins w:id="830" w:author="251 (USA)" w:date="2023-05-29T18:25:00Z">
              <w:r w:rsidRPr="0055014C">
                <w:t>86.8</w:t>
              </w:r>
            </w:ins>
          </w:p>
        </w:tc>
        <w:tc>
          <w:tcPr>
            <w:tcW w:w="0" w:type="auto"/>
            <w:tcBorders>
              <w:top w:val="nil"/>
              <w:left w:val="nil"/>
              <w:bottom w:val="single" w:sz="4" w:space="0" w:color="7F7F7F"/>
              <w:right w:val="single" w:sz="4" w:space="0" w:color="7F7F7F"/>
            </w:tcBorders>
            <w:shd w:val="clear" w:color="auto" w:fill="auto"/>
            <w:noWrap/>
            <w:vAlign w:val="center"/>
            <w:hideMark/>
          </w:tcPr>
          <w:p w14:paraId="500800DB" w14:textId="77777777" w:rsidR="00F17E0A" w:rsidRPr="0055014C" w:rsidRDefault="00F17E0A" w:rsidP="00C76E33">
            <w:pPr>
              <w:pStyle w:val="Tabletext"/>
              <w:jc w:val="center"/>
              <w:rPr>
                <w:ins w:id="831" w:author="251 (USA)" w:date="2023-05-29T18:25:00Z"/>
              </w:rPr>
            </w:pPr>
            <w:ins w:id="832" w:author="251 (USA)" w:date="2023-05-29T18:25:00Z">
              <w:r w:rsidRPr="0055014C">
                <w:t>87.9</w:t>
              </w:r>
            </w:ins>
          </w:p>
        </w:tc>
        <w:tc>
          <w:tcPr>
            <w:tcW w:w="0" w:type="auto"/>
            <w:tcBorders>
              <w:top w:val="nil"/>
              <w:left w:val="nil"/>
              <w:bottom w:val="single" w:sz="4" w:space="0" w:color="7F7F7F"/>
              <w:right w:val="single" w:sz="4" w:space="0" w:color="7F7F7F"/>
            </w:tcBorders>
            <w:shd w:val="clear" w:color="auto" w:fill="auto"/>
            <w:noWrap/>
            <w:vAlign w:val="center"/>
            <w:hideMark/>
          </w:tcPr>
          <w:p w14:paraId="5E15ADDE" w14:textId="77777777" w:rsidR="00F17E0A" w:rsidRPr="0055014C" w:rsidRDefault="00F17E0A" w:rsidP="00C76E33">
            <w:pPr>
              <w:pStyle w:val="Tabletext"/>
              <w:jc w:val="center"/>
              <w:rPr>
                <w:ins w:id="833" w:author="251 (USA)" w:date="2023-05-29T18:25:00Z"/>
              </w:rPr>
            </w:pPr>
            <w:ins w:id="834" w:author="251 (USA)" w:date="2023-05-29T18:25:00Z">
              <w:r w:rsidRPr="0055014C">
                <w:t>25.0</w:t>
              </w:r>
            </w:ins>
          </w:p>
        </w:tc>
      </w:tr>
      <w:tr w:rsidR="00F17E0A" w:rsidRPr="0055014C" w14:paraId="50D09A74" w14:textId="77777777" w:rsidTr="00C76E33">
        <w:trPr>
          <w:ins w:id="835"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90145A" w14:textId="77777777" w:rsidR="00F17E0A" w:rsidRPr="0055014C" w:rsidRDefault="00F17E0A" w:rsidP="00C76E33">
            <w:pPr>
              <w:pStyle w:val="Tabletext"/>
              <w:rPr>
                <w:ins w:id="836" w:author="251 (USA)" w:date="2023-05-29T18:25:00Z"/>
              </w:rPr>
            </w:pPr>
            <w:ins w:id="837" w:author="251 (USA)" w:date="2023-05-29T18:25:00Z">
              <w:r w:rsidRPr="0055014C">
                <w:t>Slant path distance (km)</w:t>
              </w:r>
            </w:ins>
          </w:p>
        </w:tc>
        <w:tc>
          <w:tcPr>
            <w:tcW w:w="0" w:type="auto"/>
            <w:tcBorders>
              <w:top w:val="nil"/>
              <w:left w:val="nil"/>
              <w:bottom w:val="single" w:sz="4" w:space="0" w:color="7F7F7F"/>
              <w:right w:val="single" w:sz="4" w:space="0" w:color="7F7F7F"/>
            </w:tcBorders>
            <w:shd w:val="clear" w:color="auto" w:fill="auto"/>
            <w:noWrap/>
            <w:vAlign w:val="center"/>
            <w:hideMark/>
          </w:tcPr>
          <w:p w14:paraId="14699B4A" w14:textId="77777777" w:rsidR="00F17E0A" w:rsidRPr="0055014C" w:rsidRDefault="00F17E0A" w:rsidP="00C76E33">
            <w:pPr>
              <w:pStyle w:val="Tabletext"/>
              <w:jc w:val="center"/>
              <w:rPr>
                <w:ins w:id="838" w:author="251 (USA)" w:date="2023-05-29T18:25:00Z"/>
              </w:rPr>
            </w:pPr>
            <w:ins w:id="839" w:author="251 (USA)" w:date="2023-05-29T18:25:00Z">
              <w:r w:rsidRPr="0055014C">
                <w:t>1114.3</w:t>
              </w:r>
            </w:ins>
          </w:p>
        </w:tc>
        <w:tc>
          <w:tcPr>
            <w:tcW w:w="0" w:type="auto"/>
            <w:tcBorders>
              <w:top w:val="nil"/>
              <w:left w:val="nil"/>
              <w:bottom w:val="single" w:sz="4" w:space="0" w:color="7F7F7F"/>
              <w:right w:val="single" w:sz="4" w:space="0" w:color="7F7F7F"/>
            </w:tcBorders>
            <w:shd w:val="clear" w:color="auto" w:fill="auto"/>
            <w:noWrap/>
            <w:vAlign w:val="center"/>
            <w:hideMark/>
          </w:tcPr>
          <w:p w14:paraId="3277159D" w14:textId="77777777" w:rsidR="00F17E0A" w:rsidRPr="0055014C" w:rsidRDefault="00F17E0A" w:rsidP="00C76E33">
            <w:pPr>
              <w:pStyle w:val="Tabletext"/>
              <w:jc w:val="center"/>
              <w:rPr>
                <w:ins w:id="840" w:author="251 (USA)" w:date="2023-05-29T18:25:00Z"/>
              </w:rPr>
            </w:pPr>
            <w:ins w:id="841" w:author="251 (USA)" w:date="2023-05-29T18:25:00Z">
              <w:r w:rsidRPr="0055014C">
                <w:t>1405.2</w:t>
              </w:r>
            </w:ins>
          </w:p>
        </w:tc>
        <w:tc>
          <w:tcPr>
            <w:tcW w:w="0" w:type="auto"/>
            <w:tcBorders>
              <w:top w:val="nil"/>
              <w:left w:val="nil"/>
              <w:bottom w:val="single" w:sz="4" w:space="0" w:color="7F7F7F"/>
              <w:right w:val="single" w:sz="4" w:space="0" w:color="7F7F7F"/>
            </w:tcBorders>
            <w:shd w:val="clear" w:color="auto" w:fill="auto"/>
            <w:noWrap/>
            <w:vAlign w:val="center"/>
            <w:hideMark/>
          </w:tcPr>
          <w:p w14:paraId="1D84F690" w14:textId="77777777" w:rsidR="00F17E0A" w:rsidRPr="0055014C" w:rsidRDefault="00F17E0A" w:rsidP="00C76E33">
            <w:pPr>
              <w:pStyle w:val="Tabletext"/>
              <w:jc w:val="center"/>
              <w:rPr>
                <w:ins w:id="842" w:author="251 (USA)" w:date="2023-05-29T18:25:00Z"/>
              </w:rPr>
            </w:pPr>
            <w:ins w:id="843" w:author="251 (USA)" w:date="2023-05-29T18:25:00Z">
              <w:r w:rsidRPr="0055014C">
                <w:t>833.0</w:t>
              </w:r>
            </w:ins>
          </w:p>
        </w:tc>
        <w:tc>
          <w:tcPr>
            <w:tcW w:w="0" w:type="auto"/>
            <w:tcBorders>
              <w:top w:val="nil"/>
              <w:left w:val="nil"/>
              <w:bottom w:val="single" w:sz="4" w:space="0" w:color="7F7F7F"/>
              <w:right w:val="single" w:sz="4" w:space="0" w:color="7F7F7F"/>
            </w:tcBorders>
            <w:shd w:val="clear" w:color="auto" w:fill="auto"/>
            <w:noWrap/>
            <w:vAlign w:val="center"/>
            <w:hideMark/>
          </w:tcPr>
          <w:p w14:paraId="10F3B394" w14:textId="77777777" w:rsidR="00F17E0A" w:rsidRPr="0055014C" w:rsidRDefault="00F17E0A" w:rsidP="00C76E33">
            <w:pPr>
              <w:pStyle w:val="Tabletext"/>
              <w:jc w:val="center"/>
              <w:rPr>
                <w:ins w:id="844" w:author="251 (USA)" w:date="2023-05-29T18:25:00Z"/>
              </w:rPr>
            </w:pPr>
            <w:ins w:id="845" w:author="251 (USA)" w:date="2023-05-29T18:25:00Z">
              <w:r w:rsidRPr="0055014C">
                <w:t>1273.6</w:t>
              </w:r>
            </w:ins>
          </w:p>
        </w:tc>
        <w:tc>
          <w:tcPr>
            <w:tcW w:w="0" w:type="auto"/>
            <w:tcBorders>
              <w:top w:val="nil"/>
              <w:left w:val="nil"/>
              <w:bottom w:val="single" w:sz="4" w:space="0" w:color="7F7F7F"/>
              <w:right w:val="single" w:sz="4" w:space="0" w:color="7F7F7F"/>
            </w:tcBorders>
            <w:shd w:val="clear" w:color="auto" w:fill="auto"/>
            <w:noWrap/>
            <w:vAlign w:val="center"/>
            <w:hideMark/>
          </w:tcPr>
          <w:p w14:paraId="703CF042" w14:textId="77777777" w:rsidR="00F17E0A" w:rsidRPr="0055014C" w:rsidRDefault="00F17E0A" w:rsidP="00C76E33">
            <w:pPr>
              <w:pStyle w:val="Tabletext"/>
              <w:jc w:val="center"/>
              <w:rPr>
                <w:ins w:id="846" w:author="251 (USA)" w:date="2023-05-29T18:25:00Z"/>
              </w:rPr>
            </w:pPr>
            <w:ins w:id="847" w:author="251 (USA)" w:date="2023-05-29T18:25:00Z">
              <w:r w:rsidRPr="0055014C">
                <w:t>1337.7</w:t>
              </w:r>
            </w:ins>
          </w:p>
        </w:tc>
        <w:tc>
          <w:tcPr>
            <w:tcW w:w="0" w:type="auto"/>
            <w:tcBorders>
              <w:top w:val="nil"/>
              <w:left w:val="nil"/>
              <w:bottom w:val="single" w:sz="4" w:space="0" w:color="7F7F7F"/>
              <w:right w:val="single" w:sz="4" w:space="0" w:color="7F7F7F"/>
            </w:tcBorders>
            <w:shd w:val="clear" w:color="auto" w:fill="auto"/>
            <w:noWrap/>
            <w:vAlign w:val="center"/>
            <w:hideMark/>
          </w:tcPr>
          <w:p w14:paraId="6CD9F65B" w14:textId="77777777" w:rsidR="00F17E0A" w:rsidRPr="0055014C" w:rsidRDefault="00F17E0A" w:rsidP="00C76E33">
            <w:pPr>
              <w:pStyle w:val="Tabletext"/>
              <w:jc w:val="center"/>
              <w:rPr>
                <w:ins w:id="848" w:author="251 (USA)" w:date="2023-05-29T18:25:00Z"/>
              </w:rPr>
            </w:pPr>
            <w:ins w:id="849" w:author="251 (USA)" w:date="2023-05-29T18:25:00Z">
              <w:r w:rsidRPr="0055014C">
                <w:t>815.0</w:t>
              </w:r>
            </w:ins>
          </w:p>
        </w:tc>
        <w:tc>
          <w:tcPr>
            <w:tcW w:w="0" w:type="auto"/>
            <w:tcBorders>
              <w:top w:val="nil"/>
              <w:left w:val="nil"/>
              <w:bottom w:val="single" w:sz="4" w:space="0" w:color="7F7F7F"/>
              <w:right w:val="single" w:sz="4" w:space="0" w:color="7F7F7F"/>
            </w:tcBorders>
            <w:shd w:val="clear" w:color="auto" w:fill="auto"/>
            <w:noWrap/>
            <w:vAlign w:val="center"/>
            <w:hideMark/>
          </w:tcPr>
          <w:p w14:paraId="00CCEDEF" w14:textId="77777777" w:rsidR="00F17E0A" w:rsidRPr="0055014C" w:rsidRDefault="00F17E0A" w:rsidP="00C76E33">
            <w:pPr>
              <w:pStyle w:val="Tabletext"/>
              <w:jc w:val="center"/>
              <w:rPr>
                <w:ins w:id="850" w:author="251 (USA)" w:date="2023-05-29T18:25:00Z"/>
              </w:rPr>
            </w:pPr>
            <w:ins w:id="851" w:author="251 (USA)" w:date="2023-05-29T18:25:00Z">
              <w:r w:rsidRPr="0055014C">
                <w:t>1609.9</w:t>
              </w:r>
            </w:ins>
          </w:p>
        </w:tc>
      </w:tr>
      <w:tr w:rsidR="00F17E0A" w:rsidRPr="0055014C" w14:paraId="6F7A2AB8" w14:textId="77777777" w:rsidTr="00C76E33">
        <w:trPr>
          <w:ins w:id="852"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C2298F" w14:textId="77777777" w:rsidR="00F17E0A" w:rsidRPr="0055014C" w:rsidRDefault="00F17E0A" w:rsidP="00C76E33">
            <w:pPr>
              <w:pStyle w:val="Tabletext"/>
              <w:rPr>
                <w:ins w:id="853" w:author="251 (USA)" w:date="2023-05-29T18:25:00Z"/>
              </w:rPr>
            </w:pPr>
            <w:ins w:id="854" w:author="251 (USA)" w:date="2023-05-29T18:25:00Z">
              <w:r w:rsidRPr="0055014C">
                <w:t>Antenna diameter (m)</w:t>
              </w:r>
            </w:ins>
          </w:p>
        </w:tc>
        <w:tc>
          <w:tcPr>
            <w:tcW w:w="0" w:type="auto"/>
            <w:tcBorders>
              <w:top w:val="nil"/>
              <w:left w:val="nil"/>
              <w:bottom w:val="single" w:sz="4" w:space="0" w:color="7F7F7F"/>
              <w:right w:val="single" w:sz="4" w:space="0" w:color="7F7F7F"/>
            </w:tcBorders>
            <w:shd w:val="clear" w:color="auto" w:fill="auto"/>
            <w:noWrap/>
            <w:vAlign w:val="center"/>
            <w:hideMark/>
          </w:tcPr>
          <w:p w14:paraId="4CC13AF3" w14:textId="77777777" w:rsidR="00F17E0A" w:rsidRPr="0055014C" w:rsidRDefault="00F17E0A" w:rsidP="00C76E33">
            <w:pPr>
              <w:pStyle w:val="Tabletext"/>
              <w:jc w:val="center"/>
              <w:rPr>
                <w:ins w:id="855" w:author="251 (USA)" w:date="2023-05-29T18:25:00Z"/>
              </w:rPr>
            </w:pPr>
            <w:ins w:id="856" w:author="251 (USA)" w:date="2023-05-29T18:25:00Z">
              <w:r w:rsidRPr="0055014C">
                <w:t>1.37</w:t>
              </w:r>
            </w:ins>
          </w:p>
        </w:tc>
        <w:tc>
          <w:tcPr>
            <w:tcW w:w="0" w:type="auto"/>
            <w:tcBorders>
              <w:top w:val="nil"/>
              <w:left w:val="nil"/>
              <w:bottom w:val="single" w:sz="4" w:space="0" w:color="7F7F7F"/>
              <w:right w:val="single" w:sz="4" w:space="0" w:color="7F7F7F"/>
            </w:tcBorders>
            <w:shd w:val="clear" w:color="auto" w:fill="auto"/>
            <w:noWrap/>
            <w:vAlign w:val="center"/>
            <w:hideMark/>
          </w:tcPr>
          <w:p w14:paraId="2BFF5A9D" w14:textId="77777777" w:rsidR="00F17E0A" w:rsidRPr="0055014C" w:rsidRDefault="00F17E0A" w:rsidP="00C76E33">
            <w:pPr>
              <w:pStyle w:val="Tabletext"/>
              <w:jc w:val="center"/>
              <w:rPr>
                <w:ins w:id="857" w:author="251 (USA)" w:date="2023-05-29T18:25:00Z"/>
              </w:rPr>
            </w:pPr>
            <w:ins w:id="858" w:author="251 (USA)" w:date="2023-05-29T18:25:00Z">
              <w:r w:rsidRPr="0055014C">
                <w:t>0.37</w:t>
              </w:r>
            </w:ins>
          </w:p>
        </w:tc>
        <w:tc>
          <w:tcPr>
            <w:tcW w:w="0" w:type="auto"/>
            <w:tcBorders>
              <w:top w:val="nil"/>
              <w:left w:val="nil"/>
              <w:bottom w:val="single" w:sz="4" w:space="0" w:color="7F7F7F"/>
              <w:right w:val="single" w:sz="4" w:space="0" w:color="7F7F7F"/>
            </w:tcBorders>
            <w:shd w:val="clear" w:color="auto" w:fill="auto"/>
            <w:noWrap/>
            <w:vAlign w:val="center"/>
            <w:hideMark/>
          </w:tcPr>
          <w:p w14:paraId="7E4406CF" w14:textId="77777777" w:rsidR="00F17E0A" w:rsidRPr="0055014C" w:rsidRDefault="00F17E0A" w:rsidP="00C76E33">
            <w:pPr>
              <w:pStyle w:val="Tabletext"/>
              <w:jc w:val="center"/>
              <w:rPr>
                <w:ins w:id="859" w:author="251 (USA)" w:date="2023-05-29T18:25:00Z"/>
              </w:rPr>
            </w:pPr>
            <w:ins w:id="860" w:author="251 (USA)" w:date="2023-05-29T18:25:00Z">
              <w:r w:rsidRPr="0055014C">
                <w:t>0.37</w:t>
              </w:r>
            </w:ins>
          </w:p>
        </w:tc>
        <w:tc>
          <w:tcPr>
            <w:tcW w:w="0" w:type="auto"/>
            <w:tcBorders>
              <w:top w:val="nil"/>
              <w:left w:val="nil"/>
              <w:bottom w:val="single" w:sz="4" w:space="0" w:color="7F7F7F"/>
              <w:right w:val="single" w:sz="4" w:space="0" w:color="7F7F7F"/>
            </w:tcBorders>
            <w:shd w:val="clear" w:color="auto" w:fill="auto"/>
            <w:noWrap/>
            <w:vAlign w:val="center"/>
            <w:hideMark/>
          </w:tcPr>
          <w:p w14:paraId="12C621DF" w14:textId="77777777" w:rsidR="00F17E0A" w:rsidRPr="0055014C" w:rsidRDefault="00F17E0A" w:rsidP="00C76E33">
            <w:pPr>
              <w:pStyle w:val="Tabletext"/>
              <w:jc w:val="center"/>
              <w:rPr>
                <w:ins w:id="861" w:author="251 (USA)" w:date="2023-05-29T18:25:00Z"/>
              </w:rPr>
            </w:pPr>
            <w:ins w:id="862" w:author="251 (USA)" w:date="2023-05-29T18:25:00Z">
              <w:r w:rsidRPr="0055014C">
                <w:t>0.61</w:t>
              </w:r>
            </w:ins>
          </w:p>
        </w:tc>
        <w:tc>
          <w:tcPr>
            <w:tcW w:w="0" w:type="auto"/>
            <w:tcBorders>
              <w:top w:val="nil"/>
              <w:left w:val="nil"/>
              <w:bottom w:val="single" w:sz="4" w:space="0" w:color="7F7F7F"/>
              <w:right w:val="single" w:sz="4" w:space="0" w:color="7F7F7F"/>
            </w:tcBorders>
            <w:shd w:val="clear" w:color="auto" w:fill="auto"/>
            <w:noWrap/>
            <w:vAlign w:val="center"/>
            <w:hideMark/>
          </w:tcPr>
          <w:p w14:paraId="560E266D" w14:textId="77777777" w:rsidR="00F17E0A" w:rsidRPr="0055014C" w:rsidRDefault="00F17E0A" w:rsidP="00C76E33">
            <w:pPr>
              <w:pStyle w:val="Tabletext"/>
              <w:jc w:val="center"/>
              <w:rPr>
                <w:ins w:id="863" w:author="251 (USA)" w:date="2023-05-29T18:25:00Z"/>
              </w:rPr>
            </w:pPr>
            <w:ins w:id="864" w:author="251 (USA)" w:date="2023-05-29T18:25:00Z">
              <w:r w:rsidRPr="0055014C">
                <w:t>0.67</w:t>
              </w:r>
            </w:ins>
          </w:p>
        </w:tc>
        <w:tc>
          <w:tcPr>
            <w:tcW w:w="0" w:type="auto"/>
            <w:tcBorders>
              <w:top w:val="nil"/>
              <w:left w:val="nil"/>
              <w:bottom w:val="single" w:sz="4" w:space="0" w:color="7F7F7F"/>
              <w:right w:val="single" w:sz="4" w:space="0" w:color="7F7F7F"/>
            </w:tcBorders>
            <w:shd w:val="clear" w:color="auto" w:fill="auto"/>
            <w:noWrap/>
            <w:vAlign w:val="center"/>
            <w:hideMark/>
          </w:tcPr>
          <w:p w14:paraId="77E50933" w14:textId="77777777" w:rsidR="00F17E0A" w:rsidRPr="0055014C" w:rsidRDefault="00F17E0A" w:rsidP="00C76E33">
            <w:pPr>
              <w:pStyle w:val="Tabletext"/>
              <w:jc w:val="center"/>
              <w:rPr>
                <w:ins w:id="865" w:author="251 (USA)" w:date="2023-05-29T18:25:00Z"/>
              </w:rPr>
            </w:pPr>
            <w:ins w:id="866" w:author="251 (USA)" w:date="2023-05-29T18:25:00Z">
              <w:r w:rsidRPr="0055014C">
                <w:t>0.58</w:t>
              </w:r>
            </w:ins>
          </w:p>
        </w:tc>
        <w:tc>
          <w:tcPr>
            <w:tcW w:w="0" w:type="auto"/>
            <w:tcBorders>
              <w:top w:val="nil"/>
              <w:left w:val="nil"/>
              <w:bottom w:val="single" w:sz="4" w:space="0" w:color="7F7F7F"/>
              <w:right w:val="single" w:sz="4" w:space="0" w:color="7F7F7F"/>
            </w:tcBorders>
            <w:shd w:val="clear" w:color="auto" w:fill="auto"/>
            <w:noWrap/>
            <w:vAlign w:val="center"/>
            <w:hideMark/>
          </w:tcPr>
          <w:p w14:paraId="289ECF0F" w14:textId="77777777" w:rsidR="00F17E0A" w:rsidRPr="0055014C" w:rsidRDefault="00F17E0A" w:rsidP="00C76E33">
            <w:pPr>
              <w:pStyle w:val="Tabletext"/>
              <w:jc w:val="center"/>
              <w:rPr>
                <w:ins w:id="867" w:author="251 (USA)" w:date="2023-05-29T18:25:00Z"/>
              </w:rPr>
            </w:pPr>
            <w:ins w:id="868" w:author="251 (USA)" w:date="2023-05-29T18:25:00Z">
              <w:r w:rsidRPr="0055014C">
                <w:t>0.99</w:t>
              </w:r>
            </w:ins>
          </w:p>
        </w:tc>
      </w:tr>
      <w:tr w:rsidR="00F17E0A" w:rsidRPr="0055014C" w14:paraId="7229AFD2" w14:textId="77777777" w:rsidTr="00C76E33">
        <w:trPr>
          <w:ins w:id="869"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C5BE7E" w14:textId="77777777" w:rsidR="00F17E0A" w:rsidRPr="0055014C" w:rsidRDefault="00F17E0A" w:rsidP="00C76E33">
            <w:pPr>
              <w:pStyle w:val="Tabletext"/>
              <w:rPr>
                <w:ins w:id="870" w:author="251 (USA)" w:date="2023-05-29T18:25:00Z"/>
              </w:rPr>
            </w:pPr>
            <w:ins w:id="871" w:author="251 (USA)" w:date="2023-05-29T18:25:00Z">
              <w:r w:rsidRPr="0055014C">
                <w:t>-3dB beamwidth (horizontal) (°)</w:t>
              </w:r>
            </w:ins>
          </w:p>
        </w:tc>
        <w:tc>
          <w:tcPr>
            <w:tcW w:w="0" w:type="auto"/>
            <w:tcBorders>
              <w:top w:val="nil"/>
              <w:left w:val="nil"/>
              <w:bottom w:val="single" w:sz="4" w:space="0" w:color="7F7F7F"/>
              <w:right w:val="single" w:sz="4" w:space="0" w:color="7F7F7F"/>
            </w:tcBorders>
            <w:shd w:val="clear" w:color="auto" w:fill="auto"/>
            <w:noWrap/>
            <w:vAlign w:val="center"/>
            <w:hideMark/>
          </w:tcPr>
          <w:p w14:paraId="0929C5F6" w14:textId="77777777" w:rsidR="00F17E0A" w:rsidRPr="0055014C" w:rsidRDefault="00F17E0A" w:rsidP="00C76E33">
            <w:pPr>
              <w:pStyle w:val="Tabletext"/>
              <w:jc w:val="center"/>
              <w:rPr>
                <w:ins w:id="872" w:author="251 (USA)" w:date="2023-05-29T18:25:00Z"/>
              </w:rPr>
            </w:pPr>
            <w:ins w:id="873" w:author="251 (USA)" w:date="2023-05-29T18:25:00Z">
              <w:r w:rsidRPr="0055014C">
                <w:t>0.75</w:t>
              </w:r>
            </w:ins>
          </w:p>
        </w:tc>
        <w:tc>
          <w:tcPr>
            <w:tcW w:w="0" w:type="auto"/>
            <w:tcBorders>
              <w:top w:val="nil"/>
              <w:left w:val="nil"/>
              <w:bottom w:val="single" w:sz="4" w:space="0" w:color="7F7F7F"/>
              <w:right w:val="single" w:sz="4" w:space="0" w:color="7F7F7F"/>
            </w:tcBorders>
            <w:shd w:val="clear" w:color="auto" w:fill="auto"/>
            <w:noWrap/>
            <w:vAlign w:val="center"/>
            <w:hideMark/>
          </w:tcPr>
          <w:p w14:paraId="229C2E35" w14:textId="77777777" w:rsidR="00F17E0A" w:rsidRPr="0055014C" w:rsidRDefault="00F17E0A" w:rsidP="00C76E33">
            <w:pPr>
              <w:pStyle w:val="Tabletext"/>
              <w:jc w:val="center"/>
              <w:rPr>
                <w:ins w:id="874" w:author="251 (USA)" w:date="2023-05-29T18:25:00Z"/>
              </w:rPr>
            </w:pPr>
            <w:ins w:id="875"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5CA577CD" w14:textId="77777777" w:rsidR="00F17E0A" w:rsidRPr="0055014C" w:rsidRDefault="00F17E0A" w:rsidP="00C76E33">
            <w:pPr>
              <w:pStyle w:val="Tabletext"/>
              <w:jc w:val="center"/>
              <w:rPr>
                <w:ins w:id="876" w:author="251 (USA)" w:date="2023-05-29T18:25:00Z"/>
              </w:rPr>
            </w:pPr>
            <w:ins w:id="877"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52F1D76D" w14:textId="77777777" w:rsidR="00F17E0A" w:rsidRPr="0055014C" w:rsidRDefault="00F17E0A" w:rsidP="00C76E33">
            <w:pPr>
              <w:pStyle w:val="Tabletext"/>
              <w:jc w:val="center"/>
              <w:rPr>
                <w:ins w:id="878" w:author="251 (USA)" w:date="2023-05-29T18:25:00Z"/>
              </w:rPr>
            </w:pPr>
            <w:ins w:id="879" w:author="251 (USA)" w:date="2023-05-29T18:25:00Z">
              <w:r w:rsidRPr="0055014C">
                <w:t>1.70</w:t>
              </w:r>
            </w:ins>
          </w:p>
        </w:tc>
        <w:tc>
          <w:tcPr>
            <w:tcW w:w="0" w:type="auto"/>
            <w:tcBorders>
              <w:top w:val="nil"/>
              <w:left w:val="nil"/>
              <w:bottom w:val="single" w:sz="4" w:space="0" w:color="7F7F7F"/>
              <w:right w:val="single" w:sz="4" w:space="0" w:color="7F7F7F"/>
            </w:tcBorders>
            <w:shd w:val="clear" w:color="auto" w:fill="auto"/>
            <w:noWrap/>
            <w:vAlign w:val="center"/>
            <w:hideMark/>
          </w:tcPr>
          <w:p w14:paraId="22E25647" w14:textId="77777777" w:rsidR="00F17E0A" w:rsidRPr="0055014C" w:rsidRDefault="00F17E0A" w:rsidP="00C76E33">
            <w:pPr>
              <w:pStyle w:val="Tabletext"/>
              <w:jc w:val="center"/>
              <w:rPr>
                <w:ins w:id="880" w:author="251 (USA)" w:date="2023-05-29T18:25:00Z"/>
              </w:rPr>
            </w:pPr>
            <w:ins w:id="881" w:author="251 (USA)" w:date="2023-05-29T18:25:00Z">
              <w:r w:rsidRPr="0055014C">
                <w:t>1.40</w:t>
              </w:r>
            </w:ins>
          </w:p>
        </w:tc>
        <w:tc>
          <w:tcPr>
            <w:tcW w:w="0" w:type="auto"/>
            <w:tcBorders>
              <w:top w:val="nil"/>
              <w:left w:val="nil"/>
              <w:bottom w:val="single" w:sz="4" w:space="0" w:color="7F7F7F"/>
              <w:right w:val="single" w:sz="4" w:space="0" w:color="7F7F7F"/>
            </w:tcBorders>
            <w:shd w:val="clear" w:color="auto" w:fill="auto"/>
            <w:noWrap/>
            <w:vAlign w:val="center"/>
            <w:hideMark/>
          </w:tcPr>
          <w:p w14:paraId="6014A7ED" w14:textId="77777777" w:rsidR="00F17E0A" w:rsidRPr="0055014C" w:rsidRDefault="00F17E0A" w:rsidP="00C76E33">
            <w:pPr>
              <w:pStyle w:val="Tabletext"/>
              <w:jc w:val="center"/>
              <w:rPr>
                <w:ins w:id="882" w:author="251 (USA)" w:date="2023-05-29T18:25:00Z"/>
              </w:rPr>
            </w:pPr>
            <w:ins w:id="883" w:author="251 (USA)" w:date="2023-05-29T18:25:00Z">
              <w:r w:rsidRPr="0055014C">
                <w:t>1.80</w:t>
              </w:r>
            </w:ins>
          </w:p>
        </w:tc>
        <w:tc>
          <w:tcPr>
            <w:tcW w:w="0" w:type="auto"/>
            <w:tcBorders>
              <w:top w:val="nil"/>
              <w:left w:val="nil"/>
              <w:bottom w:val="single" w:sz="4" w:space="0" w:color="7F7F7F"/>
              <w:right w:val="single" w:sz="4" w:space="0" w:color="7F7F7F"/>
            </w:tcBorders>
            <w:shd w:val="clear" w:color="auto" w:fill="auto"/>
            <w:noWrap/>
            <w:vAlign w:val="center"/>
            <w:hideMark/>
          </w:tcPr>
          <w:p w14:paraId="137B098A" w14:textId="77777777" w:rsidR="00F17E0A" w:rsidRPr="0055014C" w:rsidRDefault="00F17E0A" w:rsidP="00C76E33">
            <w:pPr>
              <w:pStyle w:val="Tabletext"/>
              <w:jc w:val="center"/>
              <w:rPr>
                <w:ins w:id="884" w:author="251 (USA)" w:date="2023-05-29T18:25:00Z"/>
              </w:rPr>
            </w:pPr>
            <w:ins w:id="885" w:author="251 (USA)" w:date="2023-05-29T18:25:00Z">
              <w:r w:rsidRPr="0055014C">
                <w:t>1.00</w:t>
              </w:r>
            </w:ins>
          </w:p>
        </w:tc>
      </w:tr>
      <w:tr w:rsidR="00F17E0A" w:rsidRPr="0055014C" w14:paraId="06C03A40" w14:textId="77777777" w:rsidTr="00C76E33">
        <w:trPr>
          <w:ins w:id="886"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B1070" w14:textId="77777777" w:rsidR="00F17E0A" w:rsidRPr="0055014C" w:rsidRDefault="00F17E0A" w:rsidP="00C76E33">
            <w:pPr>
              <w:pStyle w:val="Tabletext"/>
              <w:rPr>
                <w:ins w:id="887" w:author="251 (USA)" w:date="2023-05-29T18:25:00Z"/>
              </w:rPr>
            </w:pPr>
            <w:ins w:id="888" w:author="251 (USA)" w:date="2023-05-29T18:25:00Z">
              <w:r w:rsidRPr="0055014C">
                <w:t>-3dB beamwidth (vertical) (°)</w:t>
              </w:r>
            </w:ins>
          </w:p>
        </w:tc>
        <w:tc>
          <w:tcPr>
            <w:tcW w:w="0" w:type="auto"/>
            <w:tcBorders>
              <w:top w:val="nil"/>
              <w:left w:val="nil"/>
              <w:bottom w:val="single" w:sz="4" w:space="0" w:color="7F7F7F"/>
              <w:right w:val="single" w:sz="4" w:space="0" w:color="7F7F7F"/>
            </w:tcBorders>
            <w:shd w:val="clear" w:color="auto" w:fill="auto"/>
            <w:noWrap/>
            <w:vAlign w:val="center"/>
            <w:hideMark/>
          </w:tcPr>
          <w:p w14:paraId="0EC269FD" w14:textId="77777777" w:rsidR="00F17E0A" w:rsidRPr="0055014C" w:rsidRDefault="00F17E0A" w:rsidP="00C76E33">
            <w:pPr>
              <w:pStyle w:val="Tabletext"/>
              <w:jc w:val="center"/>
              <w:rPr>
                <w:ins w:id="889" w:author="251 (USA)" w:date="2023-05-29T18:25:00Z"/>
              </w:rPr>
            </w:pPr>
            <w:ins w:id="890" w:author="251 (USA)" w:date="2023-05-29T18:25:00Z">
              <w:r w:rsidRPr="0055014C">
                <w:t>0.75</w:t>
              </w:r>
            </w:ins>
          </w:p>
        </w:tc>
        <w:tc>
          <w:tcPr>
            <w:tcW w:w="0" w:type="auto"/>
            <w:tcBorders>
              <w:top w:val="nil"/>
              <w:left w:val="nil"/>
              <w:bottom w:val="single" w:sz="4" w:space="0" w:color="7F7F7F"/>
              <w:right w:val="single" w:sz="4" w:space="0" w:color="7F7F7F"/>
            </w:tcBorders>
            <w:shd w:val="clear" w:color="auto" w:fill="auto"/>
            <w:noWrap/>
            <w:vAlign w:val="center"/>
            <w:hideMark/>
          </w:tcPr>
          <w:p w14:paraId="5368C575" w14:textId="77777777" w:rsidR="00F17E0A" w:rsidRPr="0055014C" w:rsidRDefault="00F17E0A" w:rsidP="00C76E33">
            <w:pPr>
              <w:pStyle w:val="Tabletext"/>
              <w:jc w:val="center"/>
              <w:rPr>
                <w:ins w:id="891" w:author="251 (USA)" w:date="2023-05-29T18:25:00Z"/>
              </w:rPr>
            </w:pPr>
            <w:ins w:id="892"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756BFC55" w14:textId="77777777" w:rsidR="00F17E0A" w:rsidRPr="0055014C" w:rsidRDefault="00F17E0A" w:rsidP="00C76E33">
            <w:pPr>
              <w:pStyle w:val="Tabletext"/>
              <w:jc w:val="center"/>
              <w:rPr>
                <w:ins w:id="893" w:author="251 (USA)" w:date="2023-05-29T18:25:00Z"/>
              </w:rPr>
            </w:pPr>
            <w:ins w:id="894"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4ABC391F" w14:textId="77777777" w:rsidR="00F17E0A" w:rsidRPr="0055014C" w:rsidRDefault="00F17E0A" w:rsidP="00C76E33">
            <w:pPr>
              <w:pStyle w:val="Tabletext"/>
              <w:jc w:val="center"/>
              <w:rPr>
                <w:ins w:id="895" w:author="251 (USA)" w:date="2023-05-29T18:25:00Z"/>
              </w:rPr>
            </w:pPr>
            <w:ins w:id="896" w:author="251 (USA)" w:date="2023-05-29T18:25:00Z">
              <w:r w:rsidRPr="0055014C">
                <w:t>1.70</w:t>
              </w:r>
            </w:ins>
          </w:p>
        </w:tc>
        <w:tc>
          <w:tcPr>
            <w:tcW w:w="0" w:type="auto"/>
            <w:tcBorders>
              <w:top w:val="nil"/>
              <w:left w:val="nil"/>
              <w:bottom w:val="single" w:sz="4" w:space="0" w:color="7F7F7F"/>
              <w:right w:val="single" w:sz="4" w:space="0" w:color="7F7F7F"/>
            </w:tcBorders>
            <w:shd w:val="clear" w:color="auto" w:fill="auto"/>
            <w:noWrap/>
            <w:vAlign w:val="center"/>
            <w:hideMark/>
          </w:tcPr>
          <w:p w14:paraId="31E837D9" w14:textId="77777777" w:rsidR="00F17E0A" w:rsidRPr="0055014C" w:rsidRDefault="00F17E0A" w:rsidP="00C76E33">
            <w:pPr>
              <w:pStyle w:val="Tabletext"/>
              <w:jc w:val="center"/>
              <w:rPr>
                <w:ins w:id="897" w:author="251 (USA)" w:date="2023-05-29T18:25:00Z"/>
              </w:rPr>
            </w:pPr>
            <w:ins w:id="898" w:author="251 (USA)" w:date="2023-05-29T18:25:00Z">
              <w:r w:rsidRPr="0055014C">
                <w:t>1.40</w:t>
              </w:r>
            </w:ins>
          </w:p>
        </w:tc>
        <w:tc>
          <w:tcPr>
            <w:tcW w:w="0" w:type="auto"/>
            <w:tcBorders>
              <w:top w:val="nil"/>
              <w:left w:val="nil"/>
              <w:bottom w:val="single" w:sz="4" w:space="0" w:color="7F7F7F"/>
              <w:right w:val="single" w:sz="4" w:space="0" w:color="7F7F7F"/>
            </w:tcBorders>
            <w:shd w:val="clear" w:color="auto" w:fill="auto"/>
            <w:noWrap/>
            <w:vAlign w:val="center"/>
            <w:hideMark/>
          </w:tcPr>
          <w:p w14:paraId="34B354A7" w14:textId="77777777" w:rsidR="00F17E0A" w:rsidRPr="0055014C" w:rsidRDefault="00F17E0A" w:rsidP="00C76E33">
            <w:pPr>
              <w:pStyle w:val="Tabletext"/>
              <w:jc w:val="center"/>
              <w:rPr>
                <w:ins w:id="899" w:author="251 (USA)" w:date="2023-05-29T18:25:00Z"/>
              </w:rPr>
            </w:pPr>
            <w:ins w:id="900" w:author="251 (USA)" w:date="2023-05-29T18:25:00Z">
              <w:r w:rsidRPr="0055014C">
                <w:t>1.80</w:t>
              </w:r>
            </w:ins>
          </w:p>
        </w:tc>
        <w:tc>
          <w:tcPr>
            <w:tcW w:w="0" w:type="auto"/>
            <w:tcBorders>
              <w:top w:val="nil"/>
              <w:left w:val="nil"/>
              <w:bottom w:val="single" w:sz="4" w:space="0" w:color="7F7F7F"/>
              <w:right w:val="single" w:sz="4" w:space="0" w:color="7F7F7F"/>
            </w:tcBorders>
            <w:shd w:val="clear" w:color="auto" w:fill="auto"/>
            <w:noWrap/>
            <w:vAlign w:val="center"/>
            <w:hideMark/>
          </w:tcPr>
          <w:p w14:paraId="5EC355D2" w14:textId="77777777" w:rsidR="00F17E0A" w:rsidRPr="0055014C" w:rsidRDefault="00F17E0A" w:rsidP="00C76E33">
            <w:pPr>
              <w:pStyle w:val="Tabletext"/>
              <w:jc w:val="center"/>
              <w:rPr>
                <w:ins w:id="901" w:author="251 (USA)" w:date="2023-05-29T18:25:00Z"/>
              </w:rPr>
            </w:pPr>
            <w:ins w:id="902" w:author="251 (USA)" w:date="2023-05-29T18:25:00Z">
              <w:r w:rsidRPr="0055014C">
                <w:t>1.00</w:t>
              </w:r>
            </w:ins>
          </w:p>
        </w:tc>
      </w:tr>
      <w:tr w:rsidR="00F17E0A" w:rsidRPr="0055014C" w14:paraId="4E5B153B" w14:textId="77777777" w:rsidTr="00C76E33">
        <w:trPr>
          <w:ins w:id="90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875E61" w14:textId="77777777" w:rsidR="00F17E0A" w:rsidRPr="0055014C" w:rsidRDefault="00F17E0A" w:rsidP="00C76E33">
            <w:pPr>
              <w:pStyle w:val="Tabletext"/>
              <w:rPr>
                <w:ins w:id="904" w:author="251 (USA)" w:date="2023-05-29T18:25:00Z"/>
              </w:rPr>
            </w:pPr>
            <w:ins w:id="905" w:author="251 (USA)" w:date="2023-05-29T18:25:00Z">
              <w:r w:rsidRPr="0055014C">
                <w:t>IFOV Area (km²)</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F3C5A66" w14:textId="77777777" w:rsidR="00F17E0A" w:rsidRPr="0055014C" w:rsidRDefault="00F17E0A" w:rsidP="00C76E33">
            <w:pPr>
              <w:pStyle w:val="Tabletext"/>
              <w:jc w:val="center"/>
              <w:rPr>
                <w:ins w:id="906" w:author="251 (USA)" w:date="2023-05-29T18:25:00Z"/>
              </w:rPr>
            </w:pPr>
            <w:ins w:id="907" w:author="251 (USA)" w:date="2023-05-29T18:25:00Z">
              <w:r w:rsidRPr="0055014C">
                <w:t>306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964C683" w14:textId="77777777" w:rsidR="00F17E0A" w:rsidRPr="0055014C" w:rsidRDefault="00F17E0A" w:rsidP="00C76E33">
            <w:pPr>
              <w:pStyle w:val="Tabletext"/>
              <w:jc w:val="center"/>
              <w:rPr>
                <w:ins w:id="908" w:author="251 (USA)" w:date="2023-05-29T18:25:00Z"/>
              </w:rPr>
            </w:pPr>
            <w:ins w:id="909" w:author="251 (USA)" w:date="2023-05-29T18:25:00Z">
              <w:r w:rsidRPr="0055014C">
                <w:t>7153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A203FB1" w14:textId="77777777" w:rsidR="00F17E0A" w:rsidRPr="0055014C" w:rsidRDefault="00F17E0A" w:rsidP="00C76E33">
            <w:pPr>
              <w:pStyle w:val="Tabletext"/>
              <w:jc w:val="center"/>
              <w:rPr>
                <w:ins w:id="910" w:author="251 (USA)" w:date="2023-05-29T18:25:00Z"/>
              </w:rPr>
            </w:pPr>
            <w:ins w:id="911" w:author="251 (USA)" w:date="2023-05-29T18:25:00Z">
              <w:r w:rsidRPr="0055014C">
                <w:t>1288</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2385AAB" w14:textId="77777777" w:rsidR="00F17E0A" w:rsidRPr="0055014C" w:rsidRDefault="00F17E0A" w:rsidP="00C76E33">
            <w:pPr>
              <w:pStyle w:val="Tabletext"/>
              <w:jc w:val="center"/>
              <w:rPr>
                <w:ins w:id="912" w:author="251 (USA)" w:date="2023-05-29T18:25:00Z"/>
              </w:rPr>
            </w:pPr>
            <w:ins w:id="913" w:author="251 (USA)" w:date="2023-05-29T18:25:00Z">
              <w:r w:rsidRPr="0055014C">
                <w:t>1802</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6FB2538" w14:textId="77777777" w:rsidR="00F17E0A" w:rsidRPr="0055014C" w:rsidRDefault="00F17E0A" w:rsidP="00C76E33">
            <w:pPr>
              <w:pStyle w:val="Tabletext"/>
              <w:jc w:val="center"/>
              <w:rPr>
                <w:ins w:id="914" w:author="251 (USA)" w:date="2023-05-29T18:25:00Z"/>
              </w:rPr>
            </w:pPr>
            <w:ins w:id="915" w:author="251 (USA)" w:date="2023-05-29T18:25:00Z">
              <w:r w:rsidRPr="0055014C">
                <w:t>855</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BCF99AD" w14:textId="77777777" w:rsidR="00F17E0A" w:rsidRPr="0055014C" w:rsidRDefault="00F17E0A" w:rsidP="00C76E33">
            <w:pPr>
              <w:pStyle w:val="Tabletext"/>
              <w:jc w:val="center"/>
              <w:rPr>
                <w:ins w:id="916" w:author="251 (USA)" w:date="2023-05-29T18:25:00Z"/>
              </w:rPr>
            </w:pPr>
            <w:ins w:id="917" w:author="251 (USA)" w:date="2023-05-29T18:25:00Z">
              <w:r w:rsidRPr="0055014C">
                <w:t>491</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64774DE" w14:textId="77777777" w:rsidR="00F17E0A" w:rsidRPr="0055014C" w:rsidRDefault="00F17E0A" w:rsidP="00C76E33">
            <w:pPr>
              <w:pStyle w:val="Tabletext"/>
              <w:jc w:val="center"/>
              <w:rPr>
                <w:ins w:id="918" w:author="251 (USA)" w:date="2023-05-29T18:25:00Z"/>
              </w:rPr>
            </w:pPr>
            <w:ins w:id="919" w:author="251 (USA)" w:date="2023-05-29T18:25:00Z">
              <w:r w:rsidRPr="0055014C">
                <w:t>1549</w:t>
              </w:r>
            </w:ins>
          </w:p>
        </w:tc>
      </w:tr>
    </w:tbl>
    <w:p w14:paraId="174A5533" w14:textId="77777777" w:rsidR="00F17E0A" w:rsidRPr="0055014C" w:rsidRDefault="00F17E0A" w:rsidP="00F17E0A">
      <w:pPr>
        <w:pStyle w:val="TableNo"/>
        <w:rPr>
          <w:ins w:id="920" w:author="251 (USA)" w:date="2023-05-29T18:25:00Z"/>
          <w:szCs w:val="24"/>
        </w:rPr>
      </w:pPr>
      <w:ins w:id="921" w:author="251 (USA)" w:date="2023-05-29T18:25:00Z">
        <w:r w:rsidRPr="0055014C">
          <w:rPr>
            <w:szCs w:val="24"/>
          </w:rPr>
          <w:lastRenderedPageBreak/>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21</w:t>
        </w:r>
        <w:r w:rsidRPr="0055014C">
          <w:rPr>
            <w:szCs w:val="24"/>
          </w:rPr>
          <w:fldChar w:fldCharType="end"/>
        </w:r>
      </w:ins>
    </w:p>
    <w:p w14:paraId="19B3340F" w14:textId="77777777" w:rsidR="00F17E0A" w:rsidRPr="0055014C" w:rsidRDefault="00F17E0A" w:rsidP="00F17E0A">
      <w:pPr>
        <w:pStyle w:val="Tabletitle"/>
        <w:rPr>
          <w:ins w:id="922" w:author="251 (USA)" w:date="2023-05-29T18:25:00Z"/>
          <w:szCs w:val="24"/>
        </w:rPr>
      </w:pPr>
      <w:ins w:id="923" w:author="251 (USA)" w:date="2023-05-29T18:25:00Z">
        <w:r w:rsidRPr="0055014C">
          <w:rPr>
            <w:szCs w:val="24"/>
          </w:rPr>
          <w:t>Technical EESS parameters for passive sensors F14 to F18 in 24 GHz</w:t>
        </w:r>
      </w:ins>
    </w:p>
    <w:tbl>
      <w:tblPr>
        <w:tblW w:w="9465" w:type="dxa"/>
        <w:tblLook w:val="04A0" w:firstRow="1" w:lastRow="0" w:firstColumn="1" w:lastColumn="0" w:noHBand="0" w:noVBand="1"/>
      </w:tblPr>
      <w:tblGrid>
        <w:gridCol w:w="3685"/>
        <w:gridCol w:w="1237"/>
        <w:gridCol w:w="1104"/>
        <w:gridCol w:w="1104"/>
        <w:gridCol w:w="1231"/>
        <w:gridCol w:w="1104"/>
      </w:tblGrid>
      <w:tr w:rsidR="00F17E0A" w:rsidRPr="0055014C" w14:paraId="13B09491" w14:textId="77777777" w:rsidTr="00C76E33">
        <w:trPr>
          <w:tblHeader/>
          <w:ins w:id="924" w:author="251 (USA)" w:date="2023-05-29T18:25:00Z"/>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0F593" w14:textId="77777777" w:rsidR="00F17E0A" w:rsidRPr="0055014C" w:rsidRDefault="00F17E0A" w:rsidP="00C76E33">
            <w:pPr>
              <w:pStyle w:val="Tablehead"/>
              <w:rPr>
                <w:ins w:id="925" w:author="251 (USA)" w:date="2023-05-29T18:25:00Z"/>
              </w:rPr>
            </w:pPr>
            <w:ins w:id="926" w:author="251 (USA)" w:date="2023-05-29T18:25:00Z">
              <w:r w:rsidRPr="0055014C">
                <w:t>Sensor</w:t>
              </w:r>
            </w:ins>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339BEDF" w14:textId="77777777" w:rsidR="00F17E0A" w:rsidRPr="0055014C" w:rsidRDefault="00F17E0A" w:rsidP="00C76E33">
            <w:pPr>
              <w:pStyle w:val="Tablehead"/>
              <w:rPr>
                <w:ins w:id="927" w:author="251 (USA)" w:date="2023-05-29T18:25:00Z"/>
              </w:rPr>
            </w:pPr>
            <w:ins w:id="928" w:author="251 (USA)" w:date="2023-05-29T18:25:00Z">
              <w:r w:rsidRPr="0055014C">
                <w:t>F14</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095C733E" w14:textId="77777777" w:rsidR="00F17E0A" w:rsidRPr="0055014C" w:rsidRDefault="00F17E0A" w:rsidP="00C76E33">
            <w:pPr>
              <w:pStyle w:val="Tablehead"/>
              <w:rPr>
                <w:ins w:id="929" w:author="251 (USA)" w:date="2023-05-29T18:25:00Z"/>
              </w:rPr>
            </w:pPr>
            <w:ins w:id="930" w:author="251 (USA)" w:date="2023-05-29T18:25:00Z">
              <w:r w:rsidRPr="0055014C">
                <w:t>F15</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3ABDB929" w14:textId="77777777" w:rsidR="00F17E0A" w:rsidRPr="0055014C" w:rsidRDefault="00F17E0A" w:rsidP="00C76E33">
            <w:pPr>
              <w:pStyle w:val="Tablehead"/>
              <w:rPr>
                <w:ins w:id="931" w:author="251 (USA)" w:date="2023-05-29T18:25:00Z"/>
              </w:rPr>
            </w:pPr>
            <w:ins w:id="932" w:author="251 (USA)" w:date="2023-05-29T18:25:00Z">
              <w:r w:rsidRPr="0055014C">
                <w:t>F16</w:t>
              </w:r>
            </w:ins>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1B75371C" w14:textId="77777777" w:rsidR="00F17E0A" w:rsidRPr="0055014C" w:rsidRDefault="00F17E0A" w:rsidP="00C76E33">
            <w:pPr>
              <w:pStyle w:val="Tablehead"/>
              <w:rPr>
                <w:ins w:id="933" w:author="251 (USA)" w:date="2023-05-29T18:25:00Z"/>
              </w:rPr>
            </w:pPr>
            <w:ins w:id="934" w:author="251 (USA)" w:date="2023-05-29T18:25:00Z">
              <w:r w:rsidRPr="0055014C">
                <w:t>F17</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7ACFDF25" w14:textId="77777777" w:rsidR="00F17E0A" w:rsidRPr="0055014C" w:rsidRDefault="00F17E0A" w:rsidP="00C76E33">
            <w:pPr>
              <w:pStyle w:val="Tablehead"/>
              <w:rPr>
                <w:ins w:id="935" w:author="251 (USA)" w:date="2023-05-29T18:25:00Z"/>
              </w:rPr>
            </w:pPr>
            <w:ins w:id="936" w:author="251 (USA)" w:date="2023-05-29T18:25:00Z">
              <w:r w:rsidRPr="0055014C">
                <w:t>F18</w:t>
              </w:r>
            </w:ins>
          </w:p>
        </w:tc>
      </w:tr>
      <w:tr w:rsidR="00F17E0A" w:rsidRPr="0055014C" w14:paraId="5CC728DD" w14:textId="77777777" w:rsidTr="00C76E33">
        <w:trPr>
          <w:ins w:id="937" w:author="251 (USA)" w:date="2023-05-29T18:25:00Z"/>
        </w:trPr>
        <w:tc>
          <w:tcPr>
            <w:tcW w:w="3685" w:type="dxa"/>
            <w:tcBorders>
              <w:top w:val="nil"/>
              <w:left w:val="single" w:sz="4" w:space="0" w:color="auto"/>
              <w:bottom w:val="single" w:sz="4" w:space="0" w:color="auto"/>
              <w:right w:val="single" w:sz="4" w:space="0" w:color="auto"/>
            </w:tcBorders>
            <w:shd w:val="clear" w:color="auto" w:fill="auto"/>
            <w:vAlign w:val="center"/>
            <w:hideMark/>
          </w:tcPr>
          <w:p w14:paraId="78403765" w14:textId="77777777" w:rsidR="00F17E0A" w:rsidRPr="0055014C" w:rsidRDefault="00F17E0A" w:rsidP="00C76E33">
            <w:pPr>
              <w:pStyle w:val="Tabletext"/>
              <w:rPr>
                <w:ins w:id="938" w:author="251 (USA)" w:date="2023-05-29T18:25:00Z"/>
              </w:rPr>
            </w:pPr>
            <w:ins w:id="939" w:author="251 (USA)" w:date="2023-05-29T18:25:00Z">
              <w:r w:rsidRPr="0055014C">
                <w:t>Sensor Type</w:t>
              </w:r>
            </w:ins>
          </w:p>
        </w:tc>
        <w:tc>
          <w:tcPr>
            <w:tcW w:w="1237" w:type="dxa"/>
            <w:tcBorders>
              <w:top w:val="nil"/>
              <w:left w:val="nil"/>
              <w:bottom w:val="single" w:sz="4" w:space="0" w:color="auto"/>
              <w:right w:val="single" w:sz="4" w:space="0" w:color="auto"/>
            </w:tcBorders>
            <w:shd w:val="clear" w:color="auto" w:fill="auto"/>
            <w:vAlign w:val="center"/>
            <w:hideMark/>
          </w:tcPr>
          <w:p w14:paraId="529A0AC9" w14:textId="77777777" w:rsidR="00F17E0A" w:rsidRPr="0055014C" w:rsidRDefault="00F17E0A" w:rsidP="00C76E33">
            <w:pPr>
              <w:pStyle w:val="Tabletext"/>
              <w:jc w:val="center"/>
              <w:rPr>
                <w:ins w:id="940" w:author="251 (USA)" w:date="2023-05-29T18:25:00Z"/>
              </w:rPr>
            </w:pPr>
            <w:ins w:id="941" w:author="251 (USA)" w:date="2023-05-29T18:25:00Z">
              <w:r w:rsidRPr="0055014C">
                <w:t>Conical scan</w:t>
              </w:r>
            </w:ins>
          </w:p>
        </w:tc>
        <w:tc>
          <w:tcPr>
            <w:tcW w:w="1104" w:type="dxa"/>
            <w:tcBorders>
              <w:top w:val="nil"/>
              <w:left w:val="nil"/>
              <w:bottom w:val="single" w:sz="4" w:space="0" w:color="auto"/>
              <w:right w:val="single" w:sz="4" w:space="0" w:color="auto"/>
            </w:tcBorders>
            <w:shd w:val="clear" w:color="auto" w:fill="auto"/>
            <w:vAlign w:val="center"/>
            <w:hideMark/>
          </w:tcPr>
          <w:p w14:paraId="7A9CACD7" w14:textId="77777777" w:rsidR="00F17E0A" w:rsidRPr="0055014C" w:rsidRDefault="00F17E0A" w:rsidP="00C76E33">
            <w:pPr>
              <w:pStyle w:val="Tabletext"/>
              <w:jc w:val="center"/>
              <w:rPr>
                <w:ins w:id="942" w:author="251 (USA)" w:date="2023-05-29T18:25:00Z"/>
              </w:rPr>
            </w:pPr>
            <w:ins w:id="943" w:author="251 (USA)" w:date="2023-05-29T18:25:00Z">
              <w:r w:rsidRPr="0055014C">
                <w:t>Conical scan</w:t>
              </w:r>
            </w:ins>
          </w:p>
        </w:tc>
        <w:tc>
          <w:tcPr>
            <w:tcW w:w="1104" w:type="dxa"/>
            <w:tcBorders>
              <w:top w:val="nil"/>
              <w:left w:val="nil"/>
              <w:bottom w:val="single" w:sz="4" w:space="0" w:color="auto"/>
              <w:right w:val="single" w:sz="4" w:space="0" w:color="auto"/>
            </w:tcBorders>
            <w:shd w:val="clear" w:color="auto" w:fill="auto"/>
            <w:vAlign w:val="center"/>
            <w:hideMark/>
          </w:tcPr>
          <w:p w14:paraId="679F9C8E" w14:textId="77777777" w:rsidR="00F17E0A" w:rsidRPr="0055014C" w:rsidRDefault="00F17E0A" w:rsidP="00C76E33">
            <w:pPr>
              <w:pStyle w:val="Tabletext"/>
              <w:jc w:val="center"/>
              <w:rPr>
                <w:ins w:id="944" w:author="251 (USA)" w:date="2023-05-29T18:25:00Z"/>
              </w:rPr>
            </w:pPr>
            <w:ins w:id="945" w:author="251 (USA)" w:date="2023-05-29T18:25:00Z">
              <w:r w:rsidRPr="0055014C">
                <w:t>Conical scan</w:t>
              </w:r>
            </w:ins>
          </w:p>
        </w:tc>
        <w:tc>
          <w:tcPr>
            <w:tcW w:w="1231" w:type="dxa"/>
            <w:tcBorders>
              <w:top w:val="nil"/>
              <w:left w:val="nil"/>
              <w:bottom w:val="single" w:sz="4" w:space="0" w:color="auto"/>
              <w:right w:val="single" w:sz="4" w:space="0" w:color="auto"/>
            </w:tcBorders>
            <w:shd w:val="clear" w:color="auto" w:fill="auto"/>
            <w:vAlign w:val="center"/>
            <w:hideMark/>
          </w:tcPr>
          <w:p w14:paraId="7145D55D" w14:textId="77777777" w:rsidR="00F17E0A" w:rsidRPr="0055014C" w:rsidRDefault="00F17E0A" w:rsidP="00C76E33">
            <w:pPr>
              <w:pStyle w:val="Tabletext"/>
              <w:jc w:val="center"/>
              <w:rPr>
                <w:ins w:id="946" w:author="251 (USA)" w:date="2023-05-29T18:25:00Z"/>
              </w:rPr>
            </w:pPr>
            <w:ins w:id="947" w:author="251 (USA)" w:date="2023-05-29T18:25:00Z">
              <w:r w:rsidRPr="0055014C">
                <w:t>Fixed pointing</w:t>
              </w:r>
            </w:ins>
          </w:p>
        </w:tc>
        <w:tc>
          <w:tcPr>
            <w:tcW w:w="1104" w:type="dxa"/>
            <w:tcBorders>
              <w:top w:val="nil"/>
              <w:left w:val="nil"/>
              <w:bottom w:val="single" w:sz="4" w:space="0" w:color="auto"/>
              <w:right w:val="single" w:sz="4" w:space="0" w:color="auto"/>
            </w:tcBorders>
            <w:shd w:val="clear" w:color="auto" w:fill="auto"/>
            <w:vAlign w:val="center"/>
            <w:hideMark/>
          </w:tcPr>
          <w:p w14:paraId="1F175290" w14:textId="77777777" w:rsidR="00F17E0A" w:rsidRPr="0055014C" w:rsidRDefault="00F17E0A" w:rsidP="00C76E33">
            <w:pPr>
              <w:pStyle w:val="Tabletext"/>
              <w:jc w:val="center"/>
              <w:rPr>
                <w:ins w:id="948" w:author="251 (USA)" w:date="2023-05-29T18:25:00Z"/>
              </w:rPr>
            </w:pPr>
            <w:ins w:id="949" w:author="251 (USA)" w:date="2023-05-29T18:25:00Z">
              <w:r w:rsidRPr="0055014C">
                <w:t>Conical scan</w:t>
              </w:r>
            </w:ins>
          </w:p>
        </w:tc>
      </w:tr>
      <w:tr w:rsidR="00F17E0A" w:rsidRPr="0055014C" w14:paraId="729E055D" w14:textId="77777777" w:rsidTr="00C76E33">
        <w:trPr>
          <w:ins w:id="950"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5F779C38" w14:textId="77777777" w:rsidR="00F17E0A" w:rsidRPr="0055014C" w:rsidRDefault="00F17E0A" w:rsidP="00C76E33">
            <w:pPr>
              <w:pStyle w:val="Tabletext"/>
              <w:rPr>
                <w:ins w:id="951" w:author="251 (USA)" w:date="2023-05-29T18:25:00Z"/>
              </w:rPr>
            </w:pPr>
            <w:ins w:id="952" w:author="251 (USA)" w:date="2023-05-29T18:25:00Z">
              <w:r w:rsidRPr="0055014C">
                <w:t>Frequency (GHz)</w:t>
              </w:r>
            </w:ins>
          </w:p>
        </w:tc>
        <w:tc>
          <w:tcPr>
            <w:tcW w:w="1237" w:type="dxa"/>
            <w:tcBorders>
              <w:top w:val="nil"/>
              <w:left w:val="nil"/>
              <w:bottom w:val="single" w:sz="4" w:space="0" w:color="auto"/>
              <w:right w:val="single" w:sz="4" w:space="0" w:color="auto"/>
            </w:tcBorders>
            <w:shd w:val="clear" w:color="auto" w:fill="auto"/>
            <w:noWrap/>
            <w:vAlign w:val="center"/>
            <w:hideMark/>
          </w:tcPr>
          <w:p w14:paraId="0AB10CCE" w14:textId="77777777" w:rsidR="00F17E0A" w:rsidRPr="0055014C" w:rsidRDefault="00F17E0A" w:rsidP="00C76E33">
            <w:pPr>
              <w:pStyle w:val="Tabletext"/>
              <w:jc w:val="center"/>
              <w:rPr>
                <w:ins w:id="953" w:author="251 (USA)" w:date="2023-05-29T18:25:00Z"/>
              </w:rPr>
            </w:pPr>
            <w:ins w:id="954"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4544E2FF" w14:textId="77777777" w:rsidR="00F17E0A" w:rsidRPr="0055014C" w:rsidRDefault="00F17E0A" w:rsidP="00C76E33">
            <w:pPr>
              <w:pStyle w:val="Tabletext"/>
              <w:jc w:val="center"/>
              <w:rPr>
                <w:ins w:id="955" w:author="251 (USA)" w:date="2023-05-29T18:25:00Z"/>
              </w:rPr>
            </w:pPr>
            <w:ins w:id="956"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7EC53842" w14:textId="77777777" w:rsidR="00F17E0A" w:rsidRPr="0055014C" w:rsidRDefault="00F17E0A" w:rsidP="00C76E33">
            <w:pPr>
              <w:pStyle w:val="Tabletext"/>
              <w:jc w:val="center"/>
              <w:rPr>
                <w:ins w:id="957" w:author="251 (USA)" w:date="2023-05-29T18:25:00Z"/>
              </w:rPr>
            </w:pPr>
            <w:ins w:id="958" w:author="251 (USA)" w:date="2023-05-29T18:25:00Z">
              <w:r w:rsidRPr="0055014C">
                <w:t>23.9</w:t>
              </w:r>
            </w:ins>
          </w:p>
        </w:tc>
        <w:tc>
          <w:tcPr>
            <w:tcW w:w="1231" w:type="dxa"/>
            <w:tcBorders>
              <w:top w:val="nil"/>
              <w:left w:val="nil"/>
              <w:bottom w:val="single" w:sz="4" w:space="0" w:color="auto"/>
              <w:right w:val="single" w:sz="4" w:space="0" w:color="auto"/>
            </w:tcBorders>
            <w:shd w:val="clear" w:color="auto" w:fill="auto"/>
            <w:noWrap/>
            <w:vAlign w:val="center"/>
            <w:hideMark/>
          </w:tcPr>
          <w:p w14:paraId="6F0C4432" w14:textId="77777777" w:rsidR="00F17E0A" w:rsidRPr="0055014C" w:rsidRDefault="00F17E0A" w:rsidP="00C76E33">
            <w:pPr>
              <w:pStyle w:val="Tabletext"/>
              <w:jc w:val="center"/>
              <w:rPr>
                <w:ins w:id="959" w:author="251 (USA)" w:date="2023-05-29T18:25:00Z"/>
              </w:rPr>
            </w:pPr>
            <w:ins w:id="960"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44A1148C" w14:textId="77777777" w:rsidR="00F17E0A" w:rsidRPr="0055014C" w:rsidRDefault="00F17E0A" w:rsidP="00C76E33">
            <w:pPr>
              <w:pStyle w:val="Tabletext"/>
              <w:jc w:val="center"/>
              <w:rPr>
                <w:ins w:id="961" w:author="251 (USA)" w:date="2023-05-29T18:25:00Z"/>
              </w:rPr>
            </w:pPr>
            <w:ins w:id="962" w:author="251 (USA)" w:date="2023-05-29T18:25:00Z">
              <w:r w:rsidRPr="0055014C">
                <w:t>23.9</w:t>
              </w:r>
            </w:ins>
          </w:p>
        </w:tc>
      </w:tr>
      <w:tr w:rsidR="00F17E0A" w:rsidRPr="0055014C" w14:paraId="6CADA339" w14:textId="77777777" w:rsidTr="00C76E33">
        <w:trPr>
          <w:ins w:id="963"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3340BE11" w14:textId="77777777" w:rsidR="00F17E0A" w:rsidRPr="0055014C" w:rsidRDefault="00F17E0A" w:rsidP="00C76E33">
            <w:pPr>
              <w:pStyle w:val="Tabletext"/>
              <w:rPr>
                <w:ins w:id="964" w:author="251 (USA)" w:date="2023-05-29T18:25:00Z"/>
              </w:rPr>
            </w:pPr>
            <w:ins w:id="965" w:author="251 (USA)" w:date="2023-05-29T18:25:00Z">
              <w:r w:rsidRPr="0055014C">
                <w:t>orbit altitude (km)</w:t>
              </w:r>
            </w:ins>
          </w:p>
        </w:tc>
        <w:tc>
          <w:tcPr>
            <w:tcW w:w="1237" w:type="dxa"/>
            <w:tcBorders>
              <w:top w:val="nil"/>
              <w:left w:val="nil"/>
              <w:bottom w:val="single" w:sz="4" w:space="0" w:color="auto"/>
              <w:right w:val="single" w:sz="4" w:space="0" w:color="auto"/>
            </w:tcBorders>
            <w:shd w:val="clear" w:color="auto" w:fill="auto"/>
            <w:noWrap/>
            <w:vAlign w:val="center"/>
            <w:hideMark/>
          </w:tcPr>
          <w:p w14:paraId="55C860A0" w14:textId="77777777" w:rsidR="00F17E0A" w:rsidRPr="0055014C" w:rsidRDefault="00F17E0A" w:rsidP="00C76E33">
            <w:pPr>
              <w:pStyle w:val="Tabletext"/>
              <w:jc w:val="center"/>
              <w:rPr>
                <w:ins w:id="966" w:author="251 (USA)" w:date="2023-05-29T18:25:00Z"/>
              </w:rPr>
            </w:pPr>
            <w:ins w:id="967" w:author="251 (USA)" w:date="2023-05-29T18:25:00Z">
              <w:r w:rsidRPr="0055014C">
                <w:t>407</w:t>
              </w:r>
            </w:ins>
          </w:p>
        </w:tc>
        <w:tc>
          <w:tcPr>
            <w:tcW w:w="1104" w:type="dxa"/>
            <w:tcBorders>
              <w:top w:val="nil"/>
              <w:left w:val="nil"/>
              <w:bottom w:val="single" w:sz="4" w:space="0" w:color="auto"/>
              <w:right w:val="single" w:sz="4" w:space="0" w:color="auto"/>
            </w:tcBorders>
            <w:shd w:val="clear" w:color="auto" w:fill="auto"/>
            <w:noWrap/>
            <w:vAlign w:val="center"/>
            <w:hideMark/>
          </w:tcPr>
          <w:p w14:paraId="032FBAC9" w14:textId="77777777" w:rsidR="00F17E0A" w:rsidRPr="0055014C" w:rsidRDefault="00F17E0A" w:rsidP="00C76E33">
            <w:pPr>
              <w:pStyle w:val="Tabletext"/>
              <w:jc w:val="center"/>
              <w:rPr>
                <w:ins w:id="968" w:author="251 (USA)" w:date="2023-05-29T18:25:00Z"/>
              </w:rPr>
            </w:pPr>
            <w:ins w:id="969" w:author="251 (USA)" w:date="2023-05-29T18:25:00Z">
              <w:r w:rsidRPr="0055014C">
                <w:t>407</w:t>
              </w:r>
            </w:ins>
          </w:p>
        </w:tc>
        <w:tc>
          <w:tcPr>
            <w:tcW w:w="1104" w:type="dxa"/>
            <w:tcBorders>
              <w:top w:val="nil"/>
              <w:left w:val="nil"/>
              <w:bottom w:val="single" w:sz="4" w:space="0" w:color="auto"/>
              <w:right w:val="single" w:sz="4" w:space="0" w:color="auto"/>
            </w:tcBorders>
            <w:shd w:val="clear" w:color="auto" w:fill="auto"/>
            <w:noWrap/>
            <w:vAlign w:val="center"/>
            <w:hideMark/>
          </w:tcPr>
          <w:p w14:paraId="591D70A2" w14:textId="77777777" w:rsidR="00F17E0A" w:rsidRPr="0055014C" w:rsidRDefault="00F17E0A" w:rsidP="00C76E33">
            <w:pPr>
              <w:pStyle w:val="Tabletext"/>
              <w:jc w:val="center"/>
              <w:rPr>
                <w:ins w:id="970" w:author="251 (USA)" w:date="2023-05-29T18:25:00Z"/>
              </w:rPr>
            </w:pPr>
            <w:ins w:id="971" w:author="251 (USA)" w:date="2023-05-29T18:25:00Z">
              <w:r w:rsidRPr="0055014C">
                <w:t>970</w:t>
              </w:r>
            </w:ins>
          </w:p>
        </w:tc>
        <w:tc>
          <w:tcPr>
            <w:tcW w:w="1231" w:type="dxa"/>
            <w:tcBorders>
              <w:top w:val="nil"/>
              <w:left w:val="nil"/>
              <w:bottom w:val="single" w:sz="4" w:space="0" w:color="auto"/>
              <w:right w:val="single" w:sz="4" w:space="0" w:color="auto"/>
            </w:tcBorders>
            <w:shd w:val="clear" w:color="auto" w:fill="auto"/>
            <w:noWrap/>
            <w:vAlign w:val="center"/>
            <w:hideMark/>
          </w:tcPr>
          <w:p w14:paraId="5976D8DC" w14:textId="77777777" w:rsidR="00F17E0A" w:rsidRPr="0055014C" w:rsidRDefault="00F17E0A" w:rsidP="00C76E33">
            <w:pPr>
              <w:pStyle w:val="Tabletext"/>
              <w:jc w:val="center"/>
              <w:rPr>
                <w:ins w:id="972" w:author="251 (USA)" w:date="2023-05-29T18:25:00Z"/>
              </w:rPr>
            </w:pPr>
            <w:ins w:id="973" w:author="251 (USA)" w:date="2023-05-29T18:25:00Z">
              <w:r w:rsidRPr="0055014C">
                <w:t>970</w:t>
              </w:r>
            </w:ins>
          </w:p>
        </w:tc>
        <w:tc>
          <w:tcPr>
            <w:tcW w:w="1104" w:type="dxa"/>
            <w:tcBorders>
              <w:top w:val="nil"/>
              <w:left w:val="nil"/>
              <w:bottom w:val="single" w:sz="4" w:space="0" w:color="auto"/>
              <w:right w:val="single" w:sz="4" w:space="0" w:color="auto"/>
            </w:tcBorders>
            <w:shd w:val="clear" w:color="auto" w:fill="auto"/>
            <w:noWrap/>
            <w:vAlign w:val="center"/>
            <w:hideMark/>
          </w:tcPr>
          <w:p w14:paraId="3F6A50E1" w14:textId="77777777" w:rsidR="00F17E0A" w:rsidRPr="0055014C" w:rsidRDefault="00F17E0A" w:rsidP="00C76E33">
            <w:pPr>
              <w:pStyle w:val="Tabletext"/>
              <w:jc w:val="center"/>
              <w:rPr>
                <w:ins w:id="974" w:author="251 (USA)" w:date="2023-05-29T18:25:00Z"/>
              </w:rPr>
            </w:pPr>
            <w:ins w:id="975" w:author="251 (USA)" w:date="2023-05-29T18:25:00Z">
              <w:r w:rsidRPr="0055014C">
                <w:t>665.96</w:t>
              </w:r>
            </w:ins>
          </w:p>
        </w:tc>
      </w:tr>
      <w:tr w:rsidR="00F17E0A" w:rsidRPr="0055014C" w14:paraId="4C1D3301" w14:textId="77777777" w:rsidTr="00C76E33">
        <w:trPr>
          <w:ins w:id="976"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5C5BB997" w14:textId="77777777" w:rsidR="00F17E0A" w:rsidRPr="0055014C" w:rsidRDefault="00F17E0A" w:rsidP="00C76E33">
            <w:pPr>
              <w:pStyle w:val="Tabletext"/>
              <w:rPr>
                <w:ins w:id="977" w:author="251 (USA)" w:date="2023-05-29T18:25:00Z"/>
              </w:rPr>
            </w:pPr>
            <w:ins w:id="978" w:author="251 (USA)" w:date="2023-05-29T18:25:00Z">
              <w:r w:rsidRPr="0055014C">
                <w:t>Off-nadir angle (°)</w:t>
              </w:r>
            </w:ins>
          </w:p>
        </w:tc>
        <w:tc>
          <w:tcPr>
            <w:tcW w:w="1237" w:type="dxa"/>
            <w:tcBorders>
              <w:top w:val="nil"/>
              <w:left w:val="nil"/>
              <w:bottom w:val="single" w:sz="4" w:space="0" w:color="auto"/>
              <w:right w:val="single" w:sz="4" w:space="0" w:color="auto"/>
            </w:tcBorders>
            <w:shd w:val="clear" w:color="auto" w:fill="auto"/>
            <w:noWrap/>
            <w:vAlign w:val="center"/>
            <w:hideMark/>
          </w:tcPr>
          <w:p w14:paraId="45EBC7AC" w14:textId="77777777" w:rsidR="00F17E0A" w:rsidRPr="0055014C" w:rsidRDefault="00F17E0A" w:rsidP="00C76E33">
            <w:pPr>
              <w:pStyle w:val="Tabletext"/>
              <w:jc w:val="center"/>
              <w:rPr>
                <w:ins w:id="979" w:author="251 (USA)" w:date="2023-05-29T18:25:00Z"/>
              </w:rPr>
            </w:pPr>
            <w:ins w:id="980" w:author="251 (USA)" w:date="2023-05-29T18:25:00Z">
              <w:r w:rsidRPr="0055014C">
                <w:t>48.6</w:t>
              </w:r>
            </w:ins>
          </w:p>
        </w:tc>
        <w:tc>
          <w:tcPr>
            <w:tcW w:w="1104" w:type="dxa"/>
            <w:tcBorders>
              <w:top w:val="nil"/>
              <w:left w:val="nil"/>
              <w:bottom w:val="single" w:sz="4" w:space="0" w:color="auto"/>
              <w:right w:val="single" w:sz="4" w:space="0" w:color="auto"/>
            </w:tcBorders>
            <w:shd w:val="clear" w:color="auto" w:fill="auto"/>
            <w:noWrap/>
            <w:vAlign w:val="center"/>
            <w:hideMark/>
          </w:tcPr>
          <w:p w14:paraId="0157E7F5" w14:textId="77777777" w:rsidR="00F17E0A" w:rsidRPr="0055014C" w:rsidRDefault="00F17E0A" w:rsidP="00C76E33">
            <w:pPr>
              <w:pStyle w:val="Tabletext"/>
              <w:jc w:val="center"/>
              <w:rPr>
                <w:ins w:id="981" w:author="251 (USA)" w:date="2023-05-29T18:25:00Z"/>
              </w:rPr>
            </w:pPr>
            <w:ins w:id="982" w:author="251 (USA)" w:date="2023-05-29T18:25:00Z">
              <w:r w:rsidRPr="0055014C">
                <w:t>48.5</w:t>
              </w:r>
            </w:ins>
          </w:p>
        </w:tc>
        <w:tc>
          <w:tcPr>
            <w:tcW w:w="1104" w:type="dxa"/>
            <w:tcBorders>
              <w:top w:val="nil"/>
              <w:left w:val="nil"/>
              <w:bottom w:val="single" w:sz="4" w:space="0" w:color="auto"/>
              <w:right w:val="single" w:sz="4" w:space="0" w:color="auto"/>
            </w:tcBorders>
            <w:shd w:val="clear" w:color="auto" w:fill="auto"/>
            <w:noWrap/>
            <w:vAlign w:val="center"/>
            <w:hideMark/>
          </w:tcPr>
          <w:p w14:paraId="246A46A5" w14:textId="77777777" w:rsidR="00F17E0A" w:rsidRPr="0055014C" w:rsidRDefault="00F17E0A" w:rsidP="00C76E33">
            <w:pPr>
              <w:pStyle w:val="Tabletext"/>
              <w:jc w:val="center"/>
              <w:rPr>
                <w:ins w:id="983" w:author="251 (USA)" w:date="2023-05-29T18:25:00Z"/>
              </w:rPr>
            </w:pPr>
            <w:ins w:id="984" w:author="251 (USA)" w:date="2023-05-29T18:25:00Z">
              <w:r w:rsidRPr="0055014C">
                <w:t>44</w:t>
              </w:r>
            </w:ins>
          </w:p>
        </w:tc>
        <w:tc>
          <w:tcPr>
            <w:tcW w:w="1231" w:type="dxa"/>
            <w:tcBorders>
              <w:top w:val="nil"/>
              <w:left w:val="nil"/>
              <w:bottom w:val="single" w:sz="4" w:space="0" w:color="auto"/>
              <w:right w:val="single" w:sz="4" w:space="0" w:color="auto"/>
            </w:tcBorders>
            <w:shd w:val="clear" w:color="auto" w:fill="auto"/>
            <w:noWrap/>
            <w:vAlign w:val="center"/>
            <w:hideMark/>
          </w:tcPr>
          <w:p w14:paraId="1C24FAF7" w14:textId="77777777" w:rsidR="00F17E0A" w:rsidRPr="0055014C" w:rsidRDefault="00F17E0A" w:rsidP="00C76E33">
            <w:pPr>
              <w:pStyle w:val="Tabletext"/>
              <w:jc w:val="center"/>
              <w:rPr>
                <w:ins w:id="985" w:author="251 (USA)" w:date="2023-05-29T18:25:00Z"/>
              </w:rPr>
            </w:pPr>
            <w:ins w:id="986" w:author="251 (USA)" w:date="2023-05-29T18:25:00Z">
              <w:r w:rsidRPr="0055014C">
                <w:t>2.2</w:t>
              </w:r>
            </w:ins>
          </w:p>
        </w:tc>
        <w:tc>
          <w:tcPr>
            <w:tcW w:w="1104" w:type="dxa"/>
            <w:tcBorders>
              <w:top w:val="nil"/>
              <w:left w:val="nil"/>
              <w:bottom w:val="single" w:sz="4" w:space="0" w:color="auto"/>
              <w:right w:val="single" w:sz="4" w:space="0" w:color="auto"/>
            </w:tcBorders>
            <w:shd w:val="clear" w:color="auto" w:fill="auto"/>
            <w:noWrap/>
            <w:vAlign w:val="center"/>
            <w:hideMark/>
          </w:tcPr>
          <w:p w14:paraId="51BC9E99" w14:textId="77777777" w:rsidR="00F17E0A" w:rsidRPr="0055014C" w:rsidRDefault="00F17E0A" w:rsidP="00C76E33">
            <w:pPr>
              <w:pStyle w:val="Tabletext"/>
              <w:jc w:val="center"/>
              <w:rPr>
                <w:ins w:id="987" w:author="251 (USA)" w:date="2023-05-29T18:25:00Z"/>
              </w:rPr>
            </w:pPr>
            <w:ins w:id="988" w:author="251 (USA)" w:date="2023-05-29T18:25:00Z">
              <w:r w:rsidRPr="0055014C">
                <w:t>47.7</w:t>
              </w:r>
            </w:ins>
          </w:p>
        </w:tc>
      </w:tr>
      <w:tr w:rsidR="00F17E0A" w:rsidRPr="0055014C" w14:paraId="70F36E1C" w14:textId="77777777" w:rsidTr="00C76E33">
        <w:trPr>
          <w:ins w:id="989"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73A8050" w14:textId="77777777" w:rsidR="00F17E0A" w:rsidRPr="0055014C" w:rsidRDefault="00F17E0A" w:rsidP="00C76E33">
            <w:pPr>
              <w:pStyle w:val="Tabletext"/>
              <w:rPr>
                <w:ins w:id="990" w:author="251 (USA)" w:date="2023-05-29T18:25:00Z"/>
              </w:rPr>
            </w:pPr>
            <w:ins w:id="991" w:author="251 (USA)" w:date="2023-05-29T18:25:00Z">
              <w:r w:rsidRPr="0055014C">
                <w:t>Antenna gain (dBi)</w:t>
              </w:r>
            </w:ins>
          </w:p>
        </w:tc>
        <w:tc>
          <w:tcPr>
            <w:tcW w:w="1237" w:type="dxa"/>
            <w:tcBorders>
              <w:top w:val="nil"/>
              <w:left w:val="nil"/>
              <w:bottom w:val="single" w:sz="4" w:space="0" w:color="auto"/>
              <w:right w:val="single" w:sz="4" w:space="0" w:color="auto"/>
            </w:tcBorders>
            <w:shd w:val="clear" w:color="auto" w:fill="auto"/>
            <w:noWrap/>
            <w:vAlign w:val="center"/>
            <w:hideMark/>
          </w:tcPr>
          <w:p w14:paraId="3A593376" w14:textId="77777777" w:rsidR="00F17E0A" w:rsidRPr="0055014C" w:rsidRDefault="00F17E0A" w:rsidP="00C76E33">
            <w:pPr>
              <w:pStyle w:val="Tabletext"/>
              <w:jc w:val="center"/>
              <w:rPr>
                <w:ins w:id="992" w:author="251 (USA)" w:date="2023-05-29T18:25:00Z"/>
              </w:rPr>
            </w:pPr>
            <w:ins w:id="993" w:author="251 (USA)" w:date="2023-05-29T18:25:00Z">
              <w:r w:rsidRPr="0055014C">
                <w:t>46.5</w:t>
              </w:r>
            </w:ins>
          </w:p>
        </w:tc>
        <w:tc>
          <w:tcPr>
            <w:tcW w:w="1104" w:type="dxa"/>
            <w:tcBorders>
              <w:top w:val="nil"/>
              <w:left w:val="nil"/>
              <w:bottom w:val="single" w:sz="4" w:space="0" w:color="auto"/>
              <w:right w:val="single" w:sz="4" w:space="0" w:color="auto"/>
            </w:tcBorders>
            <w:shd w:val="clear" w:color="auto" w:fill="auto"/>
            <w:noWrap/>
            <w:vAlign w:val="center"/>
            <w:hideMark/>
          </w:tcPr>
          <w:p w14:paraId="0B180AC4" w14:textId="77777777" w:rsidR="00F17E0A" w:rsidRPr="0055014C" w:rsidRDefault="00F17E0A" w:rsidP="00C76E33">
            <w:pPr>
              <w:pStyle w:val="Tabletext"/>
              <w:jc w:val="center"/>
              <w:rPr>
                <w:ins w:id="994" w:author="251 (USA)" w:date="2023-05-29T18:25:00Z"/>
              </w:rPr>
            </w:pPr>
            <w:ins w:id="995" w:author="251 (USA)" w:date="2023-05-29T18:25:00Z">
              <w:r w:rsidRPr="0055014C">
                <w:t>46.6</w:t>
              </w:r>
            </w:ins>
          </w:p>
        </w:tc>
        <w:tc>
          <w:tcPr>
            <w:tcW w:w="1104" w:type="dxa"/>
            <w:tcBorders>
              <w:top w:val="nil"/>
              <w:left w:val="nil"/>
              <w:bottom w:val="single" w:sz="4" w:space="0" w:color="auto"/>
              <w:right w:val="single" w:sz="4" w:space="0" w:color="auto"/>
            </w:tcBorders>
            <w:shd w:val="clear" w:color="auto" w:fill="auto"/>
            <w:noWrap/>
            <w:vAlign w:val="center"/>
            <w:hideMark/>
          </w:tcPr>
          <w:p w14:paraId="3461ACF6" w14:textId="77777777" w:rsidR="00F17E0A" w:rsidRPr="0055014C" w:rsidRDefault="00F17E0A" w:rsidP="00C76E33">
            <w:pPr>
              <w:pStyle w:val="Tabletext"/>
              <w:jc w:val="center"/>
              <w:rPr>
                <w:ins w:id="996" w:author="251 (USA)" w:date="2023-05-29T18:25:00Z"/>
              </w:rPr>
            </w:pPr>
            <w:ins w:id="997" w:author="251 (USA)" w:date="2023-05-29T18:25:00Z">
              <w:r w:rsidRPr="0055014C">
                <w:t>45</w:t>
              </w:r>
            </w:ins>
          </w:p>
        </w:tc>
        <w:tc>
          <w:tcPr>
            <w:tcW w:w="1231" w:type="dxa"/>
            <w:tcBorders>
              <w:top w:val="nil"/>
              <w:left w:val="nil"/>
              <w:bottom w:val="single" w:sz="4" w:space="0" w:color="auto"/>
              <w:right w:val="single" w:sz="4" w:space="0" w:color="auto"/>
            </w:tcBorders>
            <w:shd w:val="clear" w:color="auto" w:fill="auto"/>
            <w:noWrap/>
            <w:vAlign w:val="center"/>
            <w:hideMark/>
          </w:tcPr>
          <w:p w14:paraId="22353635" w14:textId="77777777" w:rsidR="00F17E0A" w:rsidRPr="0055014C" w:rsidRDefault="00F17E0A" w:rsidP="00C76E33">
            <w:pPr>
              <w:pStyle w:val="Tabletext"/>
              <w:jc w:val="center"/>
              <w:rPr>
                <w:ins w:id="998" w:author="251 (USA)" w:date="2023-05-29T18:25:00Z"/>
              </w:rPr>
            </w:pPr>
            <w:ins w:id="999" w:author="251 (USA)" w:date="2023-05-29T18:25:00Z">
              <w:r w:rsidRPr="0055014C">
                <w:t>45</w:t>
              </w:r>
            </w:ins>
          </w:p>
        </w:tc>
        <w:tc>
          <w:tcPr>
            <w:tcW w:w="1104" w:type="dxa"/>
            <w:tcBorders>
              <w:top w:val="nil"/>
              <w:left w:val="nil"/>
              <w:bottom w:val="single" w:sz="4" w:space="0" w:color="auto"/>
              <w:right w:val="single" w:sz="4" w:space="0" w:color="auto"/>
            </w:tcBorders>
            <w:shd w:val="clear" w:color="auto" w:fill="auto"/>
            <w:noWrap/>
            <w:vAlign w:val="center"/>
            <w:hideMark/>
          </w:tcPr>
          <w:p w14:paraId="6E6D44C0" w14:textId="77777777" w:rsidR="00F17E0A" w:rsidRPr="0055014C" w:rsidRDefault="00F17E0A" w:rsidP="00C76E33">
            <w:pPr>
              <w:pStyle w:val="Tabletext"/>
              <w:jc w:val="center"/>
              <w:rPr>
                <w:ins w:id="1000" w:author="251 (USA)" w:date="2023-05-29T18:25:00Z"/>
              </w:rPr>
            </w:pPr>
            <w:ins w:id="1001" w:author="251 (USA)" w:date="2023-05-29T18:25:00Z">
              <w:r w:rsidRPr="0055014C">
                <w:t>48.5</w:t>
              </w:r>
            </w:ins>
          </w:p>
        </w:tc>
      </w:tr>
      <w:tr w:rsidR="00F17E0A" w:rsidRPr="0055014C" w14:paraId="3E59C3B5" w14:textId="77777777" w:rsidTr="00C76E33">
        <w:trPr>
          <w:ins w:id="1002"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5D42BD2" w14:textId="77777777" w:rsidR="00F17E0A" w:rsidRPr="0055014C" w:rsidRDefault="00F17E0A" w:rsidP="00C76E33">
            <w:pPr>
              <w:pStyle w:val="Tabletext"/>
              <w:rPr>
                <w:ins w:id="1003" w:author="251 (USA)" w:date="2023-05-29T18:25:00Z"/>
              </w:rPr>
            </w:pPr>
            <w:ins w:id="1004" w:author="251 (USA)" w:date="2023-05-29T18:25:00Z">
              <w:r w:rsidRPr="0055014C">
                <w:t>Incidence angle at footprint (°)</w:t>
              </w:r>
            </w:ins>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77A1F6AB" w14:textId="77777777" w:rsidR="00F17E0A" w:rsidRPr="0055014C" w:rsidRDefault="00F17E0A" w:rsidP="00C76E33">
            <w:pPr>
              <w:pStyle w:val="Tabletext"/>
              <w:jc w:val="center"/>
              <w:rPr>
                <w:ins w:id="1005" w:author="251 (USA)" w:date="2023-05-29T18:25:00Z"/>
              </w:rPr>
            </w:pPr>
            <w:ins w:id="1006" w:author="251 (USA)" w:date="2023-05-29T18:25:00Z">
              <w:r w:rsidRPr="0055014C">
                <w:t>52.9</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1B810718" w14:textId="77777777" w:rsidR="00F17E0A" w:rsidRPr="0055014C" w:rsidRDefault="00F17E0A" w:rsidP="00C76E33">
            <w:pPr>
              <w:pStyle w:val="Tabletext"/>
              <w:jc w:val="center"/>
              <w:rPr>
                <w:ins w:id="1007" w:author="251 (USA)" w:date="2023-05-29T18:25:00Z"/>
              </w:rPr>
            </w:pPr>
            <w:ins w:id="1008" w:author="251 (USA)" w:date="2023-05-29T18:25:00Z">
              <w:r w:rsidRPr="0055014C">
                <w:t>52.8</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3FF9D8B2" w14:textId="77777777" w:rsidR="00F17E0A" w:rsidRPr="0055014C" w:rsidRDefault="00F17E0A" w:rsidP="00C76E33">
            <w:pPr>
              <w:pStyle w:val="Tabletext"/>
              <w:jc w:val="center"/>
              <w:rPr>
                <w:ins w:id="1009" w:author="251 (USA)" w:date="2023-05-29T18:25:00Z"/>
              </w:rPr>
            </w:pPr>
            <w:ins w:id="1010" w:author="251 (USA)" w:date="2023-05-29T18:25:00Z">
              <w:r w:rsidRPr="0055014C">
                <w:t>53.2</w:t>
              </w:r>
            </w:ins>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6EFAE83F" w14:textId="77777777" w:rsidR="00F17E0A" w:rsidRPr="0055014C" w:rsidRDefault="00F17E0A" w:rsidP="00C76E33">
            <w:pPr>
              <w:pStyle w:val="Tabletext"/>
              <w:jc w:val="center"/>
              <w:rPr>
                <w:ins w:id="1011" w:author="251 (USA)" w:date="2023-05-29T18:25:00Z"/>
              </w:rPr>
            </w:pPr>
            <w:ins w:id="1012" w:author="251 (USA)" w:date="2023-05-29T18:25:00Z">
              <w:r w:rsidRPr="0055014C">
                <w:t>2.5</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2AACB2F2" w14:textId="77777777" w:rsidR="00F17E0A" w:rsidRPr="0055014C" w:rsidRDefault="00F17E0A" w:rsidP="00C76E33">
            <w:pPr>
              <w:pStyle w:val="Tabletext"/>
              <w:jc w:val="center"/>
              <w:rPr>
                <w:ins w:id="1013" w:author="251 (USA)" w:date="2023-05-29T18:25:00Z"/>
              </w:rPr>
            </w:pPr>
            <w:ins w:id="1014" w:author="251 (USA)" w:date="2023-05-29T18:25:00Z">
              <w:r w:rsidRPr="0055014C">
                <w:t>54.8</w:t>
              </w:r>
            </w:ins>
          </w:p>
        </w:tc>
      </w:tr>
      <w:tr w:rsidR="00F17E0A" w:rsidRPr="0055014C" w14:paraId="2023A564" w14:textId="77777777" w:rsidTr="00C76E33">
        <w:trPr>
          <w:ins w:id="1015"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4B5CFC6" w14:textId="77777777" w:rsidR="00F17E0A" w:rsidRPr="0055014C" w:rsidRDefault="00F17E0A" w:rsidP="00C76E33">
            <w:pPr>
              <w:pStyle w:val="Tabletext"/>
              <w:rPr>
                <w:ins w:id="1016" w:author="251 (USA)" w:date="2023-05-29T18:25:00Z"/>
              </w:rPr>
            </w:pPr>
            <w:ins w:id="1017" w:author="251 (USA)" w:date="2023-05-29T18:25:00Z">
              <w:r w:rsidRPr="0055014C">
                <w:t>Estimated Angle from Ground to Sensor (°)</w:t>
              </w:r>
            </w:ins>
          </w:p>
        </w:tc>
        <w:tc>
          <w:tcPr>
            <w:tcW w:w="1237" w:type="dxa"/>
            <w:tcBorders>
              <w:top w:val="nil"/>
              <w:left w:val="nil"/>
              <w:bottom w:val="single" w:sz="4" w:space="0" w:color="7F7F7F"/>
              <w:right w:val="single" w:sz="4" w:space="0" w:color="7F7F7F"/>
            </w:tcBorders>
            <w:shd w:val="clear" w:color="auto" w:fill="auto"/>
            <w:noWrap/>
            <w:vAlign w:val="center"/>
            <w:hideMark/>
          </w:tcPr>
          <w:p w14:paraId="1DF08A51" w14:textId="77777777" w:rsidR="00F17E0A" w:rsidRPr="0055014C" w:rsidRDefault="00F17E0A" w:rsidP="00C76E33">
            <w:pPr>
              <w:pStyle w:val="Tabletext"/>
              <w:jc w:val="center"/>
              <w:rPr>
                <w:ins w:id="1018" w:author="251 (USA)" w:date="2023-05-29T18:25:00Z"/>
              </w:rPr>
            </w:pPr>
            <w:ins w:id="1019" w:author="251 (USA)" w:date="2023-05-29T18:25:00Z">
              <w:r w:rsidRPr="0055014C">
                <w:t>37.1</w:t>
              </w:r>
            </w:ins>
          </w:p>
        </w:tc>
        <w:tc>
          <w:tcPr>
            <w:tcW w:w="1104" w:type="dxa"/>
            <w:tcBorders>
              <w:top w:val="nil"/>
              <w:left w:val="nil"/>
              <w:bottom w:val="single" w:sz="4" w:space="0" w:color="7F7F7F"/>
              <w:right w:val="single" w:sz="4" w:space="0" w:color="7F7F7F"/>
            </w:tcBorders>
            <w:shd w:val="clear" w:color="auto" w:fill="auto"/>
            <w:noWrap/>
            <w:vAlign w:val="center"/>
            <w:hideMark/>
          </w:tcPr>
          <w:p w14:paraId="2FF6FF6C" w14:textId="77777777" w:rsidR="00F17E0A" w:rsidRPr="0055014C" w:rsidRDefault="00F17E0A" w:rsidP="00C76E33">
            <w:pPr>
              <w:pStyle w:val="Tabletext"/>
              <w:jc w:val="center"/>
              <w:rPr>
                <w:ins w:id="1020" w:author="251 (USA)" w:date="2023-05-29T18:25:00Z"/>
              </w:rPr>
            </w:pPr>
            <w:ins w:id="1021" w:author="251 (USA)" w:date="2023-05-29T18:25:00Z">
              <w:r w:rsidRPr="0055014C">
                <w:t>37.2</w:t>
              </w:r>
            </w:ins>
          </w:p>
        </w:tc>
        <w:tc>
          <w:tcPr>
            <w:tcW w:w="1104" w:type="dxa"/>
            <w:tcBorders>
              <w:top w:val="nil"/>
              <w:left w:val="nil"/>
              <w:bottom w:val="single" w:sz="4" w:space="0" w:color="7F7F7F"/>
              <w:right w:val="single" w:sz="4" w:space="0" w:color="7F7F7F"/>
            </w:tcBorders>
            <w:shd w:val="clear" w:color="auto" w:fill="auto"/>
            <w:noWrap/>
            <w:vAlign w:val="center"/>
            <w:hideMark/>
          </w:tcPr>
          <w:p w14:paraId="31B19C57" w14:textId="77777777" w:rsidR="00F17E0A" w:rsidRPr="0055014C" w:rsidRDefault="00F17E0A" w:rsidP="00C76E33">
            <w:pPr>
              <w:pStyle w:val="Tabletext"/>
              <w:jc w:val="center"/>
              <w:rPr>
                <w:ins w:id="1022" w:author="251 (USA)" w:date="2023-05-29T18:25:00Z"/>
              </w:rPr>
            </w:pPr>
            <w:ins w:id="1023" w:author="251 (USA)" w:date="2023-05-29T18:25:00Z">
              <w:r w:rsidRPr="0055014C">
                <w:t>36.8</w:t>
              </w:r>
            </w:ins>
          </w:p>
        </w:tc>
        <w:tc>
          <w:tcPr>
            <w:tcW w:w="1231" w:type="dxa"/>
            <w:tcBorders>
              <w:top w:val="nil"/>
              <w:left w:val="nil"/>
              <w:bottom w:val="single" w:sz="4" w:space="0" w:color="7F7F7F"/>
              <w:right w:val="single" w:sz="4" w:space="0" w:color="7F7F7F"/>
            </w:tcBorders>
            <w:shd w:val="clear" w:color="auto" w:fill="auto"/>
            <w:noWrap/>
            <w:vAlign w:val="center"/>
            <w:hideMark/>
          </w:tcPr>
          <w:p w14:paraId="05C781BD" w14:textId="77777777" w:rsidR="00F17E0A" w:rsidRPr="0055014C" w:rsidRDefault="00F17E0A" w:rsidP="00C76E33">
            <w:pPr>
              <w:pStyle w:val="Tabletext"/>
              <w:jc w:val="center"/>
              <w:rPr>
                <w:ins w:id="1024" w:author="251 (USA)" w:date="2023-05-29T18:25:00Z"/>
              </w:rPr>
            </w:pPr>
            <w:ins w:id="1025" w:author="251 (USA)" w:date="2023-05-29T18:25:00Z">
              <w:r w:rsidRPr="0055014C">
                <w:t>87.5</w:t>
              </w:r>
            </w:ins>
          </w:p>
        </w:tc>
        <w:tc>
          <w:tcPr>
            <w:tcW w:w="1104" w:type="dxa"/>
            <w:tcBorders>
              <w:top w:val="nil"/>
              <w:left w:val="nil"/>
              <w:bottom w:val="single" w:sz="4" w:space="0" w:color="7F7F7F"/>
              <w:right w:val="single" w:sz="4" w:space="0" w:color="7F7F7F"/>
            </w:tcBorders>
            <w:shd w:val="clear" w:color="auto" w:fill="auto"/>
            <w:noWrap/>
            <w:vAlign w:val="center"/>
            <w:hideMark/>
          </w:tcPr>
          <w:p w14:paraId="51C8D1C0" w14:textId="77777777" w:rsidR="00F17E0A" w:rsidRPr="0055014C" w:rsidRDefault="00F17E0A" w:rsidP="00C76E33">
            <w:pPr>
              <w:pStyle w:val="Tabletext"/>
              <w:jc w:val="center"/>
              <w:rPr>
                <w:ins w:id="1026" w:author="251 (USA)" w:date="2023-05-29T18:25:00Z"/>
              </w:rPr>
            </w:pPr>
            <w:ins w:id="1027" w:author="251 (USA)" w:date="2023-05-29T18:25:00Z">
              <w:r w:rsidRPr="0055014C">
                <w:t>35.2</w:t>
              </w:r>
            </w:ins>
          </w:p>
        </w:tc>
      </w:tr>
      <w:tr w:rsidR="00F17E0A" w:rsidRPr="0055014C" w14:paraId="7D01E456" w14:textId="77777777" w:rsidTr="00C76E33">
        <w:trPr>
          <w:ins w:id="1028"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28CC3B9" w14:textId="77777777" w:rsidR="00F17E0A" w:rsidRPr="0055014C" w:rsidRDefault="00F17E0A" w:rsidP="00C76E33">
            <w:pPr>
              <w:pStyle w:val="Tabletext"/>
              <w:rPr>
                <w:ins w:id="1029" w:author="251 (USA)" w:date="2023-05-29T18:25:00Z"/>
              </w:rPr>
            </w:pPr>
            <w:ins w:id="1030" w:author="251 (USA)" w:date="2023-05-29T18:25:00Z">
              <w:r w:rsidRPr="0055014C">
                <w:t>Slant path distance (km)</w:t>
              </w:r>
            </w:ins>
          </w:p>
        </w:tc>
        <w:tc>
          <w:tcPr>
            <w:tcW w:w="1237" w:type="dxa"/>
            <w:tcBorders>
              <w:top w:val="nil"/>
              <w:left w:val="nil"/>
              <w:bottom w:val="single" w:sz="4" w:space="0" w:color="7F7F7F"/>
              <w:right w:val="single" w:sz="4" w:space="0" w:color="7F7F7F"/>
            </w:tcBorders>
            <w:shd w:val="clear" w:color="auto" w:fill="auto"/>
            <w:noWrap/>
            <w:vAlign w:val="center"/>
            <w:hideMark/>
          </w:tcPr>
          <w:p w14:paraId="3D3D543E" w14:textId="77777777" w:rsidR="00F17E0A" w:rsidRPr="0055014C" w:rsidRDefault="00F17E0A" w:rsidP="00C76E33">
            <w:pPr>
              <w:pStyle w:val="Tabletext"/>
              <w:jc w:val="center"/>
              <w:rPr>
                <w:ins w:id="1031" w:author="251 (USA)" w:date="2023-05-29T18:25:00Z"/>
              </w:rPr>
            </w:pPr>
            <w:ins w:id="1032" w:author="251 (USA)" w:date="2023-05-29T18:25:00Z">
              <w:r w:rsidRPr="0055014C">
                <w:t>643.1</w:t>
              </w:r>
            </w:ins>
          </w:p>
        </w:tc>
        <w:tc>
          <w:tcPr>
            <w:tcW w:w="1104" w:type="dxa"/>
            <w:tcBorders>
              <w:top w:val="nil"/>
              <w:left w:val="nil"/>
              <w:bottom w:val="single" w:sz="4" w:space="0" w:color="7F7F7F"/>
              <w:right w:val="single" w:sz="4" w:space="0" w:color="7F7F7F"/>
            </w:tcBorders>
            <w:shd w:val="clear" w:color="auto" w:fill="auto"/>
            <w:noWrap/>
            <w:vAlign w:val="center"/>
            <w:hideMark/>
          </w:tcPr>
          <w:p w14:paraId="74D5A5AA" w14:textId="77777777" w:rsidR="00F17E0A" w:rsidRPr="0055014C" w:rsidRDefault="00F17E0A" w:rsidP="00C76E33">
            <w:pPr>
              <w:pStyle w:val="Tabletext"/>
              <w:jc w:val="center"/>
              <w:rPr>
                <w:ins w:id="1033" w:author="251 (USA)" w:date="2023-05-29T18:25:00Z"/>
              </w:rPr>
            </w:pPr>
            <w:ins w:id="1034" w:author="251 (USA)" w:date="2023-05-29T18:25:00Z">
              <w:r w:rsidRPr="0055014C">
                <w:t>641.6</w:t>
              </w:r>
            </w:ins>
          </w:p>
        </w:tc>
        <w:tc>
          <w:tcPr>
            <w:tcW w:w="1104" w:type="dxa"/>
            <w:tcBorders>
              <w:top w:val="nil"/>
              <w:left w:val="nil"/>
              <w:bottom w:val="single" w:sz="4" w:space="0" w:color="7F7F7F"/>
              <w:right w:val="single" w:sz="4" w:space="0" w:color="7F7F7F"/>
            </w:tcBorders>
            <w:shd w:val="clear" w:color="auto" w:fill="auto"/>
            <w:noWrap/>
            <w:vAlign w:val="center"/>
            <w:hideMark/>
          </w:tcPr>
          <w:p w14:paraId="43414E1D" w14:textId="77777777" w:rsidR="00F17E0A" w:rsidRPr="0055014C" w:rsidRDefault="00F17E0A" w:rsidP="00C76E33">
            <w:pPr>
              <w:pStyle w:val="Tabletext"/>
              <w:jc w:val="center"/>
              <w:rPr>
                <w:ins w:id="1035" w:author="251 (USA)" w:date="2023-05-29T18:25:00Z"/>
              </w:rPr>
            </w:pPr>
            <w:ins w:id="1036" w:author="251 (USA)" w:date="2023-05-29T18:25:00Z">
              <w:r w:rsidRPr="0055014C">
                <w:t>1461.7</w:t>
              </w:r>
            </w:ins>
          </w:p>
        </w:tc>
        <w:tc>
          <w:tcPr>
            <w:tcW w:w="1231" w:type="dxa"/>
            <w:tcBorders>
              <w:top w:val="nil"/>
              <w:left w:val="nil"/>
              <w:bottom w:val="single" w:sz="4" w:space="0" w:color="7F7F7F"/>
              <w:right w:val="single" w:sz="4" w:space="0" w:color="7F7F7F"/>
            </w:tcBorders>
            <w:shd w:val="clear" w:color="auto" w:fill="auto"/>
            <w:noWrap/>
            <w:vAlign w:val="center"/>
            <w:hideMark/>
          </w:tcPr>
          <w:p w14:paraId="3B5E82D5" w14:textId="77777777" w:rsidR="00F17E0A" w:rsidRPr="0055014C" w:rsidRDefault="00F17E0A" w:rsidP="00C76E33">
            <w:pPr>
              <w:pStyle w:val="Tabletext"/>
              <w:jc w:val="center"/>
              <w:rPr>
                <w:ins w:id="1037" w:author="251 (USA)" w:date="2023-05-29T18:25:00Z"/>
              </w:rPr>
            </w:pPr>
            <w:ins w:id="1038" w:author="251 (USA)" w:date="2023-05-29T18:25:00Z">
              <w:r w:rsidRPr="0055014C">
                <w:t>970.8</w:t>
              </w:r>
            </w:ins>
          </w:p>
        </w:tc>
        <w:tc>
          <w:tcPr>
            <w:tcW w:w="1104" w:type="dxa"/>
            <w:tcBorders>
              <w:top w:val="nil"/>
              <w:left w:val="nil"/>
              <w:bottom w:val="single" w:sz="4" w:space="0" w:color="7F7F7F"/>
              <w:right w:val="single" w:sz="4" w:space="0" w:color="7F7F7F"/>
            </w:tcBorders>
            <w:shd w:val="clear" w:color="auto" w:fill="auto"/>
            <w:noWrap/>
            <w:vAlign w:val="center"/>
            <w:hideMark/>
          </w:tcPr>
          <w:p w14:paraId="33CDE61E" w14:textId="77777777" w:rsidR="00F17E0A" w:rsidRPr="0055014C" w:rsidRDefault="00F17E0A" w:rsidP="00C76E33">
            <w:pPr>
              <w:pStyle w:val="Tabletext"/>
              <w:jc w:val="center"/>
              <w:rPr>
                <w:ins w:id="1039" w:author="251 (USA)" w:date="2023-05-29T18:25:00Z"/>
              </w:rPr>
            </w:pPr>
            <w:ins w:id="1040" w:author="251 (USA)" w:date="2023-05-29T18:25:00Z">
              <w:r w:rsidRPr="0055014C">
                <w:t>1061.7</w:t>
              </w:r>
            </w:ins>
          </w:p>
        </w:tc>
      </w:tr>
      <w:tr w:rsidR="00F17E0A" w:rsidRPr="0055014C" w14:paraId="72D6D05E" w14:textId="77777777" w:rsidTr="00C76E33">
        <w:trPr>
          <w:ins w:id="1041"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CA1B678" w14:textId="77777777" w:rsidR="00F17E0A" w:rsidRPr="0055014C" w:rsidRDefault="00F17E0A" w:rsidP="00C76E33">
            <w:pPr>
              <w:pStyle w:val="Tabletext"/>
              <w:rPr>
                <w:ins w:id="1042" w:author="251 (USA)" w:date="2023-05-29T18:25:00Z"/>
              </w:rPr>
            </w:pPr>
            <w:ins w:id="1043" w:author="251 (USA)" w:date="2023-05-29T18:25:00Z">
              <w:r w:rsidRPr="0055014C">
                <w:t>Antenna diameter (m)</w:t>
              </w:r>
            </w:ins>
          </w:p>
        </w:tc>
        <w:tc>
          <w:tcPr>
            <w:tcW w:w="1237" w:type="dxa"/>
            <w:tcBorders>
              <w:top w:val="nil"/>
              <w:left w:val="nil"/>
              <w:bottom w:val="single" w:sz="4" w:space="0" w:color="7F7F7F"/>
              <w:right w:val="single" w:sz="4" w:space="0" w:color="7F7F7F"/>
            </w:tcBorders>
            <w:shd w:val="clear" w:color="auto" w:fill="auto"/>
            <w:noWrap/>
            <w:vAlign w:val="center"/>
            <w:hideMark/>
          </w:tcPr>
          <w:p w14:paraId="72E203C4" w14:textId="77777777" w:rsidR="00F17E0A" w:rsidRPr="0055014C" w:rsidRDefault="00F17E0A" w:rsidP="00C76E33">
            <w:pPr>
              <w:pStyle w:val="Tabletext"/>
              <w:jc w:val="center"/>
              <w:rPr>
                <w:ins w:id="1044" w:author="251 (USA)" w:date="2023-05-29T18:25:00Z"/>
              </w:rPr>
            </w:pPr>
            <w:ins w:id="1045" w:author="251 (USA)" w:date="2023-05-29T18:25:00Z">
              <w:r w:rsidRPr="0055014C">
                <w:t>1.09</w:t>
              </w:r>
            </w:ins>
          </w:p>
        </w:tc>
        <w:tc>
          <w:tcPr>
            <w:tcW w:w="1104" w:type="dxa"/>
            <w:tcBorders>
              <w:top w:val="nil"/>
              <w:left w:val="nil"/>
              <w:bottom w:val="single" w:sz="4" w:space="0" w:color="7F7F7F"/>
              <w:right w:val="single" w:sz="4" w:space="0" w:color="7F7F7F"/>
            </w:tcBorders>
            <w:shd w:val="clear" w:color="auto" w:fill="auto"/>
            <w:noWrap/>
            <w:vAlign w:val="center"/>
            <w:hideMark/>
          </w:tcPr>
          <w:p w14:paraId="63B75ECD" w14:textId="77777777" w:rsidR="00F17E0A" w:rsidRPr="0055014C" w:rsidRDefault="00F17E0A" w:rsidP="00C76E33">
            <w:pPr>
              <w:pStyle w:val="Tabletext"/>
              <w:jc w:val="center"/>
              <w:rPr>
                <w:ins w:id="1046" w:author="251 (USA)" w:date="2023-05-29T18:25:00Z"/>
              </w:rPr>
            </w:pPr>
            <w:ins w:id="1047" w:author="251 (USA)" w:date="2023-05-29T18:25:00Z">
              <w:r w:rsidRPr="0055014C">
                <w:t>1.10</w:t>
              </w:r>
            </w:ins>
          </w:p>
        </w:tc>
        <w:tc>
          <w:tcPr>
            <w:tcW w:w="1104" w:type="dxa"/>
            <w:tcBorders>
              <w:top w:val="nil"/>
              <w:left w:val="nil"/>
              <w:bottom w:val="single" w:sz="4" w:space="0" w:color="7F7F7F"/>
              <w:right w:val="single" w:sz="4" w:space="0" w:color="7F7F7F"/>
            </w:tcBorders>
            <w:shd w:val="clear" w:color="auto" w:fill="auto"/>
            <w:noWrap/>
            <w:vAlign w:val="center"/>
            <w:hideMark/>
          </w:tcPr>
          <w:p w14:paraId="0CBCCE32" w14:textId="77777777" w:rsidR="00F17E0A" w:rsidRPr="0055014C" w:rsidRDefault="00F17E0A" w:rsidP="00C76E33">
            <w:pPr>
              <w:pStyle w:val="Tabletext"/>
              <w:jc w:val="center"/>
              <w:rPr>
                <w:ins w:id="1048" w:author="251 (USA)" w:date="2023-05-29T18:25:00Z"/>
              </w:rPr>
            </w:pPr>
            <w:ins w:id="1049" w:author="251 (USA)" w:date="2023-05-29T18:25:00Z">
              <w:r w:rsidRPr="0055014C">
                <w:t>0.92</w:t>
              </w:r>
            </w:ins>
          </w:p>
        </w:tc>
        <w:tc>
          <w:tcPr>
            <w:tcW w:w="1231" w:type="dxa"/>
            <w:tcBorders>
              <w:top w:val="nil"/>
              <w:left w:val="nil"/>
              <w:bottom w:val="single" w:sz="4" w:space="0" w:color="7F7F7F"/>
              <w:right w:val="single" w:sz="4" w:space="0" w:color="7F7F7F"/>
            </w:tcBorders>
            <w:shd w:val="clear" w:color="auto" w:fill="auto"/>
            <w:noWrap/>
            <w:vAlign w:val="center"/>
            <w:hideMark/>
          </w:tcPr>
          <w:p w14:paraId="423F00F9" w14:textId="77777777" w:rsidR="00F17E0A" w:rsidRPr="0055014C" w:rsidRDefault="00F17E0A" w:rsidP="00C76E33">
            <w:pPr>
              <w:pStyle w:val="Tabletext"/>
              <w:jc w:val="center"/>
              <w:rPr>
                <w:ins w:id="1050" w:author="251 (USA)" w:date="2023-05-29T18:25:00Z"/>
              </w:rPr>
            </w:pPr>
            <w:ins w:id="1051" w:author="251 (USA)" w:date="2023-05-29T18:25:00Z">
              <w:r w:rsidRPr="0055014C">
                <w:t>0.92</w:t>
              </w:r>
            </w:ins>
          </w:p>
        </w:tc>
        <w:tc>
          <w:tcPr>
            <w:tcW w:w="1104" w:type="dxa"/>
            <w:tcBorders>
              <w:top w:val="nil"/>
              <w:left w:val="nil"/>
              <w:bottom w:val="single" w:sz="4" w:space="0" w:color="7F7F7F"/>
              <w:right w:val="single" w:sz="4" w:space="0" w:color="7F7F7F"/>
            </w:tcBorders>
            <w:shd w:val="clear" w:color="auto" w:fill="auto"/>
            <w:noWrap/>
            <w:vAlign w:val="center"/>
            <w:hideMark/>
          </w:tcPr>
          <w:p w14:paraId="06151BC4" w14:textId="77777777" w:rsidR="00F17E0A" w:rsidRPr="0055014C" w:rsidRDefault="00F17E0A" w:rsidP="00C76E33">
            <w:pPr>
              <w:pStyle w:val="Tabletext"/>
              <w:jc w:val="center"/>
              <w:rPr>
                <w:ins w:id="1052" w:author="251 (USA)" w:date="2023-05-29T18:25:00Z"/>
              </w:rPr>
            </w:pPr>
            <w:ins w:id="1053" w:author="251 (USA)" w:date="2023-05-29T18:25:00Z">
              <w:r w:rsidRPr="0055014C">
                <w:t>1.37</w:t>
              </w:r>
            </w:ins>
          </w:p>
        </w:tc>
      </w:tr>
      <w:tr w:rsidR="00F17E0A" w:rsidRPr="0055014C" w14:paraId="57769C59" w14:textId="77777777" w:rsidTr="00C76E33">
        <w:trPr>
          <w:ins w:id="1054"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36049FC2" w14:textId="77777777" w:rsidR="00F17E0A" w:rsidRPr="0055014C" w:rsidRDefault="00F17E0A" w:rsidP="00C76E33">
            <w:pPr>
              <w:pStyle w:val="Tabletext"/>
              <w:rPr>
                <w:ins w:id="1055" w:author="251 (USA)" w:date="2023-05-29T18:25:00Z"/>
              </w:rPr>
            </w:pPr>
            <w:ins w:id="1056" w:author="251 (USA)" w:date="2023-05-29T18:25:00Z">
              <w:r w:rsidRPr="0055014C">
                <w:t>-3</w:t>
              </w:r>
            </w:ins>
            <w:ins w:id="1057" w:author="ITU_R" w:date="2023-06-01T20:56:00Z">
              <w:r w:rsidRPr="0055014C">
                <w:t>-</w:t>
              </w:r>
            </w:ins>
            <w:ins w:id="1058" w:author="251 (USA)" w:date="2023-05-29T18:25:00Z">
              <w:r w:rsidRPr="0055014C">
                <w:t>dB beamwidth (horizontal) (°)</w:t>
              </w:r>
            </w:ins>
          </w:p>
        </w:tc>
        <w:tc>
          <w:tcPr>
            <w:tcW w:w="1237" w:type="dxa"/>
            <w:tcBorders>
              <w:top w:val="nil"/>
              <w:left w:val="nil"/>
              <w:bottom w:val="single" w:sz="4" w:space="0" w:color="7F7F7F"/>
              <w:right w:val="single" w:sz="4" w:space="0" w:color="7F7F7F"/>
            </w:tcBorders>
            <w:shd w:val="clear" w:color="auto" w:fill="auto"/>
            <w:noWrap/>
            <w:vAlign w:val="center"/>
            <w:hideMark/>
          </w:tcPr>
          <w:p w14:paraId="6A71A7D2" w14:textId="77777777" w:rsidR="00F17E0A" w:rsidRPr="0055014C" w:rsidRDefault="00F17E0A" w:rsidP="00C76E33">
            <w:pPr>
              <w:pStyle w:val="Tabletext"/>
              <w:jc w:val="center"/>
              <w:rPr>
                <w:ins w:id="1059" w:author="251 (USA)" w:date="2023-05-29T18:25:00Z"/>
              </w:rPr>
            </w:pPr>
            <w:ins w:id="1060" w:author="251 (USA)" w:date="2023-05-29T18:25:00Z">
              <w:r w:rsidRPr="0055014C">
                <w:t>0.80</w:t>
              </w:r>
            </w:ins>
          </w:p>
        </w:tc>
        <w:tc>
          <w:tcPr>
            <w:tcW w:w="1104" w:type="dxa"/>
            <w:tcBorders>
              <w:top w:val="nil"/>
              <w:left w:val="nil"/>
              <w:bottom w:val="single" w:sz="4" w:space="0" w:color="7F7F7F"/>
              <w:right w:val="single" w:sz="4" w:space="0" w:color="7F7F7F"/>
            </w:tcBorders>
            <w:shd w:val="clear" w:color="auto" w:fill="auto"/>
            <w:noWrap/>
            <w:vAlign w:val="center"/>
            <w:hideMark/>
          </w:tcPr>
          <w:p w14:paraId="25401508" w14:textId="77777777" w:rsidR="00F17E0A" w:rsidRPr="0055014C" w:rsidRDefault="00F17E0A" w:rsidP="00C76E33">
            <w:pPr>
              <w:pStyle w:val="Tabletext"/>
              <w:jc w:val="center"/>
              <w:rPr>
                <w:ins w:id="1061" w:author="251 (USA)" w:date="2023-05-29T18:25:00Z"/>
              </w:rPr>
            </w:pPr>
            <w:ins w:id="1062" w:author="251 (USA)" w:date="2023-05-29T18:25:00Z">
              <w:r w:rsidRPr="0055014C">
                <w:t>0.85</w:t>
              </w:r>
            </w:ins>
          </w:p>
        </w:tc>
        <w:tc>
          <w:tcPr>
            <w:tcW w:w="1104" w:type="dxa"/>
            <w:tcBorders>
              <w:top w:val="nil"/>
              <w:left w:val="nil"/>
              <w:bottom w:val="single" w:sz="4" w:space="0" w:color="7F7F7F"/>
              <w:right w:val="single" w:sz="4" w:space="0" w:color="7F7F7F"/>
            </w:tcBorders>
            <w:shd w:val="clear" w:color="auto" w:fill="auto"/>
            <w:noWrap/>
            <w:vAlign w:val="center"/>
            <w:hideMark/>
          </w:tcPr>
          <w:p w14:paraId="2673A368" w14:textId="77777777" w:rsidR="00F17E0A" w:rsidRPr="0055014C" w:rsidRDefault="00F17E0A" w:rsidP="00C76E33">
            <w:pPr>
              <w:pStyle w:val="Tabletext"/>
              <w:jc w:val="center"/>
              <w:rPr>
                <w:ins w:id="1063" w:author="251 (USA)" w:date="2023-05-29T18:25:00Z"/>
              </w:rPr>
            </w:pPr>
            <w:ins w:id="1064" w:author="251 (USA)" w:date="2023-05-29T18:25:00Z">
              <w:r w:rsidRPr="0055014C">
                <w:t>1.12</w:t>
              </w:r>
            </w:ins>
          </w:p>
        </w:tc>
        <w:tc>
          <w:tcPr>
            <w:tcW w:w="1231" w:type="dxa"/>
            <w:tcBorders>
              <w:top w:val="nil"/>
              <w:left w:val="nil"/>
              <w:bottom w:val="single" w:sz="4" w:space="0" w:color="7F7F7F"/>
              <w:right w:val="single" w:sz="4" w:space="0" w:color="7F7F7F"/>
            </w:tcBorders>
            <w:shd w:val="clear" w:color="auto" w:fill="auto"/>
            <w:noWrap/>
            <w:vAlign w:val="center"/>
            <w:hideMark/>
          </w:tcPr>
          <w:p w14:paraId="3D509BE8" w14:textId="77777777" w:rsidR="00F17E0A" w:rsidRPr="0055014C" w:rsidRDefault="00F17E0A" w:rsidP="00C76E33">
            <w:pPr>
              <w:pStyle w:val="Tabletext"/>
              <w:jc w:val="center"/>
              <w:rPr>
                <w:ins w:id="1065" w:author="251 (USA)" w:date="2023-05-29T18:25:00Z"/>
              </w:rPr>
            </w:pPr>
            <w:ins w:id="1066" w:author="251 (USA)" w:date="2023-05-29T18:25:00Z">
              <w:r w:rsidRPr="0055014C">
                <w:t>1.12</w:t>
              </w:r>
            </w:ins>
          </w:p>
        </w:tc>
        <w:tc>
          <w:tcPr>
            <w:tcW w:w="1104" w:type="dxa"/>
            <w:tcBorders>
              <w:top w:val="nil"/>
              <w:left w:val="nil"/>
              <w:bottom w:val="single" w:sz="4" w:space="0" w:color="7F7F7F"/>
              <w:right w:val="single" w:sz="4" w:space="0" w:color="7F7F7F"/>
            </w:tcBorders>
            <w:shd w:val="clear" w:color="auto" w:fill="auto"/>
            <w:noWrap/>
            <w:vAlign w:val="center"/>
            <w:hideMark/>
          </w:tcPr>
          <w:p w14:paraId="5879E5ED" w14:textId="77777777" w:rsidR="00F17E0A" w:rsidRPr="0055014C" w:rsidRDefault="00F17E0A" w:rsidP="00C76E33">
            <w:pPr>
              <w:pStyle w:val="Tabletext"/>
              <w:jc w:val="center"/>
              <w:rPr>
                <w:ins w:id="1067" w:author="251 (USA)" w:date="2023-05-29T18:25:00Z"/>
              </w:rPr>
            </w:pPr>
            <w:ins w:id="1068" w:author="251 (USA)" w:date="2023-05-29T18:25:00Z">
              <w:r w:rsidRPr="0055014C">
                <w:t>0.65</w:t>
              </w:r>
            </w:ins>
          </w:p>
        </w:tc>
      </w:tr>
      <w:tr w:rsidR="00F17E0A" w:rsidRPr="0055014C" w14:paraId="04083089" w14:textId="77777777" w:rsidTr="00C76E33">
        <w:trPr>
          <w:ins w:id="1069"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7C58E7B5" w14:textId="77777777" w:rsidR="00F17E0A" w:rsidRPr="0055014C" w:rsidRDefault="00F17E0A" w:rsidP="00C76E33">
            <w:pPr>
              <w:pStyle w:val="Tabletext"/>
              <w:rPr>
                <w:ins w:id="1070" w:author="251 (USA)" w:date="2023-05-29T18:25:00Z"/>
              </w:rPr>
            </w:pPr>
            <w:ins w:id="1071" w:author="251 (USA)" w:date="2023-05-29T18:25:00Z">
              <w:r w:rsidRPr="0055014C">
                <w:t>-3</w:t>
              </w:r>
            </w:ins>
            <w:ins w:id="1072" w:author="ITU_R" w:date="2023-06-01T20:56:00Z">
              <w:r w:rsidRPr="0055014C">
                <w:t>-</w:t>
              </w:r>
            </w:ins>
            <w:ins w:id="1073" w:author="251 (USA)" w:date="2023-05-29T18:25:00Z">
              <w:r w:rsidRPr="0055014C">
                <w:t>dB beamwidth (vertical) (°)</w:t>
              </w:r>
            </w:ins>
          </w:p>
        </w:tc>
        <w:tc>
          <w:tcPr>
            <w:tcW w:w="1237" w:type="dxa"/>
            <w:tcBorders>
              <w:top w:val="nil"/>
              <w:left w:val="nil"/>
              <w:bottom w:val="single" w:sz="4" w:space="0" w:color="7F7F7F"/>
              <w:right w:val="single" w:sz="4" w:space="0" w:color="7F7F7F"/>
            </w:tcBorders>
            <w:shd w:val="clear" w:color="auto" w:fill="auto"/>
            <w:noWrap/>
            <w:vAlign w:val="center"/>
            <w:hideMark/>
          </w:tcPr>
          <w:p w14:paraId="79BE01BD" w14:textId="77777777" w:rsidR="00F17E0A" w:rsidRPr="0055014C" w:rsidRDefault="00F17E0A" w:rsidP="00C76E33">
            <w:pPr>
              <w:pStyle w:val="Tabletext"/>
              <w:jc w:val="center"/>
              <w:rPr>
                <w:ins w:id="1074" w:author="251 (USA)" w:date="2023-05-29T18:25:00Z"/>
              </w:rPr>
            </w:pPr>
            <w:ins w:id="1075" w:author="251 (USA)" w:date="2023-05-29T18:25:00Z">
              <w:r w:rsidRPr="0055014C">
                <w:t>0.80</w:t>
              </w:r>
            </w:ins>
          </w:p>
        </w:tc>
        <w:tc>
          <w:tcPr>
            <w:tcW w:w="1104" w:type="dxa"/>
            <w:tcBorders>
              <w:top w:val="nil"/>
              <w:left w:val="nil"/>
              <w:bottom w:val="single" w:sz="4" w:space="0" w:color="7F7F7F"/>
              <w:right w:val="single" w:sz="4" w:space="0" w:color="7F7F7F"/>
            </w:tcBorders>
            <w:shd w:val="clear" w:color="auto" w:fill="auto"/>
            <w:noWrap/>
            <w:vAlign w:val="center"/>
            <w:hideMark/>
          </w:tcPr>
          <w:p w14:paraId="09559A96" w14:textId="77777777" w:rsidR="00F17E0A" w:rsidRPr="0055014C" w:rsidRDefault="00F17E0A" w:rsidP="00C76E33">
            <w:pPr>
              <w:pStyle w:val="Tabletext"/>
              <w:jc w:val="center"/>
              <w:rPr>
                <w:ins w:id="1076" w:author="251 (USA)" w:date="2023-05-29T18:25:00Z"/>
              </w:rPr>
            </w:pPr>
            <w:ins w:id="1077" w:author="251 (USA)" w:date="2023-05-29T18:25:00Z">
              <w:r w:rsidRPr="0055014C">
                <w:t>0.85</w:t>
              </w:r>
            </w:ins>
          </w:p>
        </w:tc>
        <w:tc>
          <w:tcPr>
            <w:tcW w:w="1104" w:type="dxa"/>
            <w:tcBorders>
              <w:top w:val="nil"/>
              <w:left w:val="nil"/>
              <w:bottom w:val="single" w:sz="4" w:space="0" w:color="7F7F7F"/>
              <w:right w:val="single" w:sz="4" w:space="0" w:color="7F7F7F"/>
            </w:tcBorders>
            <w:shd w:val="clear" w:color="auto" w:fill="auto"/>
            <w:noWrap/>
            <w:vAlign w:val="center"/>
            <w:hideMark/>
          </w:tcPr>
          <w:p w14:paraId="341827C3" w14:textId="77777777" w:rsidR="00F17E0A" w:rsidRPr="0055014C" w:rsidRDefault="00F17E0A" w:rsidP="00C76E33">
            <w:pPr>
              <w:pStyle w:val="Tabletext"/>
              <w:jc w:val="center"/>
              <w:rPr>
                <w:ins w:id="1078" w:author="251 (USA)" w:date="2023-05-29T18:25:00Z"/>
              </w:rPr>
            </w:pPr>
            <w:ins w:id="1079" w:author="251 (USA)" w:date="2023-05-29T18:25:00Z">
              <w:r w:rsidRPr="0055014C">
                <w:t>1.12</w:t>
              </w:r>
            </w:ins>
          </w:p>
        </w:tc>
        <w:tc>
          <w:tcPr>
            <w:tcW w:w="1231" w:type="dxa"/>
            <w:tcBorders>
              <w:top w:val="nil"/>
              <w:left w:val="nil"/>
              <w:bottom w:val="single" w:sz="4" w:space="0" w:color="7F7F7F"/>
              <w:right w:val="single" w:sz="4" w:space="0" w:color="7F7F7F"/>
            </w:tcBorders>
            <w:shd w:val="clear" w:color="auto" w:fill="auto"/>
            <w:noWrap/>
            <w:vAlign w:val="center"/>
            <w:hideMark/>
          </w:tcPr>
          <w:p w14:paraId="1DBA3151" w14:textId="77777777" w:rsidR="00F17E0A" w:rsidRPr="0055014C" w:rsidRDefault="00F17E0A" w:rsidP="00C76E33">
            <w:pPr>
              <w:pStyle w:val="Tabletext"/>
              <w:jc w:val="center"/>
              <w:rPr>
                <w:ins w:id="1080" w:author="251 (USA)" w:date="2023-05-29T18:25:00Z"/>
              </w:rPr>
            </w:pPr>
            <w:ins w:id="1081" w:author="251 (USA)" w:date="2023-05-29T18:25:00Z">
              <w:r w:rsidRPr="0055014C">
                <w:t>1.12</w:t>
              </w:r>
            </w:ins>
          </w:p>
        </w:tc>
        <w:tc>
          <w:tcPr>
            <w:tcW w:w="1104" w:type="dxa"/>
            <w:tcBorders>
              <w:top w:val="nil"/>
              <w:left w:val="nil"/>
              <w:bottom w:val="single" w:sz="4" w:space="0" w:color="7F7F7F"/>
              <w:right w:val="single" w:sz="4" w:space="0" w:color="7F7F7F"/>
            </w:tcBorders>
            <w:shd w:val="clear" w:color="auto" w:fill="auto"/>
            <w:noWrap/>
            <w:vAlign w:val="center"/>
            <w:hideMark/>
          </w:tcPr>
          <w:p w14:paraId="0B02C33A" w14:textId="77777777" w:rsidR="00F17E0A" w:rsidRPr="0055014C" w:rsidRDefault="00F17E0A" w:rsidP="00C76E33">
            <w:pPr>
              <w:pStyle w:val="Tabletext"/>
              <w:jc w:val="center"/>
              <w:rPr>
                <w:ins w:id="1082" w:author="251 (USA)" w:date="2023-05-29T18:25:00Z"/>
              </w:rPr>
            </w:pPr>
            <w:ins w:id="1083" w:author="251 (USA)" w:date="2023-05-29T18:25:00Z">
              <w:r w:rsidRPr="0055014C">
                <w:t>0.65</w:t>
              </w:r>
            </w:ins>
          </w:p>
        </w:tc>
      </w:tr>
      <w:tr w:rsidR="00F17E0A" w:rsidRPr="0055014C" w14:paraId="54494865" w14:textId="77777777" w:rsidTr="00C76E33">
        <w:trPr>
          <w:ins w:id="1084"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493AAE8B" w14:textId="77777777" w:rsidR="00F17E0A" w:rsidRPr="0055014C" w:rsidRDefault="00F17E0A" w:rsidP="00C76E33">
            <w:pPr>
              <w:pStyle w:val="Tabletext"/>
              <w:rPr>
                <w:ins w:id="1085" w:author="251 (USA)" w:date="2023-05-29T18:25:00Z"/>
              </w:rPr>
            </w:pPr>
            <w:ins w:id="1086" w:author="251 (USA)" w:date="2023-05-29T18:25:00Z">
              <w:r w:rsidRPr="0055014C">
                <w:t>IFOV Area (km²)</w:t>
              </w:r>
            </w:ins>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6B46DBDE" w14:textId="77777777" w:rsidR="00F17E0A" w:rsidRPr="0055014C" w:rsidRDefault="00F17E0A" w:rsidP="00C76E33">
            <w:pPr>
              <w:pStyle w:val="Tabletext"/>
              <w:jc w:val="center"/>
              <w:rPr>
                <w:ins w:id="1087" w:author="251 (USA)" w:date="2023-05-29T18:25:00Z"/>
              </w:rPr>
            </w:pPr>
            <w:ins w:id="1088" w:author="251 (USA)" w:date="2023-05-29T18:25:00Z">
              <w:r w:rsidRPr="0055014C">
                <w:t>106</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186DB788" w14:textId="77777777" w:rsidR="00F17E0A" w:rsidRPr="0055014C" w:rsidRDefault="00F17E0A" w:rsidP="00C76E33">
            <w:pPr>
              <w:pStyle w:val="Tabletext"/>
              <w:jc w:val="center"/>
              <w:rPr>
                <w:ins w:id="1089" w:author="251 (USA)" w:date="2023-05-29T18:25:00Z"/>
              </w:rPr>
            </w:pPr>
            <w:ins w:id="1090" w:author="251 (USA)" w:date="2023-05-29T18:25:00Z">
              <w:r w:rsidRPr="0055014C">
                <w:t>122</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442694D4" w14:textId="77777777" w:rsidR="00F17E0A" w:rsidRPr="0055014C" w:rsidRDefault="00F17E0A" w:rsidP="00C76E33">
            <w:pPr>
              <w:pStyle w:val="Tabletext"/>
              <w:jc w:val="center"/>
              <w:rPr>
                <w:ins w:id="1091" w:author="251 (USA)" w:date="2023-05-29T18:25:00Z"/>
              </w:rPr>
            </w:pPr>
            <w:ins w:id="1092" w:author="251 (USA)" w:date="2023-05-29T18:25:00Z">
              <w:r w:rsidRPr="0055014C">
                <w:t>933</w:t>
              </w:r>
            </w:ins>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17285A3E" w14:textId="77777777" w:rsidR="00F17E0A" w:rsidRPr="0055014C" w:rsidRDefault="00F17E0A" w:rsidP="00C76E33">
            <w:pPr>
              <w:pStyle w:val="Tabletext"/>
              <w:jc w:val="center"/>
              <w:rPr>
                <w:ins w:id="1093" w:author="251 (USA)" w:date="2023-05-29T18:25:00Z"/>
              </w:rPr>
            </w:pPr>
            <w:ins w:id="1094" w:author="251 (USA)" w:date="2023-05-29T18:25:00Z">
              <w:r w:rsidRPr="0055014C">
                <w:t>216</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021AAC1B" w14:textId="77777777" w:rsidR="00F17E0A" w:rsidRPr="0055014C" w:rsidRDefault="00F17E0A" w:rsidP="00C76E33">
            <w:pPr>
              <w:pStyle w:val="Tabletext"/>
              <w:jc w:val="center"/>
              <w:rPr>
                <w:ins w:id="1095" w:author="251 (USA)" w:date="2023-05-29T18:25:00Z"/>
              </w:rPr>
            </w:pPr>
            <w:ins w:id="1096" w:author="251 (USA)" w:date="2023-05-29T18:25:00Z">
              <w:r w:rsidRPr="0055014C">
                <w:t>264</w:t>
              </w:r>
            </w:ins>
          </w:p>
        </w:tc>
      </w:tr>
    </w:tbl>
    <w:p w14:paraId="1A6B3A90" w14:textId="77777777" w:rsidR="00F17E0A" w:rsidRPr="0055014C" w:rsidRDefault="00F17E0A" w:rsidP="00F17E0A">
      <w:pPr>
        <w:pStyle w:val="Tablefin"/>
        <w:rPr>
          <w:ins w:id="1097" w:author="ITU_R" w:date="2023-06-01T20:56:00Z"/>
        </w:rPr>
      </w:pPr>
      <w:bookmarkStart w:id="1098" w:name="_Toc123716811"/>
    </w:p>
    <w:p w14:paraId="1EB27810" w14:textId="77777777" w:rsidR="00F17E0A" w:rsidRPr="0055014C" w:rsidRDefault="00F17E0A" w:rsidP="00F17E0A">
      <w:pPr>
        <w:pStyle w:val="Heading3"/>
        <w:rPr>
          <w:ins w:id="1099" w:author="251 (USA)" w:date="2023-05-29T18:25:00Z"/>
        </w:rPr>
      </w:pPr>
      <w:ins w:id="1100" w:author="251 (USA)" w:date="2023-05-29T18:25:00Z">
        <w:r w:rsidRPr="0055014C">
          <w:t>3.6.1</w:t>
        </w:r>
      </w:ins>
      <w:ins w:id="1101" w:author="USA" w:date="2024-05-09T11:33:00Z">
        <w:r w:rsidRPr="0055014C">
          <w:t>2</w:t>
        </w:r>
      </w:ins>
      <w:ins w:id="1102" w:author="251 (USA)" w:date="2023-05-29T18:25:00Z">
        <w:del w:id="1103" w:author="USA" w:date="2024-05-09T11:33:00Z">
          <w:r w:rsidRPr="0055014C" w:rsidDel="006C0840">
            <w:delText>1</w:delText>
          </w:r>
        </w:del>
        <w:r w:rsidRPr="0055014C">
          <w:tab/>
          <w:t>EESS Protection Criteria</w:t>
        </w:r>
        <w:bookmarkEnd w:id="1098"/>
      </w:ins>
    </w:p>
    <w:p w14:paraId="3FB4B7CF" w14:textId="77777777" w:rsidR="00F17E0A" w:rsidRPr="0055014C" w:rsidRDefault="00F17E0A" w:rsidP="00F17E0A">
      <w:pPr>
        <w:rPr>
          <w:ins w:id="1104" w:author="251 (USA)" w:date="2023-05-29T18:25:00Z"/>
        </w:rPr>
      </w:pPr>
      <w:ins w:id="1105" w:author="251 (USA)" w:date="2023-05-29T18:25:00Z">
        <w:r w:rsidRPr="0055014C">
          <w:t>The EESS (passive) protection criteria are stated in Recommendation ITU-R RS.2017 (2012) “Performance and interference criteria for satellite passive remote sensing”</w:t>
        </w:r>
      </w:ins>
    </w:p>
    <w:p w14:paraId="12FC4A4E" w14:textId="77777777" w:rsidR="00F17E0A" w:rsidRPr="0055014C" w:rsidRDefault="00F17E0A" w:rsidP="00F17E0A">
      <w:pPr>
        <w:rPr>
          <w:ins w:id="1106" w:author="Geraldo Neto" w:date="2023-06-01T18:38:00Z"/>
        </w:rPr>
      </w:pPr>
      <w:ins w:id="1107" w:author="251 (USA)" w:date="2023-05-29T18:25:00Z">
        <w:r w:rsidRPr="0055014C">
          <w:t xml:space="preserve">In </w:t>
        </w:r>
        <w:r w:rsidRPr="0055014C">
          <w:rPr>
            <w:i/>
            <w:iCs/>
          </w:rPr>
          <w:t>recommends</w:t>
        </w:r>
        <w:r w:rsidRPr="0055014C">
          <w:t xml:space="preserve"> 5, the protection criteria should not be exceeded for more than a percentage of sensor viewing area. In the 24 GHz case, that percentage is 0.01%. The measurement area is a square on the Earth of 2 000 000 km</w:t>
        </w:r>
        <w:r w:rsidRPr="0055014C">
          <w:rPr>
            <w:vertAlign w:val="superscript"/>
          </w:rPr>
          <w:t>2</w:t>
        </w:r>
        <w:r w:rsidRPr="0055014C">
          <w:t xml:space="preserve"> unless otherwise justified. Therefore, the interference criteria of –166 dB(W/200 MHz) may not be exceeded in any 200 km</w:t>
        </w:r>
        <w:r w:rsidRPr="0055014C">
          <w:rPr>
            <w:vertAlign w:val="superscript"/>
          </w:rPr>
          <w:t>2</w:t>
        </w:r>
        <w:r w:rsidRPr="0055014C">
          <w:t xml:space="preserve"> area.</w:t>
        </w:r>
      </w:ins>
    </w:p>
    <w:p w14:paraId="73BB5E76" w14:textId="77777777" w:rsidR="00F17E0A" w:rsidRPr="0055014C" w:rsidRDefault="00F17E0A" w:rsidP="00F17E0A">
      <w:pPr>
        <w:pStyle w:val="EditorsNote"/>
        <w:rPr>
          <w:ins w:id="1108" w:author="USA" w:date="2024-05-09T11:34:00Z"/>
          <w:i w:val="0"/>
          <w:iCs w:val="0"/>
        </w:rPr>
      </w:pPr>
      <w:r w:rsidRPr="0055014C">
        <w:rPr>
          <w:i w:val="0"/>
          <w:iCs w:val="0"/>
          <w:highlight w:val="yellow"/>
        </w:rPr>
        <w:t>[</w:t>
      </w:r>
      <w:r w:rsidRPr="0055014C">
        <w:rPr>
          <w:highlight w:val="yellow"/>
        </w:rPr>
        <w:t>Editor’s note: Views were expressed that the protection criteria in RS.2017 is given for all interference sources and cannot hence be used as such for a single application. It is also reminded that the corresponding EESS (passive) band 23.6-24 GHz was at stake during WRC-19 and has already seen most if not all of the interference allowance captured by another applications. The specification of the relevant EESS (passive) protection criteria applicable in this study will require additional consideration, in particular with WP7C.</w:t>
      </w:r>
      <w:r w:rsidRPr="0055014C">
        <w:rPr>
          <w:i w:val="0"/>
          <w:iCs w:val="0"/>
          <w:highlight w:val="yellow"/>
        </w:rPr>
        <w:t>]</w:t>
      </w:r>
    </w:p>
    <w:p w14:paraId="7623C3AF" w14:textId="77777777" w:rsidR="00F17E0A" w:rsidRPr="0055014C" w:rsidRDefault="00F17E0A" w:rsidP="00F17E0A">
      <w:pPr>
        <w:pStyle w:val="Heading3"/>
        <w:rPr>
          <w:ins w:id="1109" w:author="USA" w:date="2024-05-09T11:35:00Z"/>
          <w:i/>
          <w:iCs/>
        </w:rPr>
      </w:pPr>
      <w:ins w:id="1110" w:author="USA" w:date="2024-05-09T11:34:00Z">
        <w:r w:rsidRPr="0055014C">
          <w:t xml:space="preserve">3.6.13 </w:t>
        </w:r>
      </w:ins>
      <w:ins w:id="1111" w:author="USA" w:date="2024-05-09T13:13:00Z">
        <w:r w:rsidRPr="0055014C">
          <w:tab/>
        </w:r>
      </w:ins>
      <w:ins w:id="1112" w:author="USA" w:date="2024-05-09T11:35:00Z">
        <w:r w:rsidRPr="0055014C">
          <w:t>EESS(a)</w:t>
        </w:r>
      </w:ins>
    </w:p>
    <w:p w14:paraId="5517034A" w14:textId="77777777" w:rsidR="00F17E0A" w:rsidRDefault="00F17E0A" w:rsidP="00F17E0A">
      <w:pPr>
        <w:rPr>
          <w:ins w:id="1113" w:author="Mike Marcus" w:date="2025-03-12T13:45:00Z" w16du:dateUtc="2025-03-12T17:45:00Z"/>
          <w:b/>
          <w:bCs/>
        </w:rPr>
      </w:pPr>
      <w:ins w:id="1114" w:author="USA" w:date="2024-05-09T11:35:00Z">
        <w:r w:rsidRPr="0055014C">
          <w:rPr>
            <w:rPrChange w:id="1115" w:author="USA" w:date="2024-05-09T11:35:00Z">
              <w:rPr>
                <w:b/>
                <w:bCs/>
                <w:i/>
                <w:iCs/>
              </w:rPr>
            </w:rPrChange>
          </w:rPr>
          <w:t xml:space="preserve">The secondary allocation for EESS(a) at 24.05-24.25 GHz is subject to the terms of RR </w:t>
        </w:r>
        <w:r w:rsidRPr="0055014C">
          <w:rPr>
            <w:b/>
            <w:bCs/>
          </w:rPr>
          <w:t>5.150</w:t>
        </w:r>
      </w:ins>
      <w:ins w:id="1116" w:author="USA" w:date="2024-05-09T13:13:00Z">
        <w:r w:rsidRPr="0055014C">
          <w:t>,</w:t>
        </w:r>
      </w:ins>
      <w:ins w:id="1117" w:author="USA" w:date="2024-05-09T11:35:00Z">
        <w:r w:rsidRPr="0055014C">
          <w:rPr>
            <w:rPrChange w:id="1118" w:author="USA" w:date="2024-05-09T11:35:00Z">
              <w:rPr>
                <w:b/>
                <w:bCs/>
                <w:i/>
                <w:iCs/>
              </w:rPr>
            </w:rPrChange>
          </w:rPr>
          <w:t xml:space="preserve"> which states “Radiocommunication services operating within these bands must accept harmful interference which may be caused by these applications</w:t>
        </w:r>
        <w:r w:rsidRPr="0055014C">
          <w:rPr>
            <w:b/>
            <w:bCs/>
          </w:rPr>
          <w:t>.”</w:t>
        </w:r>
      </w:ins>
    </w:p>
    <w:p w14:paraId="04D9CF8F" w14:textId="77777777" w:rsidR="00661958" w:rsidRDefault="00661958" w:rsidP="00F17E0A">
      <w:pPr>
        <w:rPr>
          <w:ins w:id="1119" w:author="Mike Marcus" w:date="2025-03-12T13:45:00Z" w16du:dateUtc="2025-03-12T17:45:00Z"/>
          <w:b/>
          <w:bCs/>
        </w:rPr>
      </w:pPr>
    </w:p>
    <w:p w14:paraId="1A46938E" w14:textId="77777777" w:rsidR="00661958" w:rsidRPr="0055014C" w:rsidRDefault="00661958" w:rsidP="00661958">
      <w:pPr>
        <w:pStyle w:val="Heading2"/>
        <w:rPr>
          <w:ins w:id="1120" w:author="Mike Marcus" w:date="2025-03-12T13:47:00Z" w16du:dateUtc="2025-03-12T17:47:00Z"/>
          <w:b/>
          <w:bCs/>
        </w:rPr>
      </w:pPr>
      <w:ins w:id="1121" w:author="Mike Marcus" w:date="2025-03-12T13:45:00Z" w16du:dateUtc="2025-03-12T17:45:00Z">
        <w:r w:rsidRPr="0055014C">
          <w:t>3.6.</w:t>
        </w:r>
        <w:r>
          <w:t>7</w:t>
        </w:r>
        <w:r w:rsidRPr="0055014C">
          <w:tab/>
        </w:r>
      </w:ins>
      <w:ins w:id="1122" w:author="Mike Marcus" w:date="2025-03-12T13:47:00Z" w16du:dateUtc="2025-03-12T17:47:00Z">
        <w:r w:rsidRPr="0055014C">
          <w:t>Terrestrial Component of IMT (24.25-27.5 GHz)</w:t>
        </w:r>
      </w:ins>
    </w:p>
    <w:p w14:paraId="20977F70" w14:textId="43208BE3" w:rsidR="00661958" w:rsidRPr="0055014C" w:rsidRDefault="00661958" w:rsidP="00661958">
      <w:pPr>
        <w:rPr>
          <w:ins w:id="1123" w:author="Mike Marcus" w:date="2025-03-12T13:47:00Z" w16du:dateUtc="2025-03-12T17:47:00Z"/>
          <w:lang w:eastAsia="zh-CN"/>
        </w:rPr>
      </w:pPr>
      <w:ins w:id="1124" w:author="Mike Marcus" w:date="2025-03-12T13:48:00Z" w16du:dateUtc="2025-03-12T17:48:00Z">
        <w:r>
          <w:rPr>
            <w:lang w:eastAsia="zh-CN"/>
          </w:rPr>
          <w:t>IMT is allocated above the 24 GHz ISM band in 24.25-27.5 GHz.  A</w:t>
        </w:r>
      </w:ins>
      <w:ins w:id="1125" w:author="Mike Marcus" w:date="2025-03-12T13:49:00Z" w16du:dateUtc="2025-03-12T17:49:00Z">
        <w:r>
          <w:rPr>
            <w:lang w:eastAsia="zh-CN"/>
          </w:rPr>
          <w:t>nnex A2.4 analyzes the potential imp</w:t>
        </w:r>
      </w:ins>
      <w:ins w:id="1126" w:author="Mike Marcus" w:date="2025-03-12T13:50:00Z" w16du:dateUtc="2025-03-12T17:50:00Z">
        <w:r w:rsidR="00A1491D">
          <w:rPr>
            <w:lang w:eastAsia="zh-CN"/>
          </w:rPr>
          <w:t>a</w:t>
        </w:r>
      </w:ins>
      <w:ins w:id="1127" w:author="Mike Marcus" w:date="2025-03-12T13:49:00Z" w16du:dateUtc="2025-03-12T17:49:00Z">
        <w:r>
          <w:rPr>
            <w:lang w:eastAsia="zh-CN"/>
          </w:rPr>
          <w:t>ct of WPT Beam</w:t>
        </w:r>
      </w:ins>
      <w:ins w:id="1128" w:author="Mike Marcus" w:date="2025-03-12T13:50:00Z" w16du:dateUtc="2025-03-12T17:50:00Z">
        <w:r>
          <w:rPr>
            <w:lang w:eastAsia="zh-CN"/>
          </w:rPr>
          <w:t xml:space="preserve"> devices in 24.1-24</w:t>
        </w:r>
        <w:r w:rsidR="00A1491D">
          <w:rPr>
            <w:lang w:eastAsia="zh-CN"/>
          </w:rPr>
          <w:t>.</w:t>
        </w:r>
        <w:r>
          <w:rPr>
            <w:lang w:eastAsia="zh-CN"/>
          </w:rPr>
          <w:t>1 G</w:t>
        </w:r>
        <w:r w:rsidR="00A1491D">
          <w:rPr>
            <w:lang w:eastAsia="zh-CN"/>
          </w:rPr>
          <w:t>H</w:t>
        </w:r>
        <w:r>
          <w:rPr>
            <w:lang w:eastAsia="zh-CN"/>
          </w:rPr>
          <w:t xml:space="preserve">z on this </w:t>
        </w:r>
        <w:r w:rsidR="00A1491D">
          <w:rPr>
            <w:lang w:eastAsia="zh-CN"/>
          </w:rPr>
          <w:t xml:space="preserve">services using the blocking </w:t>
        </w:r>
        <w:r w:rsidR="00A1491D">
          <w:rPr>
            <w:lang w:eastAsia="zh-CN"/>
          </w:rPr>
          <w:lastRenderedPageBreak/>
          <w:t>criteria</w:t>
        </w:r>
      </w:ins>
      <w:ins w:id="1129" w:author="Mike Marcus" w:date="2025-03-12T13:51:00Z" w16du:dateUtc="2025-03-12T17:51:00Z">
        <w:r w:rsidR="00A1491D">
          <w:rPr>
            <w:lang w:eastAsia="zh-CN"/>
          </w:rPr>
          <w:t xml:space="preserve"> provided by WP5D.  It is shown that the blocking criteria </w:t>
        </w:r>
      </w:ins>
      <w:ins w:id="1130" w:author="Mike Marcus" w:date="2025-03-12T13:52:00Z" w16du:dateUtc="2025-03-12T17:52:00Z">
        <w:r w:rsidR="00A1491D">
          <w:rPr>
            <w:lang w:eastAsia="zh-CN"/>
          </w:rPr>
          <w:t>are</w:t>
        </w:r>
      </w:ins>
      <w:ins w:id="1131" w:author="Mike Marcus" w:date="2025-03-12T13:51:00Z" w16du:dateUtc="2025-03-12T17:51:00Z">
        <w:r w:rsidR="00A1491D">
          <w:rPr>
            <w:lang w:eastAsia="zh-CN"/>
          </w:rPr>
          <w:t xml:space="preserve"> e</w:t>
        </w:r>
      </w:ins>
      <w:ins w:id="1132" w:author="Mike Marcus" w:date="2025-03-12T13:52:00Z" w16du:dateUtc="2025-03-12T17:52:00Z">
        <w:r w:rsidR="00A1491D">
          <w:rPr>
            <w:lang w:eastAsia="zh-CN"/>
          </w:rPr>
          <w:t>x</w:t>
        </w:r>
      </w:ins>
      <w:ins w:id="1133" w:author="Mike Marcus" w:date="2025-03-12T13:51:00Z" w16du:dateUtc="2025-03-12T17:51:00Z">
        <w:r w:rsidR="00A1491D">
          <w:rPr>
            <w:lang w:eastAsia="zh-CN"/>
          </w:rPr>
          <w:t>ceeded</w:t>
        </w:r>
      </w:ins>
      <w:ins w:id="1134" w:author="Mike Marcus" w:date="2025-03-12T13:52:00Z" w16du:dateUtc="2025-03-12T17:52:00Z">
        <w:r w:rsidR="00A1491D">
          <w:rPr>
            <w:lang w:eastAsia="zh-CN"/>
          </w:rPr>
          <w:t xml:space="preserve"> only for WPT Beam device densities that are so large as to be physically impossible.</w:t>
        </w:r>
      </w:ins>
    </w:p>
    <w:p w14:paraId="77E11DA0" w14:textId="6F009EC9" w:rsidR="00661958" w:rsidRPr="0055014C" w:rsidRDefault="00661958" w:rsidP="00661958">
      <w:pPr>
        <w:pStyle w:val="Heading3"/>
        <w:rPr>
          <w:ins w:id="1135" w:author="Mike Marcus" w:date="2025-03-12T13:47:00Z" w16du:dateUtc="2025-03-12T17:47:00Z"/>
        </w:rPr>
      </w:pPr>
    </w:p>
    <w:p w14:paraId="0342185A" w14:textId="123A75C5" w:rsidR="00661958" w:rsidRPr="0055014C" w:rsidRDefault="00661958">
      <w:pPr>
        <w:pStyle w:val="Heading3"/>
        <w:rPr>
          <w:ins w:id="1136" w:author="USA" w:date="2024-05-09T11:35:00Z"/>
          <w:b/>
          <w:bCs/>
        </w:rPr>
        <w:pPrChange w:id="1137" w:author="Mike Marcus" w:date="2025-03-12T13:45:00Z" w16du:dateUtc="2025-03-12T17:45:00Z">
          <w:pPr/>
        </w:pPrChange>
      </w:pPr>
    </w:p>
    <w:p w14:paraId="6EE60B51" w14:textId="3BC5B215" w:rsidR="00F17E0A" w:rsidRPr="0055014C" w:rsidRDefault="00F17E0A" w:rsidP="00F17E0A">
      <w:pPr>
        <w:pStyle w:val="Heading3"/>
        <w:rPr>
          <w:ins w:id="1138" w:author="251 (USA)" w:date="2023-05-29T18:25:00Z"/>
        </w:rPr>
      </w:pPr>
      <w:bookmarkStart w:id="1139" w:name="_Toc123716812"/>
      <w:ins w:id="1140" w:author="251 (USA)" w:date="2023-05-29T18:25:00Z">
        <w:r w:rsidRPr="0055014C">
          <w:t>3.6.1</w:t>
        </w:r>
      </w:ins>
      <w:ins w:id="1141" w:author="USA" w:date="2024-05-09T11:35:00Z">
        <w:r w:rsidRPr="0055014C">
          <w:t>4</w:t>
        </w:r>
      </w:ins>
      <w:ins w:id="1142" w:author="251 (USA)" w:date="2023-05-29T18:25:00Z">
        <w:del w:id="1143" w:author="USA" w:date="2024-05-09T11:34:00Z">
          <w:r w:rsidRPr="0055014C" w:rsidDel="006C0840">
            <w:delText>2</w:delText>
          </w:r>
        </w:del>
        <w:r w:rsidRPr="0055014C">
          <w:tab/>
        </w:r>
      </w:ins>
      <w:bookmarkEnd w:id="1139"/>
      <w:ins w:id="1144" w:author="Mike Marcus" w:date="2025-03-12T13:53:00Z" w16du:dateUtc="2025-03-12T17:53:00Z">
        <w:r w:rsidR="00A1491D">
          <w:t xml:space="preserve"> </w:t>
        </w:r>
      </w:ins>
      <w:ins w:id="1145" w:author="251 (USA)" w:date="2023-05-29T18:25:00Z">
        <w:r w:rsidRPr="0055014C">
          <w:t>Summary</w:t>
        </w:r>
      </w:ins>
    </w:p>
    <w:p w14:paraId="0A4D0FAD" w14:textId="77777777" w:rsidR="00F17E0A" w:rsidRPr="0055014C" w:rsidRDefault="00F17E0A" w:rsidP="00F17E0A">
      <w:pPr>
        <w:pStyle w:val="EditorsNote"/>
      </w:pPr>
      <w:r w:rsidRPr="0055014C">
        <w:rPr>
          <w:highlight w:val="yellow"/>
        </w:rPr>
        <w:t>[Editor’s note: The text below has not been discussed and agreed in WP 1A.]</w:t>
      </w:r>
    </w:p>
    <w:p w14:paraId="495F0CE1" w14:textId="77777777" w:rsidR="00F17E0A" w:rsidRPr="0055014C" w:rsidRDefault="00F17E0A" w:rsidP="00F17E0A">
      <w:pPr>
        <w:pStyle w:val="EditorsNote"/>
      </w:pPr>
      <w:r w:rsidRPr="0055014C">
        <w:rPr>
          <w:highlight w:val="yellow"/>
        </w:rPr>
        <w:t>[Editor’s note: This section needs to be further reviewed with respect to the protection of the passive band from the unwanted emissions. Protection criteria and characteristics of incumbent services need to be confirmed with relevant Working Parties.]</w:t>
      </w:r>
    </w:p>
    <w:p w14:paraId="5E7DF3F2" w14:textId="77777777" w:rsidR="00F17E0A" w:rsidRPr="0055014C" w:rsidRDefault="00F17E0A" w:rsidP="00F17E0A">
      <w:pPr>
        <w:rPr>
          <w:ins w:id="1146" w:author="251 (USA)" w:date="2023-05-29T18:25:00Z"/>
        </w:rPr>
      </w:pPr>
      <w:ins w:id="1147" w:author="Geraldo Neto" w:date="2023-06-01T18:43:00Z">
        <w:r w:rsidRPr="0055014C">
          <w:rPr>
            <w:highlight w:val="yellow"/>
          </w:rPr>
          <w:t>[</w:t>
        </w:r>
      </w:ins>
      <w:ins w:id="1148" w:author="251 (USA)" w:date="2023-05-29T18:25:00Z">
        <w:r w:rsidRPr="0055014C">
          <w:t>The WPT ISM technology considered at this frequency involves a narrow band transmission which has a bandwidth occupying 0.04% of the centre frequency of 24 GHz ISM band. The maximum ISM emission bandwidth used is 10 MHz within the range of 24.1-24.15 GHz.</w:t>
        </w:r>
      </w:ins>
    </w:p>
    <w:p w14:paraId="21046D72" w14:textId="77777777" w:rsidR="00F17E0A" w:rsidRPr="0055014C" w:rsidRDefault="00F17E0A" w:rsidP="00F17E0A">
      <w:pPr>
        <w:rPr>
          <w:ins w:id="1149" w:author="USA" w:date="2024-05-09T11:36:00Z"/>
        </w:rPr>
      </w:pPr>
      <w:ins w:id="1150" w:author="251 (USA)" w:date="2023-05-29T18:25:00Z">
        <w:r w:rsidRPr="0055014C">
          <w:t>Annex 2 shows that the number of ISM devices that can be accommodated for each of the EESS (passive) sensors vary from a minimum device density of 67 per km</w:t>
        </w:r>
        <w:r w:rsidRPr="0055014C">
          <w:rPr>
            <w:vertAlign w:val="superscript"/>
          </w:rPr>
          <w:t>2</w:t>
        </w:r>
        <w:r w:rsidRPr="0055014C">
          <w:t xml:space="preserve"> to more than 350</w:t>
        </w:r>
      </w:ins>
      <w:ins w:id="1151" w:author="ITU_R" w:date="2023-06-01T20:56:00Z">
        <w:r w:rsidRPr="0055014C">
          <w:t> </w:t>
        </w:r>
      </w:ins>
      <w:ins w:id="1152" w:author="251 (USA)" w:date="2023-05-29T18:25:00Z">
        <w:r w:rsidRPr="0055014C">
          <w:t>000 devices per km</w:t>
        </w:r>
        <w:r w:rsidRPr="0055014C">
          <w:rPr>
            <w:vertAlign w:val="superscript"/>
          </w:rPr>
          <w:t>2</w:t>
        </w:r>
        <w:r w:rsidRPr="0055014C">
          <w:t xml:space="preserve"> averaged over the sensor’s field of view depending on each sensor characteristics. The analysis </w:t>
        </w:r>
      </w:ins>
      <w:ins w:id="1153" w:author="USA" w:date="2024-05-09T11:36:00Z">
        <w:r w:rsidRPr="0055014C">
          <w:t xml:space="preserve">in Annex 2 </w:t>
        </w:r>
      </w:ins>
      <w:ins w:id="1154" w:author="251 (USA)" w:date="2023-05-29T18:25:00Z">
        <w:r w:rsidRPr="0055014C">
          <w:t xml:space="preserve">shows that, for the case of indoor use of WPT beam power sources pointing in a downward direction, with OOB emissions specified by US ISM band limits, and a building entry loss varying between 3 dB and &gt;40 dB will permit the use of an average of tens or more WPT beam devices per sq. km. without exceeding the protection limits of ITU-R RS.2017 for the worst case of each of the EESS (passive) sensors in ITU-R RS.1861. The minimum average density calculated for the most vulnerable sensor is used to determine the level necessary to protect EESS (passive).  </w:t>
        </w:r>
      </w:ins>
    </w:p>
    <w:p w14:paraId="41E782C9" w14:textId="77777777" w:rsidR="00F17E0A" w:rsidRPr="0055014C" w:rsidRDefault="00F17E0A" w:rsidP="00F17E0A">
      <w:pPr>
        <w:shd w:val="clear" w:color="auto" w:fill="FFFFFF"/>
        <w:rPr>
          <w:rStyle w:val="contentpasted0"/>
          <w:color w:val="000000"/>
        </w:rPr>
      </w:pPr>
      <w:ins w:id="1155" w:author="USA" w:date="2024-05-09T11:37:00Z">
        <w:r w:rsidRPr="0055014C">
          <w:rPr>
            <w:rStyle w:val="contentpasted0"/>
            <w:color w:val="000000"/>
          </w:rPr>
          <w:t>This analysis does not consider the contributions from other non-WPT sources that can affect the number of WPT devices that can operate in a km</w:t>
        </w:r>
        <w:r w:rsidRPr="0055014C">
          <w:rPr>
            <w:rStyle w:val="contentpasted0"/>
            <w:color w:val="000000"/>
            <w:vertAlign w:val="superscript"/>
          </w:rPr>
          <w:t>2</w:t>
        </w:r>
        <w:r w:rsidRPr="0055014C">
          <w:rPr>
            <w:rStyle w:val="contentpasted0"/>
            <w:color w:val="000000"/>
          </w:rPr>
          <w:t xml:space="preserve">, due to aggregate effects from all interfering sources and makes a number of other assumptions related to building entry losses and predicted deployment density that are estimated and can also impact the results. Administrations implementing 24 GHz Beam WPT should consider means of ensuring that devices are used indoors, pointing downward to assure that the protection of allocated service required by </w:t>
        </w:r>
        <w:r w:rsidRPr="0055014C">
          <w:rPr>
            <w:rStyle w:val="contentpasted0"/>
            <w:b/>
            <w:bCs/>
            <w:color w:val="000000"/>
            <w:rPrChange w:id="1156" w:author="USA" w:date="2024-05-09T11:37:00Z">
              <w:rPr>
                <w:rStyle w:val="contentpasted0"/>
                <w:color w:val="000000"/>
              </w:rPr>
            </w:rPrChange>
          </w:rPr>
          <w:t xml:space="preserve">15.13 </w:t>
        </w:r>
        <w:r w:rsidRPr="0055014C">
          <w:rPr>
            <w:rStyle w:val="contentpasted0"/>
            <w:color w:val="000000"/>
          </w:rPr>
          <w:t xml:space="preserve">is met. </w:t>
        </w:r>
      </w:ins>
    </w:p>
    <w:p w14:paraId="699120B9" w14:textId="77777777" w:rsidR="00F17E0A" w:rsidRPr="0055014C" w:rsidRDefault="00F17E0A" w:rsidP="00F17E0A">
      <w:pPr>
        <w:shd w:val="clear" w:color="auto" w:fill="FFFFFF"/>
        <w:rPr>
          <w:ins w:id="1157" w:author="251 (USA)" w:date="2023-05-29T18:25:00Z"/>
          <w:color w:val="000000"/>
        </w:rPr>
      </w:pPr>
      <w:ins w:id="1158" w:author="251 (USA)" w:date="2023-05-29T18:25:00Z">
        <w:r w:rsidRPr="0055014C">
          <w:rPr>
            <w:rStyle w:val="contentpasted0"/>
            <w:color w:val="000000"/>
          </w:rPr>
          <w:t xml:space="preserve">For radio astronomy, the remote location and control of the radio environment for many sites affords protection of the receivers utilized, which are of “exceptionally high sensitivity”. In situations where WPT systems are expected to operate within the radio horizon of radio astronomy systems, administrations should take practicable steps to allow operation in conformance with the Radio Regulations. Some of these steps and options are also detailed in Article </w:t>
        </w:r>
        <w:r w:rsidRPr="0055014C">
          <w:rPr>
            <w:rStyle w:val="contentpasted0"/>
            <w:b/>
            <w:color w:val="000000"/>
          </w:rPr>
          <w:t>29</w:t>
        </w:r>
        <w:r w:rsidRPr="0055014C">
          <w:rPr>
            <w:rStyle w:val="contentpasted0"/>
            <w:color w:val="000000"/>
          </w:rPr>
          <w:t xml:space="preserve"> of the RR.</w:t>
        </w:r>
      </w:ins>
      <w:ins w:id="1159" w:author="Geraldo Neto" w:date="2023-06-01T18:43:00Z">
        <w:r w:rsidRPr="0055014C">
          <w:rPr>
            <w:rStyle w:val="contentpasted0"/>
            <w:color w:val="000000"/>
            <w:highlight w:val="yellow"/>
          </w:rPr>
          <w:t>]</w:t>
        </w:r>
      </w:ins>
    </w:p>
    <w:p w14:paraId="68C7D852" w14:textId="712B199B" w:rsidR="00F17E0A" w:rsidRPr="0055014C" w:rsidRDefault="00A1491D" w:rsidP="00F17E0A">
      <w:pPr>
        <w:rPr>
          <w:ins w:id="1160" w:author="251 (USA)" w:date="2023-05-29T18:33:00Z"/>
          <w:spacing w:val="-4"/>
        </w:rPr>
      </w:pPr>
      <w:ins w:id="1161" w:author="Mike Marcus" w:date="2025-03-12T13:53:00Z" w16du:dateUtc="2025-03-12T17:53:00Z">
        <w:r>
          <w:rPr>
            <w:spacing w:val="-4"/>
          </w:rPr>
          <w:t>For IMP UE and BS in the upper adjacent band</w:t>
        </w:r>
      </w:ins>
      <w:ins w:id="1162" w:author="Mike Marcus" w:date="2025-03-12T13:54:00Z" w16du:dateUtc="2025-03-12T17:54:00Z">
        <w:r>
          <w:rPr>
            <w:spacing w:val="-4"/>
          </w:rPr>
          <w:t xml:space="preserve"> blocking levels re not exceeded for plausible densities of WPT beam equipment even in the case of user equipment 1</w:t>
        </w:r>
      </w:ins>
      <w:ins w:id="1163" w:author="Mike Marcus" w:date="2025-03-12T13:55:00Z" w16du:dateUtc="2025-03-12T17:55:00Z">
        <w:r>
          <w:rPr>
            <w:spacing w:val="-4"/>
          </w:rPr>
          <w:t>0</w:t>
        </w:r>
      </w:ins>
      <w:ins w:id="1164" w:author="Mike Marcus" w:date="2025-03-12T13:54:00Z" w16du:dateUtc="2025-03-12T17:54:00Z">
        <w:r>
          <w:rPr>
            <w:spacing w:val="-4"/>
          </w:rPr>
          <w:t xml:space="preserve">m away from the WPT beam </w:t>
        </w:r>
      </w:ins>
      <w:ins w:id="1165" w:author="Mike Marcus" w:date="2025-03-12T13:55:00Z" w16du:dateUtc="2025-03-12T17:55:00Z">
        <w:r>
          <w:rPr>
            <w:spacing w:val="-4"/>
          </w:rPr>
          <w:t>device.</w:t>
        </w:r>
      </w:ins>
    </w:p>
    <w:p w14:paraId="55C2B002" w14:textId="77777777" w:rsidR="00F17E0A" w:rsidRPr="0055014C" w:rsidRDefault="00F17E0A" w:rsidP="00F17E0A">
      <w:pPr>
        <w:pStyle w:val="AnnexNo"/>
        <w:rPr>
          <w:ins w:id="1166" w:author="251 (USA)" w:date="2023-05-29T18:33:00Z"/>
          <w:lang w:eastAsia="ja-JP"/>
        </w:rPr>
      </w:pPr>
      <w:ins w:id="1167" w:author="251 (USA)" w:date="2023-05-29T18:33:00Z">
        <w:r w:rsidRPr="0055014C">
          <w:rPr>
            <w:lang w:eastAsia="ja-JP"/>
          </w:rPr>
          <w:lastRenderedPageBreak/>
          <w:t>Annex 2</w:t>
        </w:r>
      </w:ins>
    </w:p>
    <w:p w14:paraId="28E71DFC" w14:textId="77777777" w:rsidR="00F17E0A" w:rsidRPr="0055014C" w:rsidRDefault="00F17E0A" w:rsidP="00F17E0A">
      <w:pPr>
        <w:pStyle w:val="Annextitle"/>
        <w:rPr>
          <w:ins w:id="1168" w:author="251 (USA)" w:date="2023-05-29T18:33:00Z"/>
          <w:lang w:eastAsia="ja-JP"/>
        </w:rPr>
      </w:pPr>
      <w:ins w:id="1169" w:author="251 (USA)" w:date="2023-05-29T18:33:00Z">
        <w:r w:rsidRPr="0055014C">
          <w:rPr>
            <w:lang w:eastAsia="ja-JP"/>
          </w:rPr>
          <w:t>Details of Impact Studies of Beam WPT on EESS(passive)</w:t>
        </w:r>
      </w:ins>
      <w:ins w:id="1170" w:author="USA" w:date="2024-05-09T13:21:00Z">
        <w:r w:rsidRPr="0055014C">
          <w:rPr>
            <w:lang w:eastAsia="ja-JP"/>
          </w:rPr>
          <w:t xml:space="preserve">, </w:t>
        </w:r>
      </w:ins>
      <w:ins w:id="1171" w:author="Chamova, Alisa" w:date="2024-05-31T11:07:00Z">
        <w:r w:rsidRPr="0055014C">
          <w:rPr>
            <w:lang w:eastAsia="ja-JP"/>
          </w:rPr>
          <w:br/>
        </w:r>
      </w:ins>
      <w:ins w:id="1172" w:author="USA" w:date="2024-05-09T13:21:00Z">
        <w:r w:rsidRPr="0055014C">
          <w:rPr>
            <w:lang w:eastAsia="ja-JP"/>
          </w:rPr>
          <w:t>RAS, and IMT</w:t>
        </w:r>
      </w:ins>
      <w:ins w:id="1173" w:author="251 (USA)" w:date="2023-05-29T18:33:00Z">
        <w:r w:rsidRPr="0055014C">
          <w:rPr>
            <w:lang w:eastAsia="ja-JP"/>
          </w:rPr>
          <w:t xml:space="preserve"> in Study F</w:t>
        </w:r>
        <w:r w:rsidRPr="0055014C">
          <w:rPr>
            <w:rStyle w:val="Hyperlink"/>
            <w:color w:val="000000" w:themeColor="text1"/>
          </w:rPr>
          <w:t xml:space="preserve"> </w:t>
        </w:r>
      </w:ins>
    </w:p>
    <w:p w14:paraId="45761D8B" w14:textId="77777777" w:rsidR="00F17E0A" w:rsidRPr="0055014C" w:rsidRDefault="00F17E0A" w:rsidP="00F17E0A">
      <w:pPr>
        <w:pStyle w:val="EditorsNote"/>
      </w:pPr>
      <w:bookmarkStart w:id="1174" w:name="_Toc123716813"/>
      <w:bookmarkStart w:id="1175" w:name="_Toc128400041"/>
      <w:bookmarkStart w:id="1176" w:name="_Toc129591709"/>
      <w:r w:rsidRPr="0055014C">
        <w:rPr>
          <w:i w:val="0"/>
          <w:iCs w:val="0"/>
          <w:highlight w:val="yellow"/>
        </w:rPr>
        <w:t>[</w:t>
      </w:r>
      <w:r w:rsidRPr="0055014C">
        <w:rPr>
          <w:highlight w:val="yellow"/>
        </w:rPr>
        <w:t>Editor’s note: This annex was not discussed during the June 2023 WP 1A meeting and will require a more thorough analysis at the next meeting, in particular considering the assumptions and scenarios used, including the 10 MHz bandwidth. It was noted that this annex is focused on a country specific regulation, so further work is need to make it more general.</w:t>
      </w:r>
      <w:r w:rsidRPr="0055014C">
        <w:rPr>
          <w:i w:val="0"/>
          <w:iCs w:val="0"/>
          <w:highlight w:val="yellow"/>
        </w:rPr>
        <w:t>]</w:t>
      </w:r>
    </w:p>
    <w:p w14:paraId="5F5844E5" w14:textId="77777777" w:rsidR="00F17E0A" w:rsidRPr="0055014C" w:rsidRDefault="00F17E0A" w:rsidP="00F17E0A">
      <w:pPr>
        <w:pStyle w:val="Heading2"/>
        <w:rPr>
          <w:ins w:id="1177" w:author="251 (USA)" w:date="2023-05-29T18:33:00Z"/>
        </w:rPr>
      </w:pPr>
      <w:ins w:id="1178" w:author="251 (USA)" w:date="2023-05-29T18:33:00Z">
        <w:r w:rsidRPr="0055014C">
          <w:t xml:space="preserve">A2.1 </w:t>
        </w:r>
        <w:r w:rsidRPr="0055014C">
          <w:tab/>
          <w:t xml:space="preserve">EESS (Passive) and </w:t>
        </w:r>
        <w:bookmarkEnd w:id="1174"/>
        <w:bookmarkEnd w:id="1175"/>
        <w:bookmarkEnd w:id="1176"/>
        <w:r w:rsidRPr="0055014C">
          <w:t>Beam WPT</w:t>
        </w:r>
      </w:ins>
    </w:p>
    <w:p w14:paraId="5857F881" w14:textId="77777777" w:rsidR="00F17E0A" w:rsidRPr="0055014C" w:rsidRDefault="00F17E0A" w:rsidP="00F17E0A">
      <w:pPr>
        <w:rPr>
          <w:ins w:id="1179" w:author="251 (USA)" w:date="2023-05-29T18:33:00Z"/>
        </w:rPr>
      </w:pPr>
      <w:ins w:id="1180" w:author="251 (USA)" w:date="2023-05-29T18:33:00Z">
        <w:r w:rsidRPr="0055014C">
          <w:t>In the United States, beam WPT has been determined to be an ISM use of spectrum subject to the national 24 GHz ISM band limit established by FCC.</w:t>
        </w:r>
        <w:r w:rsidRPr="0055014C">
          <w:rPr>
            <w:rStyle w:val="FootnoteReference"/>
          </w:rPr>
          <w:footnoteReference w:id="2"/>
        </w:r>
        <w:r w:rsidRPr="0055014C">
          <w:t xml:space="preserve"> </w:t>
        </w:r>
        <w:bookmarkStart w:id="1186" w:name="_Hlk78343674"/>
        <w:r w:rsidRPr="0055014C">
          <w:t>For the case of transmitter power less than 500</w:t>
        </w:r>
      </w:ins>
      <w:ins w:id="1187" w:author="Chamova, Alisa" w:date="2023-06-07T10:44:00Z">
        <w:r w:rsidRPr="0055014C">
          <w:t xml:space="preserve"> </w:t>
        </w:r>
      </w:ins>
      <w:ins w:id="1188" w:author="251 (USA)" w:date="2023-05-29T18:33:00Z">
        <w:r w:rsidRPr="0055014C">
          <w:t>W RF power, the out-of-band limit is a field strength of 25 </w:t>
        </w:r>
        <w:r w:rsidRPr="0055014C">
          <w:sym w:font="Symbol" w:char="F06D"/>
        </w:r>
        <w:r w:rsidRPr="0055014C">
          <w:t>V/m at a measurement distance of 300 m and a measurement bandwidth of 1 MHz</w:t>
        </w:r>
        <w:bookmarkEnd w:id="1186"/>
        <w:r w:rsidRPr="0055014C">
          <w:t>.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ins>
    </w:p>
    <w:p w14:paraId="41E55B9C" w14:textId="77777777" w:rsidR="00F17E0A" w:rsidRPr="0055014C" w:rsidRDefault="00F17E0A" w:rsidP="00F17E0A">
      <w:pPr>
        <w:pStyle w:val="Heading3"/>
        <w:rPr>
          <w:ins w:id="1189" w:author="251 (USA)" w:date="2023-05-29T18:33:00Z"/>
        </w:rPr>
      </w:pPr>
      <w:bookmarkStart w:id="1190" w:name="_Toc123716814"/>
      <w:ins w:id="1191" w:author="251 (USA)" w:date="2023-05-29T18:33:00Z">
        <w:r w:rsidRPr="0055014C">
          <w:t xml:space="preserve">A2.1.1 </w:t>
        </w:r>
        <w:r w:rsidRPr="0055014C">
          <w:tab/>
          <w:t>Modelling impact of 24 GHz WPT beam devices on EESS (passive) sensors</w:t>
        </w:r>
        <w:bookmarkEnd w:id="1190"/>
      </w:ins>
    </w:p>
    <w:p w14:paraId="16F834FC" w14:textId="77777777" w:rsidR="00F17E0A" w:rsidRPr="0055014C" w:rsidRDefault="00F17E0A" w:rsidP="00F17E0A">
      <w:pPr>
        <w:rPr>
          <w:ins w:id="1192" w:author="USA" w:date="2024-05-09T11:39:00Z"/>
        </w:rPr>
      </w:pPr>
      <w:ins w:id="1193" w:author="251 (USA)" w:date="2023-05-29T18:33:00Z">
        <w:r w:rsidRPr="0055014C">
          <w:t>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w:t>
        </w:r>
      </w:ins>
      <w:ins w:id="1194" w:author="Chamova, Alisa" w:date="2023-06-07T10:44:00Z">
        <w:r w:rsidRPr="0055014C">
          <w:t> </w:t>
        </w:r>
      </w:ins>
      <w:ins w:id="1195" w:author="251 (USA)" w:date="2023-05-29T18:33:00Z">
        <w:r w:rsidRPr="0055014C">
          <w:t xml:space="preserve">MHz while the bandwidth of the WPT Beam emission is ≤ 10 MHz so the passive bands is more than 10 half bandwidths away. In this case ISM is only used indoor employing downward pointing antennas that transfer a large fraction of their transmitted power to the intended receiver. The antennas have multiple elements each with amplifiers and frequency </w:t>
        </w:r>
        <w:del w:id="1196" w:author="USA" w:date="2024-05-09T11:38:00Z">
          <w:r w:rsidRPr="0055014C" w:rsidDel="00C82E96">
            <w:delText>oscillators</w:delText>
          </w:r>
        </w:del>
      </w:ins>
      <w:ins w:id="1197" w:author="USA" w:date="2024-05-09T11:38:00Z">
        <w:r w:rsidRPr="0055014C">
          <w:t>synthesizers</w:t>
        </w:r>
      </w:ins>
      <w:ins w:id="1198" w:author="251 (USA)" w:date="2023-05-29T18:33:00Z">
        <w:r w:rsidRPr="0055014C">
          <w:t xml:space="preserve"> that derive the centre frequency of transmissions from a reference frequency that is much lower. </w:t>
        </w:r>
      </w:ins>
      <w:ins w:id="1199" w:author="USA" w:date="2024-05-09T11:39:00Z">
        <w:r w:rsidRPr="0055014C">
          <w:t>If the phase locked loop of the synthesizer has a bandwidth that is much smaller than the separation of the centre frequency from the nearby passive band, then the resulting emissions near centre frequency will have highly correlated phases over a bandwidth of less than 10 MHz over the various antenna elements and have uncorrelated phases over frequencies further from the centre frequency. This, in turn</w:t>
        </w:r>
      </w:ins>
      <w:ins w:id="1200" w:author="USA" w:date="2024-05-09T13:25:00Z">
        <w:r w:rsidRPr="0055014C">
          <w:t>,</w:t>
        </w:r>
      </w:ins>
      <w:ins w:id="1201" w:author="USA" w:date="2024-05-09T11:39:00Z">
        <w:r w:rsidRPr="0055014C">
          <w:t xml:space="preserve"> results in a highly focused beam at the centre frequency and a much more diffuse pattern with much lower gain at the frequencies more than 10 MHz from the centre frequency. The resulting out of band emissions from each antenna element result from the phase noise of individual local oscillators of each PLL and are uncorrelated. </w:t>
        </w:r>
      </w:ins>
    </w:p>
    <w:p w14:paraId="4B155BB2" w14:textId="77777777" w:rsidR="00F17E0A" w:rsidRPr="0055014C" w:rsidRDefault="00F17E0A" w:rsidP="00F17E0A">
      <w:pPr>
        <w:rPr>
          <w:ins w:id="1202" w:author="USA" w:date="2024-05-09T11:39:00Z"/>
        </w:rPr>
      </w:pPr>
      <w:ins w:id="1203" w:author="USA" w:date="2024-05-09T11:39:00Z">
        <w:r w:rsidRPr="0055014C">
          <w:lastRenderedPageBreak/>
          <w:t>It is noted that this is different than in the case of IMT MIMO antennas in the nearby IMT band. For the IMT case, out-of-band emissions are from both oscillator noise and the IMT modulation and have greater out-of-band correlation between the signals in each antenna element. IMT emissions have much greater bandwidth because of complex information-carrying modulation which results in many correlated sidebands.  In Beam WPT signal bandwidth is not an intentional design characteristic, but rather a byproduct of circuit noise in carrier frequency synthesis in the many individual antenna elements.</w:t>
        </w:r>
      </w:ins>
    </w:p>
    <w:p w14:paraId="0D6BA5B1" w14:textId="77777777" w:rsidR="00F17E0A" w:rsidRPr="0055014C" w:rsidRDefault="00F17E0A" w:rsidP="00F17E0A">
      <w:ins w:id="1204" w:author="251 (USA)" w:date="2023-05-29T18:33:00Z">
        <w:r w:rsidRPr="0055014C">
          <w:t>As a result, while the centre frequencies of each element are in phase and permit antenna beam focusing by changing the amplitude and phase of transmission from each element, for frequencies more than 100 MHz away from the centre frequency the phase noise of the emissions are uncorrelated, so their OOBE do not focus, and the antenna array has little gain for such OOBE. This is illustrated below where the OOB emission pattern of a single antenna in an exemplary array is simulated using HFSS.</w:t>
        </w:r>
      </w:ins>
    </w:p>
    <w:p w14:paraId="75C02B99" w14:textId="77777777" w:rsidR="00F17E0A" w:rsidRPr="0055014C" w:rsidDel="00BB0E45" w:rsidRDefault="00F17E0A" w:rsidP="00F17E0A">
      <w:pPr>
        <w:rPr>
          <w:del w:id="1205" w:author="USA" w:date="2024-05-09T13:29:00Z"/>
        </w:rPr>
      </w:pPr>
      <w:del w:id="1206" w:author="USA" w:date="2024-05-09T13:29:00Z">
        <w:r w:rsidRPr="0055014C" w:rsidDel="00BB0E45">
          <w:rPr>
            <w:highlight w:val="yellow"/>
          </w:rPr>
          <w:delText>[</w:delText>
        </w:r>
        <w:r w:rsidRPr="0055014C" w:rsidDel="00BB0E45">
          <w:rPr>
            <w:i/>
            <w:iCs/>
            <w:highlight w:val="yellow"/>
          </w:rPr>
          <w:delText xml:space="preserve">Editor’s note: Views were expressed that the text </w:delText>
        </w:r>
        <w:r w:rsidRPr="0055014C" w:rsidDel="00BB0E45">
          <w:rPr>
            <w:highlight w:val="yellow"/>
          </w:rPr>
          <w:delText>“… for frequencies more than 100 MHz away from the centre frequency the phase noise of the emissions are uncorrelated, so their OOBE do not focus, and the antenna array has little gain for such OOBE …”</w:delText>
        </w:r>
        <w:r w:rsidRPr="0055014C" w:rsidDel="00BB0E45">
          <w:rPr>
            <w:i/>
            <w:iCs/>
            <w:highlight w:val="yellow"/>
          </w:rPr>
          <w:delText xml:space="preserve"> will require technical justification. It is noted that it seems to contradict assumptions used for the same frequency range in other topic.</w:delText>
        </w:r>
        <w:r w:rsidRPr="0055014C" w:rsidDel="00BB0E45">
          <w:rPr>
            <w:highlight w:val="yellow"/>
          </w:rPr>
          <w:delText>]</w:delText>
        </w:r>
      </w:del>
    </w:p>
    <w:p w14:paraId="6855848A" w14:textId="77777777" w:rsidR="00F17E0A" w:rsidRPr="0055014C" w:rsidRDefault="00F17E0A" w:rsidP="00F17E0A">
      <w:pPr>
        <w:pStyle w:val="FigureNo"/>
        <w:rPr>
          <w:ins w:id="1207" w:author="251 (USA)" w:date="2023-05-29T18:33:00Z"/>
          <w:szCs w:val="16"/>
        </w:rPr>
      </w:pPr>
      <w:ins w:id="1208" w:author="251 (USA)" w:date="2023-05-29T18:33:00Z">
        <w:r w:rsidRPr="0055014C">
          <w:rPr>
            <w:szCs w:val="16"/>
          </w:rPr>
          <w:t xml:space="preserve">Figure A2.1 </w:t>
        </w:r>
      </w:ins>
    </w:p>
    <w:p w14:paraId="33CA9AFE" w14:textId="77777777" w:rsidR="00F17E0A" w:rsidRPr="0055014C" w:rsidRDefault="00F17E0A" w:rsidP="00F17E0A">
      <w:pPr>
        <w:pStyle w:val="Figuretitle"/>
        <w:rPr>
          <w:ins w:id="1209" w:author="251 (USA)" w:date="2023-05-29T18:33:00Z"/>
          <w:rFonts w:ascii="Times New Roman" w:hAnsi="Times New Roman"/>
          <w:szCs w:val="16"/>
        </w:rPr>
      </w:pPr>
      <w:ins w:id="1210" w:author="251 (USA)" w:date="2023-05-29T18:33:00Z">
        <w:r w:rsidRPr="0055014C">
          <w:rPr>
            <w:rFonts w:ascii="Times New Roman" w:hAnsi="Times New Roman"/>
            <w:szCs w:val="16"/>
          </w:rPr>
          <w:t>In-band and out-of-band radiation patterns</w:t>
        </w:r>
      </w:ins>
    </w:p>
    <w:p w14:paraId="7EA8DB96" w14:textId="77777777" w:rsidR="00F17E0A" w:rsidRPr="0055014C" w:rsidRDefault="00F17E0A" w:rsidP="00F17E0A">
      <w:pPr>
        <w:pStyle w:val="Figure"/>
        <w:rPr>
          <w:ins w:id="1211" w:author="251 (USA)" w:date="2023-05-29T18:33:00Z"/>
          <w:noProof w:val="0"/>
        </w:rPr>
      </w:pPr>
      <w:ins w:id="1212" w:author="251 (USA)" w:date="2023-05-29T18:33:00Z">
        <w:r w:rsidRPr="0055014C">
          <w:drawing>
            <wp:inline distT="0" distB="0" distL="0" distR="0" wp14:anchorId="3DF443F3" wp14:editId="5EDF908D">
              <wp:extent cx="3680691" cy="2352221"/>
              <wp:effectExtent l="0" t="0" r="254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2EFCF71D" w14:textId="77777777" w:rsidR="00F17E0A" w:rsidRPr="0055014C" w:rsidRDefault="00F17E0A" w:rsidP="00F17E0A">
      <w:pPr>
        <w:rPr>
          <w:ins w:id="1213" w:author="251 (USA)" w:date="2023-05-29T18:33:00Z"/>
        </w:rPr>
      </w:pPr>
      <w:ins w:id="1214" w:author="251 (USA)" w:date="2023-05-29T18:33:00Z">
        <w:r w:rsidRPr="0055014C">
          <w:t xml:space="preserve">Figure A-2.2 shows the ISM device antenna gain towards selected EESS sensors for a fixed Earth to EESS elevation angle and for azimuth angles that vary between </w:t>
        </w:r>
      </w:ins>
      <w:ins w:id="1215" w:author="Chamova, Alisa" w:date="2023-06-07T10:45:00Z">
        <w:r w:rsidRPr="0055014C">
          <w:t>–</w:t>
        </w:r>
      </w:ins>
      <w:ins w:id="1216" w:author="251 (USA)" w:date="2023-05-29T18:33:00Z">
        <w:r w:rsidRPr="0055014C">
          <w:t>180</w:t>
        </w:r>
        <w:r w:rsidRPr="0055014C">
          <w:sym w:font="Symbol" w:char="F0B0"/>
        </w:r>
        <w:r w:rsidRPr="0055014C">
          <w:t xml:space="preserve"> to +180</w:t>
        </w:r>
        <w:r w:rsidRPr="0055014C">
          <w:sym w:font="Symbol" w:char="F0B0"/>
        </w:r>
        <w:r w:rsidRPr="0055014C">
          <w:t>.</w:t>
        </w:r>
      </w:ins>
    </w:p>
    <w:p w14:paraId="39A0E37C" w14:textId="77777777" w:rsidR="00F17E0A" w:rsidRPr="0055014C" w:rsidRDefault="00F17E0A" w:rsidP="00F17E0A">
      <w:pPr>
        <w:pStyle w:val="FigureNo"/>
        <w:rPr>
          <w:ins w:id="1217" w:author="251 (USA)" w:date="2023-05-29T18:33:00Z"/>
          <w:szCs w:val="16"/>
        </w:rPr>
      </w:pPr>
      <w:ins w:id="1218" w:author="251 (USA)" w:date="2023-05-29T18:33:00Z">
        <w:r w:rsidRPr="0055014C">
          <w:rPr>
            <w:szCs w:val="16"/>
          </w:rPr>
          <w:lastRenderedPageBreak/>
          <w:t xml:space="preserve">Figure A2.2 </w:t>
        </w:r>
      </w:ins>
    </w:p>
    <w:p w14:paraId="6C43DE9E" w14:textId="77777777" w:rsidR="00F17E0A" w:rsidRPr="0055014C" w:rsidRDefault="00F17E0A" w:rsidP="00F17E0A">
      <w:pPr>
        <w:pStyle w:val="Figuretitle"/>
        <w:rPr>
          <w:ins w:id="1219" w:author="251 (USA)" w:date="2023-05-29T18:33:00Z"/>
          <w:rFonts w:ascii="Times New Roman" w:hAnsi="Times New Roman"/>
          <w:sz w:val="16"/>
          <w:szCs w:val="16"/>
        </w:rPr>
      </w:pPr>
      <w:ins w:id="1220" w:author="251 (USA)" w:date="2023-05-29T18:33:00Z">
        <w:r w:rsidRPr="0055014C">
          <w:rPr>
            <w:rFonts w:ascii="Times New Roman" w:hAnsi="Times New Roman"/>
            <w:szCs w:val="16"/>
          </w:rPr>
          <w:t xml:space="preserve">Transmitter OOB Antenna Patterns versus Azimuth for Select Elevation Angles Matching </w:t>
        </w:r>
        <w:r w:rsidRPr="0055014C">
          <w:rPr>
            <w:rFonts w:ascii="Times New Roman" w:hAnsi="Times New Roman"/>
            <w:szCs w:val="16"/>
          </w:rPr>
          <w:br/>
          <w:t>EESS Off-Nadir Angles</w:t>
        </w:r>
      </w:ins>
    </w:p>
    <w:p w14:paraId="02C033AF" w14:textId="77777777" w:rsidR="00F17E0A" w:rsidRPr="0055014C" w:rsidRDefault="00F17E0A" w:rsidP="00F17E0A">
      <w:pPr>
        <w:pStyle w:val="Figure"/>
        <w:rPr>
          <w:ins w:id="1221" w:author="251 (USA)" w:date="2023-05-29T18:33:00Z"/>
          <w:noProof w:val="0"/>
        </w:rPr>
      </w:pPr>
      <w:ins w:id="1222" w:author="251 (USA)" w:date="2023-05-29T18:33:00Z">
        <w:r w:rsidRPr="0055014C">
          <w:drawing>
            <wp:inline distT="0" distB="0" distL="0" distR="0" wp14:anchorId="41B951CE" wp14:editId="7D842AD7">
              <wp:extent cx="5489097" cy="3785916"/>
              <wp:effectExtent l="0" t="0" r="16510" b="5080"/>
              <wp:docPr id="7" name="Chart 7">
                <a:extLst xmlns:a="http://schemas.openxmlformats.org/drawingml/2006/main">
                  <a:ext uri="{FF2B5EF4-FFF2-40B4-BE49-F238E27FC236}">
                    <a16:creationId xmlns:a16="http://schemas.microsoft.com/office/drawing/2014/main" id="{26B20139-D065-4562-80FF-5306BA411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ins>
    </w:p>
    <w:p w14:paraId="228B83C9" w14:textId="77777777" w:rsidR="00F17E0A" w:rsidRPr="0055014C" w:rsidRDefault="00F17E0A" w:rsidP="00F17E0A">
      <w:pPr>
        <w:jc w:val="center"/>
        <w:rPr>
          <w:ins w:id="1223" w:author="251 (USA)" w:date="2023-05-29T18:33:00Z"/>
        </w:rPr>
      </w:pPr>
    </w:p>
    <w:p w14:paraId="5D4B8D3D" w14:textId="77777777" w:rsidR="00F17E0A" w:rsidRPr="0055014C" w:rsidRDefault="00F17E0A" w:rsidP="00F17E0A">
      <w:pPr>
        <w:rPr>
          <w:ins w:id="1224" w:author="251 (USA)" w:date="2023-05-29T18:33:00Z"/>
        </w:rPr>
      </w:pPr>
      <w:ins w:id="1225" w:author="251 (USA)" w:date="2023-05-29T18:33:00Z">
        <w:r w:rsidRPr="0055014C">
          <w:t xml:space="preserve">Tables A2.1 and A2.2 provide calculations to predict how much of this ISM device power reaches an EESS (passive) satellite of various types under assumption that all ISM transmitting units are indoors and are pointing downward. This is an upper-bound analysis to determine a geographic density of these devices that could be operated without adversely impacting the passive satellites. While a dynamic simulation would give a more precise result, the worst case here gives an upper bound for Beam WPT density. </w:t>
        </w:r>
      </w:ins>
    </w:p>
    <w:p w14:paraId="36763820" w14:textId="77777777" w:rsidR="00F17E0A" w:rsidRPr="0055014C" w:rsidRDefault="00F17E0A" w:rsidP="00F17E0A">
      <w:pPr>
        <w:rPr>
          <w:ins w:id="1226" w:author="251 (USA)" w:date="2023-05-29T18:33:00Z"/>
          <w:iCs/>
        </w:rPr>
      </w:pPr>
      <w:ins w:id="1227" w:author="251 (USA)" w:date="2023-05-29T18:33:00Z">
        <w:r w:rsidRPr="0055014C">
          <w:rPr>
            <w:iCs/>
          </w:rPr>
          <w:t>The analysis provided in this document considers only direct-path propagation from the sidelobe and/or backlobe of the Beam WPT device to the main-beam of the passive remote sensor.</w:t>
        </w:r>
      </w:ins>
    </w:p>
    <w:p w14:paraId="7053EABB" w14:textId="77777777" w:rsidR="00F17E0A" w:rsidRPr="0055014C" w:rsidRDefault="00F17E0A" w:rsidP="00F17E0A">
      <w:pPr>
        <w:rPr>
          <w:ins w:id="1228" w:author="251 (USA)" w:date="2023-05-29T18:33:00Z"/>
        </w:rPr>
      </w:pPr>
      <w:ins w:id="1229" w:author="251 (USA)" w:date="2023-05-29T18:33:00Z">
        <w:r w:rsidRPr="0055014C">
          <w:t xml:space="preserve">The calculations use the ITU-R P.2109 “Prediction of building entry loss” model that considers losses due to exterior building walls. As is shown in Figure A2.3 for high elevation angle paths to satellites the exterior wall </w:t>
        </w:r>
      </w:ins>
      <w:ins w:id="1230" w:author="USA" w:date="2024-05-09T11:41:00Z">
        <w:r w:rsidRPr="0055014C">
          <w:t xml:space="preserve">may not be the </w:t>
        </w:r>
      </w:ins>
      <w:ins w:id="1231" w:author="251 (USA)" w:date="2023-05-29T18:33:00Z">
        <w:del w:id="1232" w:author="USA" w:date="2024-05-09T11:41:00Z">
          <w:r w:rsidRPr="0055014C" w:rsidDel="00C25AFB">
            <w:delText xml:space="preserve">is not the </w:delText>
          </w:r>
        </w:del>
        <w:r w:rsidRPr="0055014C">
          <w:t>only source of structural path loss. For a ceiling mounted transmitter all emissions reaching a satellite must pass through at least one interior floor construction before they reach the exterior wall. Depending on the satellite elevation angle and the distance of the transmitter from the exterior wall, more than one through the floor transit may be involved.  There is no present recommendation for such path losses through interior floors</w:t>
        </w:r>
      </w:ins>
      <w:ins w:id="1233" w:author="ITU_R" w:date="2023-06-01T20:57:00Z">
        <w:r w:rsidRPr="0055014C">
          <w:t>,</w:t>
        </w:r>
      </w:ins>
      <w:ins w:id="1234" w:author="251 (USA)" w:date="2023-05-29T18:33:00Z">
        <w:r w:rsidRPr="0055014C">
          <w:t xml:space="preserve"> so it is not included in the calculation presented.  </w:t>
        </w:r>
      </w:ins>
    </w:p>
    <w:p w14:paraId="5E60F03B" w14:textId="77777777" w:rsidR="00F17E0A" w:rsidRPr="0055014C" w:rsidRDefault="00F17E0A" w:rsidP="00F17E0A">
      <w:pPr>
        <w:pStyle w:val="FigureNo"/>
        <w:rPr>
          <w:ins w:id="1235" w:author="251 (USA)" w:date="2023-05-29T18:33:00Z"/>
          <w:szCs w:val="16"/>
        </w:rPr>
      </w:pPr>
      <w:ins w:id="1236" w:author="251 (USA)" w:date="2023-05-29T18:33:00Z">
        <w:r w:rsidRPr="0055014C">
          <w:rPr>
            <w:szCs w:val="16"/>
          </w:rPr>
          <w:lastRenderedPageBreak/>
          <w:t xml:space="preserve">Figure A2.3 </w:t>
        </w:r>
      </w:ins>
    </w:p>
    <w:p w14:paraId="47ED01A4" w14:textId="77777777" w:rsidR="00F17E0A" w:rsidRPr="0055014C" w:rsidRDefault="00F17E0A" w:rsidP="00F17E0A">
      <w:pPr>
        <w:pStyle w:val="Figuretitle"/>
        <w:rPr>
          <w:ins w:id="1237" w:author="251 (USA)" w:date="2023-05-29T18:33:00Z"/>
          <w:rFonts w:ascii="Times New Roman" w:hAnsi="Times New Roman"/>
          <w:sz w:val="16"/>
          <w:szCs w:val="16"/>
        </w:rPr>
      </w:pPr>
      <w:ins w:id="1238" w:author="251 (USA)" w:date="2023-05-29T18:33:00Z">
        <w:r w:rsidRPr="0055014C">
          <w:rPr>
            <w:rFonts w:ascii="Times New Roman" w:hAnsi="Times New Roman"/>
            <w:szCs w:val="16"/>
          </w:rPr>
          <w:t>Impact of ceilings on high elevation angle paths in cases where WPT device is distant from exterior wall</w:t>
        </w:r>
      </w:ins>
    </w:p>
    <w:p w14:paraId="6A64D43B" w14:textId="77777777" w:rsidR="00F17E0A" w:rsidRPr="0055014C" w:rsidRDefault="00F17E0A" w:rsidP="00F17E0A">
      <w:pPr>
        <w:pStyle w:val="Figure"/>
        <w:rPr>
          <w:ins w:id="1239" w:author="251 (USA)" w:date="2023-05-29T18:33:00Z"/>
          <w:noProof w:val="0"/>
        </w:rPr>
      </w:pPr>
      <w:ins w:id="1240" w:author="251 (USA)" w:date="2023-05-29T18:33:00Z">
        <w:r w:rsidRPr="0055014C">
          <w:drawing>
            <wp:inline distT="0" distB="0" distL="0" distR="0" wp14:anchorId="526C8698" wp14:editId="2874653D">
              <wp:extent cx="5684668" cy="3924000"/>
              <wp:effectExtent l="0" t="0" r="5080" b="635"/>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 engineering drawing&#10;&#10;Description automatically generated"/>
                      <pic:cNvPicPr/>
                    </pic:nvPicPr>
                    <pic:blipFill>
                      <a:blip r:embed="rId20"/>
                      <a:stretch>
                        <a:fillRect/>
                      </a:stretch>
                    </pic:blipFill>
                    <pic:spPr>
                      <a:xfrm>
                        <a:off x="0" y="0"/>
                        <a:ext cx="5770431" cy="3983200"/>
                      </a:xfrm>
                      <a:prstGeom prst="rect">
                        <a:avLst/>
                      </a:prstGeom>
                    </pic:spPr>
                  </pic:pic>
                </a:graphicData>
              </a:graphic>
            </wp:inline>
          </w:drawing>
        </w:r>
      </w:ins>
    </w:p>
    <w:p w14:paraId="392ECB9A" w14:textId="77777777" w:rsidR="00F17E0A" w:rsidRPr="0055014C" w:rsidRDefault="00F17E0A" w:rsidP="00F17E0A">
      <w:pPr>
        <w:rPr>
          <w:ins w:id="1241" w:author="Geraldo Neto" w:date="2023-06-01T18:48:00Z"/>
        </w:rPr>
      </w:pPr>
      <w:ins w:id="1242" w:author="251 (USA)" w:date="2023-05-29T18:33:00Z">
        <w:r w:rsidRPr="0055014C">
          <w:t>In very high population density areas with multi</w:t>
        </w:r>
      </w:ins>
      <w:ins w:id="1243" w:author="USA" w:date="2024-05-09T13:56:00Z">
        <w:r w:rsidRPr="0055014C">
          <w:t>-</w:t>
        </w:r>
      </w:ins>
      <w:ins w:id="1244" w:author="251 (USA)" w:date="2023-05-29T18:33:00Z">
        <w:r w:rsidRPr="0055014C">
          <w:t>stor</w:t>
        </w:r>
      </w:ins>
      <w:ins w:id="1245" w:author="USA" w:date="2024-05-09T13:56:00Z">
        <w:r w:rsidRPr="0055014C">
          <w:t>e</w:t>
        </w:r>
      </w:ins>
      <w:ins w:id="1246" w:author="251 (USA)" w:date="2023-05-29T18:33:00Z">
        <w:r w:rsidRPr="0055014C">
          <w:t>y buildings this model is conservative in that it does not address the vertical loss a signal would have on high elevation angle paths if an emitter was several floors down from the building roof. Nor does it account for signal blockage by nearby buildings higher than the emitter that could block paths to the satellite as some elevation angles.</w:t>
        </w:r>
      </w:ins>
    </w:p>
    <w:p w14:paraId="5345A990" w14:textId="77777777" w:rsidR="00F17E0A" w:rsidRPr="0055014C" w:rsidRDefault="00F17E0A" w:rsidP="00F17E0A">
      <w:pPr>
        <w:pStyle w:val="EditorsNote"/>
      </w:pPr>
      <w:r w:rsidRPr="0055014C">
        <w:rPr>
          <w:i w:val="0"/>
          <w:iCs w:val="0"/>
          <w:highlight w:val="yellow"/>
        </w:rPr>
        <w:t>[</w:t>
      </w:r>
      <w:r w:rsidRPr="0055014C">
        <w:rPr>
          <w:highlight w:val="yellow"/>
        </w:rPr>
        <w:t>Editor’s note: Views were expressed that the indirect path including in particular the reflections of the main beam emissions in its surrounding will also have to be considered.</w:t>
      </w:r>
      <w:r w:rsidRPr="0055014C">
        <w:rPr>
          <w:i w:val="0"/>
          <w:iCs w:val="0"/>
          <w:highlight w:val="yellow"/>
        </w:rPr>
        <w:t>]</w:t>
      </w:r>
    </w:p>
    <w:p w14:paraId="3286D241" w14:textId="77777777" w:rsidR="00F17E0A" w:rsidRPr="0055014C" w:rsidRDefault="00F17E0A" w:rsidP="00F17E0A">
      <w:pPr>
        <w:rPr>
          <w:ins w:id="1247" w:author="251 (USA)" w:date="2023-05-29T18:33:00Z"/>
        </w:rPr>
      </w:pPr>
      <w:ins w:id="1248" w:author="251 (USA)" w:date="2023-05-29T18:33:00Z">
        <w:r w:rsidRPr="0055014C">
          <w:t>In the case considered the maximum WPT beam transmitter density under the above assumptions that is consistent with the ITU-R RS.2017 protection goals are shown in the table to be in the range of &gt;67 to several thousand units per square kilometre, depending on which sensor from ITU-R RS.1861 is considered. As mentioned above this density would be larger in the case of areas with multi</w:t>
        </w:r>
      </w:ins>
      <w:ins w:id="1249" w:author="USA" w:date="2024-05-09T13:57:00Z">
        <w:r w:rsidRPr="0055014C">
          <w:t>-</w:t>
        </w:r>
      </w:ins>
      <w:ins w:id="1250" w:author="251 (USA)" w:date="2023-05-29T18:33:00Z">
        <w:r w:rsidRPr="0055014C">
          <w:t>stor</w:t>
        </w:r>
      </w:ins>
      <w:ins w:id="1251" w:author="USA" w:date="2024-05-09T13:57:00Z">
        <w:r w:rsidRPr="0055014C">
          <w:t>e</w:t>
        </w:r>
      </w:ins>
      <w:ins w:id="1252" w:author="251 (USA)" w:date="2023-05-29T18:33:00Z">
        <w:r w:rsidRPr="0055014C">
          <w:t>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multilevel, multi</w:t>
        </w:r>
      </w:ins>
      <w:ins w:id="1253" w:author="USA" w:date="2024-05-09T13:57:00Z">
        <w:r w:rsidRPr="0055014C">
          <w:t>-</w:t>
        </w:r>
      </w:ins>
      <w:ins w:id="1254" w:author="251 (USA)" w:date="2023-05-29T18:33:00Z">
        <w:r w:rsidRPr="0055014C">
          <w:t>stor</w:t>
        </w:r>
      </w:ins>
      <w:ins w:id="1255" w:author="USA" w:date="2024-05-09T13:57:00Z">
        <w:r w:rsidRPr="0055014C">
          <w:t>e</w:t>
        </w:r>
      </w:ins>
      <w:ins w:id="1256" w:author="251 (USA)" w:date="2023-05-29T18:33:00Z">
        <w:r w:rsidRPr="0055014C">
          <w:t>y buildings.</w:t>
        </w:r>
      </w:ins>
    </w:p>
    <w:p w14:paraId="793CD263" w14:textId="77777777" w:rsidR="00F17E0A" w:rsidRPr="0055014C" w:rsidRDefault="00F17E0A" w:rsidP="00F17E0A">
      <w:pPr>
        <w:pStyle w:val="TableNo"/>
        <w:rPr>
          <w:ins w:id="1257" w:author="251 (USA)" w:date="2023-05-29T18:33:00Z"/>
          <w:szCs w:val="24"/>
        </w:rPr>
      </w:pPr>
      <w:ins w:id="1258" w:author="251 (USA)" w:date="2023-05-29T18:33:00Z">
        <w:r w:rsidRPr="0055014C">
          <w:rPr>
            <w:szCs w:val="24"/>
          </w:rPr>
          <w:lastRenderedPageBreak/>
          <w:t>TABLE A2.1</w:t>
        </w:r>
      </w:ins>
    </w:p>
    <w:p w14:paraId="2D602ACF" w14:textId="77777777" w:rsidR="00F17E0A" w:rsidRPr="0055014C" w:rsidRDefault="00F17E0A" w:rsidP="00F17E0A">
      <w:pPr>
        <w:pStyle w:val="Tabletitle"/>
        <w:rPr>
          <w:ins w:id="1259" w:author="251 (USA)" w:date="2023-05-29T18:33:00Z"/>
          <w:szCs w:val="24"/>
        </w:rPr>
      </w:pPr>
      <w:ins w:id="1260" w:author="251 (USA)" w:date="2023-05-29T18:33:00Z">
        <w:r w:rsidRPr="0055014C">
          <w:rPr>
            <w:szCs w:val="24"/>
          </w:rPr>
          <w:t>Sample Power budget for the Aggregate Usage of Beam WPT Devices for Sensor F18</w:t>
        </w:r>
      </w:ins>
    </w:p>
    <w:tbl>
      <w:tblPr>
        <w:tblW w:w="9535" w:type="dxa"/>
        <w:jc w:val="center"/>
        <w:tblLayout w:type="fixed"/>
        <w:tblLook w:val="04A0" w:firstRow="1" w:lastRow="0" w:firstColumn="1" w:lastColumn="0" w:noHBand="0" w:noVBand="1"/>
      </w:tblPr>
      <w:tblGrid>
        <w:gridCol w:w="2605"/>
        <w:gridCol w:w="1540"/>
        <w:gridCol w:w="5390"/>
      </w:tblGrid>
      <w:tr w:rsidR="00F17E0A" w:rsidRPr="0055014C" w14:paraId="2C23A57B" w14:textId="77777777" w:rsidTr="00C76E33">
        <w:trPr>
          <w:trHeight w:val="300"/>
          <w:tblHeader/>
          <w:jc w:val="center"/>
          <w:ins w:id="1261" w:author="251 (USA)" w:date="2023-05-29T18:33:00Z"/>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71101" w14:textId="77777777" w:rsidR="00F17E0A" w:rsidRPr="0055014C" w:rsidRDefault="00F17E0A" w:rsidP="00C76E33">
            <w:pPr>
              <w:pStyle w:val="Tablehead"/>
              <w:rPr>
                <w:ins w:id="1262" w:author="251 (USA)" w:date="2023-05-29T18:33:00Z"/>
              </w:rPr>
            </w:pPr>
            <w:ins w:id="1263" w:author="251 (USA)" w:date="2023-05-29T18:33:00Z">
              <w:r w:rsidRPr="0055014C">
                <w:t>Sensor Type/Operator</w:t>
              </w:r>
            </w:ins>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03429FA" w14:textId="77777777" w:rsidR="00F17E0A" w:rsidRPr="0055014C" w:rsidRDefault="00F17E0A" w:rsidP="00C76E33">
            <w:pPr>
              <w:pStyle w:val="Tablehead"/>
              <w:rPr>
                <w:ins w:id="1264" w:author="251 (USA)" w:date="2023-05-29T18:33:00Z"/>
              </w:rPr>
            </w:pPr>
            <w:ins w:id="1265" w:author="251 (USA)" w:date="2023-05-29T18:33:00Z">
              <w:r w:rsidRPr="0055014C">
                <w:t>Conical scan</w:t>
              </w:r>
              <w:r w:rsidRPr="0055014C">
                <w:br/>
                <w:t>F-18</w:t>
              </w:r>
            </w:ins>
          </w:p>
        </w:tc>
        <w:tc>
          <w:tcPr>
            <w:tcW w:w="5390" w:type="dxa"/>
            <w:tcBorders>
              <w:top w:val="single" w:sz="4" w:space="0" w:color="auto"/>
              <w:left w:val="nil"/>
              <w:bottom w:val="single" w:sz="4" w:space="0" w:color="auto"/>
              <w:right w:val="single" w:sz="4" w:space="0" w:color="auto"/>
            </w:tcBorders>
            <w:vAlign w:val="center"/>
          </w:tcPr>
          <w:p w14:paraId="1C3B5B20" w14:textId="77777777" w:rsidR="00F17E0A" w:rsidRPr="0055014C" w:rsidRDefault="00F17E0A" w:rsidP="00C76E33">
            <w:pPr>
              <w:pStyle w:val="Tablehead"/>
              <w:rPr>
                <w:ins w:id="1266" w:author="251 (USA)" w:date="2023-05-29T18:33:00Z"/>
              </w:rPr>
            </w:pPr>
            <w:ins w:id="1267" w:author="251 (USA)" w:date="2023-05-29T18:33:00Z">
              <w:r w:rsidRPr="0055014C">
                <w:t>Comments</w:t>
              </w:r>
            </w:ins>
          </w:p>
        </w:tc>
      </w:tr>
      <w:tr w:rsidR="00F17E0A" w:rsidRPr="0055014C" w14:paraId="4BD122EC" w14:textId="77777777" w:rsidTr="00C76E33">
        <w:trPr>
          <w:trHeight w:val="300"/>
          <w:jc w:val="center"/>
          <w:ins w:id="1268"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E9024C4" w14:textId="77777777" w:rsidR="00F17E0A" w:rsidRPr="0055014C" w:rsidRDefault="00F17E0A" w:rsidP="00C76E33">
            <w:pPr>
              <w:pStyle w:val="Tabletext"/>
              <w:rPr>
                <w:ins w:id="1269" w:author="251 (USA)" w:date="2023-05-29T18:33:00Z"/>
              </w:rPr>
            </w:pPr>
            <w:ins w:id="1270" w:author="251 (USA)" w:date="2023-05-29T18:33:00Z">
              <w:r w:rsidRPr="0055014C">
                <w:t>Sensor Orbit Altitude (km)</w:t>
              </w:r>
            </w:ins>
          </w:p>
        </w:tc>
        <w:tc>
          <w:tcPr>
            <w:tcW w:w="1540" w:type="dxa"/>
            <w:tcBorders>
              <w:top w:val="nil"/>
              <w:left w:val="nil"/>
              <w:bottom w:val="single" w:sz="4" w:space="0" w:color="auto"/>
              <w:right w:val="single" w:sz="4" w:space="0" w:color="auto"/>
            </w:tcBorders>
            <w:shd w:val="clear" w:color="auto" w:fill="auto"/>
            <w:noWrap/>
            <w:vAlign w:val="center"/>
            <w:hideMark/>
          </w:tcPr>
          <w:p w14:paraId="2ADF5F2D" w14:textId="77777777" w:rsidR="00F17E0A" w:rsidRPr="0055014C" w:rsidRDefault="00F17E0A" w:rsidP="00C76E33">
            <w:pPr>
              <w:pStyle w:val="Tabletext"/>
              <w:jc w:val="center"/>
              <w:rPr>
                <w:ins w:id="1271" w:author="251 (USA)" w:date="2023-05-29T18:33:00Z"/>
              </w:rPr>
            </w:pPr>
            <w:ins w:id="1272" w:author="251 (USA)" w:date="2023-05-29T18:33:00Z">
              <w:r w:rsidRPr="0055014C">
                <w:t>665.96</w:t>
              </w:r>
            </w:ins>
          </w:p>
        </w:tc>
        <w:tc>
          <w:tcPr>
            <w:tcW w:w="5390" w:type="dxa"/>
            <w:tcBorders>
              <w:top w:val="nil"/>
              <w:left w:val="nil"/>
              <w:bottom w:val="single" w:sz="4" w:space="0" w:color="auto"/>
              <w:right w:val="single" w:sz="4" w:space="0" w:color="auto"/>
            </w:tcBorders>
            <w:vAlign w:val="center"/>
          </w:tcPr>
          <w:p w14:paraId="56531172" w14:textId="77777777" w:rsidR="00F17E0A" w:rsidRPr="0055014C" w:rsidRDefault="00F17E0A" w:rsidP="00C76E33">
            <w:pPr>
              <w:pStyle w:val="Tabletext"/>
              <w:rPr>
                <w:ins w:id="1273" w:author="251 (USA)" w:date="2023-05-29T18:33:00Z"/>
              </w:rPr>
            </w:pPr>
            <w:ins w:id="1274" w:author="251 (USA)" w:date="2023-05-29T18:33:00Z">
              <w:r w:rsidRPr="0055014C">
                <w:t>RS.1861, (term H)</w:t>
              </w:r>
            </w:ins>
          </w:p>
        </w:tc>
      </w:tr>
      <w:tr w:rsidR="00F17E0A" w:rsidRPr="0055014C" w14:paraId="36F566AE" w14:textId="77777777" w:rsidTr="00C76E33">
        <w:trPr>
          <w:trHeight w:val="300"/>
          <w:jc w:val="center"/>
          <w:ins w:id="127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1358FC7" w14:textId="77777777" w:rsidR="00F17E0A" w:rsidRPr="0055014C" w:rsidRDefault="00F17E0A" w:rsidP="00C76E33">
            <w:pPr>
              <w:pStyle w:val="Tabletext"/>
              <w:rPr>
                <w:ins w:id="1276" w:author="251 (USA)" w:date="2023-05-29T18:33:00Z"/>
              </w:rPr>
            </w:pPr>
            <w:ins w:id="1277" w:author="251 (USA)" w:date="2023-05-29T18:33:00Z">
              <w:r w:rsidRPr="0055014C">
                <w:t>Sensor Antenna Peak Gain (dBi)</w:t>
              </w:r>
            </w:ins>
          </w:p>
        </w:tc>
        <w:tc>
          <w:tcPr>
            <w:tcW w:w="1540" w:type="dxa"/>
            <w:tcBorders>
              <w:top w:val="nil"/>
              <w:left w:val="nil"/>
              <w:bottom w:val="single" w:sz="4" w:space="0" w:color="auto"/>
              <w:right w:val="single" w:sz="4" w:space="0" w:color="auto"/>
            </w:tcBorders>
            <w:shd w:val="clear" w:color="auto" w:fill="auto"/>
            <w:noWrap/>
            <w:vAlign w:val="center"/>
            <w:hideMark/>
          </w:tcPr>
          <w:p w14:paraId="6ED9892D" w14:textId="77777777" w:rsidR="00F17E0A" w:rsidRPr="0055014C" w:rsidRDefault="00F17E0A" w:rsidP="00C76E33">
            <w:pPr>
              <w:pStyle w:val="Tabletext"/>
              <w:jc w:val="center"/>
              <w:rPr>
                <w:ins w:id="1278" w:author="251 (USA)" w:date="2023-05-29T18:33:00Z"/>
              </w:rPr>
            </w:pPr>
            <w:ins w:id="1279" w:author="251 (USA)" w:date="2023-05-29T18:33:00Z">
              <w:r w:rsidRPr="0055014C">
                <w:t>48.5</w:t>
              </w:r>
            </w:ins>
          </w:p>
        </w:tc>
        <w:tc>
          <w:tcPr>
            <w:tcW w:w="5390" w:type="dxa"/>
            <w:tcBorders>
              <w:top w:val="nil"/>
              <w:left w:val="nil"/>
              <w:bottom w:val="single" w:sz="4" w:space="0" w:color="auto"/>
              <w:right w:val="single" w:sz="4" w:space="0" w:color="auto"/>
            </w:tcBorders>
            <w:vAlign w:val="center"/>
          </w:tcPr>
          <w:p w14:paraId="2A7072EB" w14:textId="77777777" w:rsidR="00F17E0A" w:rsidRPr="0055014C" w:rsidRDefault="00F17E0A" w:rsidP="00C76E33">
            <w:pPr>
              <w:pStyle w:val="Tabletext"/>
              <w:rPr>
                <w:ins w:id="1280" w:author="251 (USA)" w:date="2023-05-29T18:33:00Z"/>
              </w:rPr>
            </w:pPr>
            <w:ins w:id="1281" w:author="251 (USA)" w:date="2023-05-29T18:33:00Z">
              <w:r w:rsidRPr="0055014C">
                <w:t>RS.1861</w:t>
              </w:r>
            </w:ins>
          </w:p>
        </w:tc>
      </w:tr>
      <w:tr w:rsidR="00F17E0A" w:rsidRPr="0055014C" w14:paraId="3CECFC8D" w14:textId="77777777" w:rsidTr="00C76E33">
        <w:trPr>
          <w:trHeight w:val="300"/>
          <w:jc w:val="center"/>
          <w:ins w:id="128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F70FBB9" w14:textId="77777777" w:rsidR="00F17E0A" w:rsidRPr="0055014C" w:rsidRDefault="00F17E0A" w:rsidP="00C76E33">
            <w:pPr>
              <w:pStyle w:val="Tabletext"/>
              <w:rPr>
                <w:ins w:id="1283" w:author="251 (USA)" w:date="2023-05-29T18:33:00Z"/>
              </w:rPr>
            </w:pPr>
            <w:ins w:id="1284" w:author="251 (USA)" w:date="2023-05-29T18:33:00Z">
              <w:r w:rsidRPr="0055014C">
                <w:t>Off-nadir angle (°)</w:t>
              </w:r>
            </w:ins>
          </w:p>
        </w:tc>
        <w:tc>
          <w:tcPr>
            <w:tcW w:w="1540" w:type="dxa"/>
            <w:tcBorders>
              <w:top w:val="nil"/>
              <w:left w:val="nil"/>
              <w:bottom w:val="single" w:sz="4" w:space="0" w:color="auto"/>
              <w:right w:val="single" w:sz="4" w:space="0" w:color="auto"/>
            </w:tcBorders>
            <w:shd w:val="clear" w:color="auto" w:fill="auto"/>
            <w:noWrap/>
            <w:vAlign w:val="center"/>
            <w:hideMark/>
          </w:tcPr>
          <w:p w14:paraId="2C75D23B" w14:textId="77777777" w:rsidR="00F17E0A" w:rsidRPr="0055014C" w:rsidRDefault="00F17E0A" w:rsidP="00C76E33">
            <w:pPr>
              <w:pStyle w:val="Tabletext"/>
              <w:jc w:val="center"/>
              <w:rPr>
                <w:ins w:id="1285" w:author="251 (USA)" w:date="2023-05-29T18:33:00Z"/>
              </w:rPr>
            </w:pPr>
            <w:ins w:id="1286" w:author="251 (USA)" w:date="2023-05-29T18:33:00Z">
              <w:r w:rsidRPr="0055014C">
                <w:t>47.7</w:t>
              </w:r>
            </w:ins>
          </w:p>
        </w:tc>
        <w:tc>
          <w:tcPr>
            <w:tcW w:w="5390" w:type="dxa"/>
            <w:tcBorders>
              <w:top w:val="nil"/>
              <w:left w:val="nil"/>
              <w:bottom w:val="single" w:sz="4" w:space="0" w:color="auto"/>
              <w:right w:val="single" w:sz="4" w:space="0" w:color="auto"/>
            </w:tcBorders>
            <w:vAlign w:val="center"/>
          </w:tcPr>
          <w:p w14:paraId="3F0EFC2C" w14:textId="77777777" w:rsidR="00F17E0A" w:rsidRPr="0055014C" w:rsidRDefault="00F17E0A" w:rsidP="00C76E33">
            <w:pPr>
              <w:pStyle w:val="Tabletext"/>
              <w:rPr>
                <w:ins w:id="1287" w:author="251 (USA)" w:date="2023-05-29T18:33:00Z"/>
              </w:rPr>
            </w:pPr>
            <w:ins w:id="1288" w:author="251 (USA)" w:date="2023-05-29T18:33:00Z">
              <w:r w:rsidRPr="0055014C">
                <w:t>RS.1861, (term α)</w:t>
              </w:r>
            </w:ins>
          </w:p>
        </w:tc>
      </w:tr>
      <w:tr w:rsidR="00F17E0A" w:rsidRPr="0055014C" w14:paraId="33211FB0" w14:textId="77777777" w:rsidTr="00C76E33">
        <w:trPr>
          <w:trHeight w:val="600"/>
          <w:jc w:val="center"/>
          <w:ins w:id="1289"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AA17B85" w14:textId="77777777" w:rsidR="00F17E0A" w:rsidRPr="0055014C" w:rsidRDefault="00F17E0A" w:rsidP="00C76E33">
            <w:pPr>
              <w:pStyle w:val="Tabletext"/>
              <w:rPr>
                <w:ins w:id="1290" w:author="251 (USA)" w:date="2023-05-29T18:33:00Z"/>
              </w:rPr>
            </w:pPr>
            <w:ins w:id="1291" w:author="251 (USA)" w:date="2023-05-29T18:33:00Z">
              <w:r w:rsidRPr="0055014C">
                <w:t>Sensor Ground Area Instantaneous Field of View (IFOV) (km</w:t>
              </w:r>
              <w:r w:rsidRPr="0055014C">
                <w:rPr>
                  <w:vertAlign w:val="superscript"/>
                </w:rPr>
                <w:t>2</w:t>
              </w:r>
              <w:r w:rsidRPr="0055014C">
                <w:t>)</w:t>
              </w:r>
            </w:ins>
          </w:p>
        </w:tc>
        <w:tc>
          <w:tcPr>
            <w:tcW w:w="1540" w:type="dxa"/>
            <w:tcBorders>
              <w:top w:val="nil"/>
              <w:left w:val="nil"/>
              <w:bottom w:val="single" w:sz="4" w:space="0" w:color="auto"/>
              <w:right w:val="single" w:sz="4" w:space="0" w:color="auto"/>
            </w:tcBorders>
            <w:shd w:val="clear" w:color="auto" w:fill="auto"/>
            <w:noWrap/>
            <w:vAlign w:val="center"/>
            <w:hideMark/>
          </w:tcPr>
          <w:p w14:paraId="500C9666" w14:textId="77777777" w:rsidR="00F17E0A" w:rsidRPr="0055014C" w:rsidRDefault="00F17E0A" w:rsidP="00C76E33">
            <w:pPr>
              <w:pStyle w:val="Tabletext"/>
              <w:jc w:val="center"/>
              <w:rPr>
                <w:ins w:id="1292" w:author="251 (USA)" w:date="2023-05-29T18:33:00Z"/>
              </w:rPr>
            </w:pPr>
            <w:ins w:id="1293" w:author="251 (USA)" w:date="2023-05-29T18:33:00Z">
              <w:r w:rsidRPr="0055014C">
                <w:t>263.89</w:t>
              </w:r>
            </w:ins>
          </w:p>
        </w:tc>
        <w:tc>
          <w:tcPr>
            <w:tcW w:w="5390" w:type="dxa"/>
            <w:tcBorders>
              <w:top w:val="nil"/>
              <w:left w:val="nil"/>
              <w:bottom w:val="single" w:sz="4" w:space="0" w:color="auto"/>
              <w:right w:val="single" w:sz="4" w:space="0" w:color="auto"/>
            </w:tcBorders>
            <w:vAlign w:val="center"/>
          </w:tcPr>
          <w:p w14:paraId="0DF2B547" w14:textId="77777777" w:rsidR="00F17E0A" w:rsidRPr="0055014C" w:rsidRDefault="00F17E0A" w:rsidP="00C76E33">
            <w:pPr>
              <w:pStyle w:val="Tabletext"/>
              <w:rPr>
                <w:ins w:id="1294" w:author="251 (USA)" w:date="2023-05-29T18:33:00Z"/>
              </w:rPr>
            </w:pPr>
            <w:ins w:id="1295" w:author="251 (USA)" w:date="2023-05-29T18:33:00Z">
              <w:r w:rsidRPr="0055014C">
                <w:t>RS.1861. Horizontal resolution = Hr = 14 km</w:t>
              </w:r>
              <w:r w:rsidRPr="0055014C">
                <w:br/>
                <w:t>Vertical resolution = Vr = 24 km.</w:t>
              </w:r>
              <w:r w:rsidRPr="0055014C">
                <w:br/>
                <w:t>IFOV (km</w:t>
              </w:r>
              <w:r w:rsidRPr="0055014C">
                <w:rPr>
                  <w:vertAlign w:val="superscript"/>
                </w:rPr>
                <w:t>2</w:t>
              </w:r>
              <w:r w:rsidRPr="0055014C">
                <w:t xml:space="preserve">) = </w:t>
              </w:r>
              <w:r w:rsidRPr="0055014C">
                <w:sym w:font="Symbol" w:char="F070"/>
              </w:r>
              <w:r w:rsidRPr="0055014C">
                <w:t>×Hr×Vr/4</w:t>
              </w:r>
            </w:ins>
          </w:p>
        </w:tc>
      </w:tr>
      <w:tr w:rsidR="00F17E0A" w:rsidRPr="0055014C" w14:paraId="62702B8F" w14:textId="77777777" w:rsidTr="00C76E33">
        <w:trPr>
          <w:trHeight w:val="300"/>
          <w:jc w:val="center"/>
          <w:ins w:id="129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8C973F0" w14:textId="77777777" w:rsidR="00F17E0A" w:rsidRPr="0055014C" w:rsidRDefault="00F17E0A" w:rsidP="00C76E33">
            <w:pPr>
              <w:pStyle w:val="Tabletext"/>
              <w:rPr>
                <w:ins w:id="1297" w:author="251 (USA)" w:date="2023-05-29T18:33:00Z"/>
              </w:rPr>
            </w:pPr>
            <w:ins w:id="1298" w:author="251 (USA)" w:date="2023-05-29T18:33:00Z">
              <w:r w:rsidRPr="0055014C">
                <w:t>Angle from ground towards Sensor (°)</w:t>
              </w:r>
            </w:ins>
          </w:p>
        </w:tc>
        <w:tc>
          <w:tcPr>
            <w:tcW w:w="1540" w:type="dxa"/>
            <w:tcBorders>
              <w:top w:val="nil"/>
              <w:left w:val="nil"/>
              <w:bottom w:val="single" w:sz="4" w:space="0" w:color="auto"/>
              <w:right w:val="single" w:sz="4" w:space="0" w:color="auto"/>
            </w:tcBorders>
            <w:shd w:val="clear" w:color="auto" w:fill="auto"/>
            <w:noWrap/>
            <w:vAlign w:val="center"/>
            <w:hideMark/>
          </w:tcPr>
          <w:p w14:paraId="03717F3B" w14:textId="77777777" w:rsidR="00F17E0A" w:rsidRPr="0055014C" w:rsidRDefault="00F17E0A" w:rsidP="00C76E33">
            <w:pPr>
              <w:pStyle w:val="Tabletext"/>
              <w:jc w:val="center"/>
              <w:rPr>
                <w:ins w:id="1299" w:author="251 (USA)" w:date="2023-05-29T18:33:00Z"/>
              </w:rPr>
            </w:pPr>
            <w:ins w:id="1300" w:author="251 (USA)" w:date="2023-05-29T18:33:00Z">
              <w:r w:rsidRPr="0055014C">
                <w:t>35.22</w:t>
              </w:r>
            </w:ins>
          </w:p>
        </w:tc>
        <w:tc>
          <w:tcPr>
            <w:tcW w:w="5390" w:type="dxa"/>
            <w:tcBorders>
              <w:top w:val="nil"/>
              <w:left w:val="nil"/>
              <w:bottom w:val="single" w:sz="4" w:space="0" w:color="auto"/>
              <w:right w:val="single" w:sz="4" w:space="0" w:color="auto"/>
            </w:tcBorders>
            <w:vAlign w:val="center"/>
          </w:tcPr>
          <w:p w14:paraId="342AA106" w14:textId="77777777" w:rsidR="00F17E0A" w:rsidRPr="0055014C" w:rsidRDefault="00F17E0A" w:rsidP="00C76E33">
            <w:pPr>
              <w:pStyle w:val="Tabletext"/>
              <w:rPr>
                <w:ins w:id="1301" w:author="251 (USA)" w:date="2023-05-29T18:33:00Z"/>
              </w:rPr>
            </w:pPr>
            <w:ins w:id="1302" w:author="251 (USA)" w:date="2023-05-29T18:33:00Z">
              <w:r w:rsidRPr="0055014C">
                <w:t>RS.1861. Uses calculation for Incidence angle at footprint (°) = 90 - ASIN((R</w:t>
              </w:r>
              <w:r w:rsidRPr="0055014C">
                <w:rPr>
                  <w:vertAlign w:val="subscript"/>
                </w:rPr>
                <w:t>e</w:t>
              </w:r>
              <w:r w:rsidRPr="0055014C">
                <w:t xml:space="preserve"> +H)/R</w:t>
              </w:r>
              <w:r w:rsidRPr="0055014C">
                <w:rPr>
                  <w:vertAlign w:val="subscript"/>
                </w:rPr>
                <w:t>e</w:t>
              </w:r>
              <w:r w:rsidRPr="0055014C">
                <w:t>)*SIN(α))</w:t>
              </w:r>
            </w:ins>
          </w:p>
        </w:tc>
      </w:tr>
      <w:tr w:rsidR="00F17E0A" w:rsidRPr="0055014C" w14:paraId="393F1DCE" w14:textId="77777777" w:rsidTr="00C76E33">
        <w:trPr>
          <w:trHeight w:val="300"/>
          <w:jc w:val="center"/>
          <w:ins w:id="130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443F8A0" w14:textId="77777777" w:rsidR="00F17E0A" w:rsidRPr="0055014C" w:rsidRDefault="00F17E0A" w:rsidP="00C76E33">
            <w:pPr>
              <w:pStyle w:val="Tabletext"/>
              <w:rPr>
                <w:ins w:id="1304" w:author="251 (USA)" w:date="2023-05-29T18:33:00Z"/>
              </w:rPr>
            </w:pPr>
            <w:ins w:id="1305" w:author="251 (USA)" w:date="2023-05-29T18:33:00Z">
              <w:r w:rsidRPr="0055014C">
                <w:t>ISM out of band EIRP</w:t>
              </w:r>
            </w:ins>
          </w:p>
        </w:tc>
        <w:tc>
          <w:tcPr>
            <w:tcW w:w="1540" w:type="dxa"/>
            <w:tcBorders>
              <w:top w:val="nil"/>
              <w:left w:val="nil"/>
              <w:bottom w:val="single" w:sz="4" w:space="0" w:color="auto"/>
              <w:right w:val="single" w:sz="4" w:space="0" w:color="auto"/>
            </w:tcBorders>
            <w:shd w:val="clear" w:color="auto" w:fill="auto"/>
            <w:noWrap/>
            <w:vAlign w:val="center"/>
            <w:hideMark/>
          </w:tcPr>
          <w:p w14:paraId="3EA5C647" w14:textId="77777777" w:rsidR="00F17E0A" w:rsidRPr="0055014C" w:rsidRDefault="00F17E0A" w:rsidP="00C76E33">
            <w:pPr>
              <w:pStyle w:val="Tabletext"/>
              <w:jc w:val="center"/>
              <w:rPr>
                <w:ins w:id="1306" w:author="251 (USA)" w:date="2023-05-29T18:33:00Z"/>
              </w:rPr>
            </w:pPr>
          </w:p>
        </w:tc>
        <w:tc>
          <w:tcPr>
            <w:tcW w:w="5390" w:type="dxa"/>
            <w:tcBorders>
              <w:top w:val="nil"/>
              <w:left w:val="nil"/>
              <w:bottom w:val="single" w:sz="4" w:space="0" w:color="auto"/>
              <w:right w:val="single" w:sz="4" w:space="0" w:color="auto"/>
            </w:tcBorders>
            <w:vAlign w:val="center"/>
          </w:tcPr>
          <w:p w14:paraId="78B45573" w14:textId="77777777" w:rsidR="00F17E0A" w:rsidRPr="0055014C" w:rsidRDefault="00F17E0A" w:rsidP="00C76E33">
            <w:pPr>
              <w:pStyle w:val="Tabletext"/>
              <w:rPr>
                <w:ins w:id="1307" w:author="251 (USA)" w:date="2023-05-29T18:33:00Z"/>
              </w:rPr>
            </w:pPr>
          </w:p>
        </w:tc>
      </w:tr>
      <w:tr w:rsidR="00F17E0A" w:rsidRPr="0055014C" w14:paraId="2F4D35AD" w14:textId="77777777" w:rsidTr="00C76E33">
        <w:trPr>
          <w:trHeight w:val="900"/>
          <w:jc w:val="center"/>
          <w:ins w:id="1308"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567396F" w14:textId="77777777" w:rsidR="00F17E0A" w:rsidRPr="0055014C" w:rsidRDefault="00F17E0A" w:rsidP="00C76E33">
            <w:pPr>
              <w:pStyle w:val="Tabletext"/>
              <w:rPr>
                <w:ins w:id="1309" w:author="251 (USA)" w:date="2023-05-29T18:33:00Z"/>
              </w:rPr>
            </w:pPr>
            <w:ins w:id="1310" w:author="251 (USA)" w:date="2023-05-29T18:33:00Z">
              <w:r w:rsidRPr="0055014C">
                <w:t>The field strength level, E, of emissions which lie outside the 24 GHz band. Field strength limit (µV/m) per FCC 18.305</w:t>
              </w:r>
            </w:ins>
          </w:p>
        </w:tc>
        <w:tc>
          <w:tcPr>
            <w:tcW w:w="1540" w:type="dxa"/>
            <w:tcBorders>
              <w:top w:val="nil"/>
              <w:left w:val="nil"/>
              <w:bottom w:val="single" w:sz="4" w:space="0" w:color="auto"/>
              <w:right w:val="single" w:sz="4" w:space="0" w:color="auto"/>
            </w:tcBorders>
            <w:shd w:val="clear" w:color="auto" w:fill="auto"/>
            <w:noWrap/>
            <w:vAlign w:val="center"/>
            <w:hideMark/>
          </w:tcPr>
          <w:p w14:paraId="241329BF" w14:textId="77777777" w:rsidR="00F17E0A" w:rsidRPr="0055014C" w:rsidRDefault="00F17E0A" w:rsidP="00C76E33">
            <w:pPr>
              <w:pStyle w:val="Tabletext"/>
              <w:jc w:val="center"/>
              <w:rPr>
                <w:ins w:id="1311" w:author="251 (USA)" w:date="2023-05-29T18:33:00Z"/>
              </w:rPr>
            </w:pPr>
            <w:ins w:id="1312" w:author="251 (USA)" w:date="2023-05-29T18:33:00Z">
              <w:r w:rsidRPr="0055014C">
                <w:t>25</w:t>
              </w:r>
            </w:ins>
          </w:p>
        </w:tc>
        <w:tc>
          <w:tcPr>
            <w:tcW w:w="5390" w:type="dxa"/>
            <w:tcBorders>
              <w:top w:val="nil"/>
              <w:left w:val="nil"/>
              <w:bottom w:val="single" w:sz="4" w:space="0" w:color="auto"/>
              <w:right w:val="single" w:sz="4" w:space="0" w:color="auto"/>
            </w:tcBorders>
            <w:vAlign w:val="center"/>
          </w:tcPr>
          <w:p w14:paraId="0E3556BC" w14:textId="77777777" w:rsidR="00F17E0A" w:rsidRPr="0055014C" w:rsidRDefault="00F17E0A" w:rsidP="00C76E33">
            <w:pPr>
              <w:pStyle w:val="Tabletext"/>
              <w:rPr>
                <w:ins w:id="1313" w:author="251 (USA)" w:date="2023-05-29T18:33:00Z"/>
              </w:rPr>
            </w:pPr>
            <w:ins w:id="1314" w:author="251 (USA)" w:date="2023-05-29T18:33:00Z">
              <w:r w:rsidRPr="0055014C">
                <w:t>FCC value used in the US</w:t>
              </w:r>
              <w:r w:rsidRPr="0055014C">
                <w:rPr>
                  <w:highlight w:val="lightGray"/>
                </w:rPr>
                <w:t>A</w:t>
              </w:r>
            </w:ins>
          </w:p>
        </w:tc>
      </w:tr>
      <w:tr w:rsidR="00F17E0A" w:rsidRPr="0055014C" w14:paraId="3370A60F" w14:textId="77777777" w:rsidTr="00C76E33">
        <w:trPr>
          <w:trHeight w:val="300"/>
          <w:jc w:val="center"/>
          <w:ins w:id="131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010FD59" w14:textId="77777777" w:rsidR="00F17E0A" w:rsidRPr="0055014C" w:rsidRDefault="00F17E0A" w:rsidP="00C76E33">
            <w:pPr>
              <w:pStyle w:val="Tabletext"/>
              <w:rPr>
                <w:ins w:id="1316" w:author="251 (USA)" w:date="2023-05-29T18:33:00Z"/>
              </w:rPr>
            </w:pPr>
            <w:ins w:id="1317" w:author="251 (USA)" w:date="2023-05-29T18:33:00Z">
              <w:r w:rsidRPr="0055014C">
                <w:t>Distance of Field strength limit (m). FCC 18.305</w:t>
              </w:r>
            </w:ins>
          </w:p>
        </w:tc>
        <w:tc>
          <w:tcPr>
            <w:tcW w:w="1540" w:type="dxa"/>
            <w:tcBorders>
              <w:top w:val="nil"/>
              <w:left w:val="nil"/>
              <w:bottom w:val="single" w:sz="4" w:space="0" w:color="auto"/>
              <w:right w:val="single" w:sz="4" w:space="0" w:color="auto"/>
            </w:tcBorders>
            <w:shd w:val="clear" w:color="auto" w:fill="auto"/>
            <w:noWrap/>
            <w:vAlign w:val="center"/>
            <w:hideMark/>
          </w:tcPr>
          <w:p w14:paraId="66D40E74" w14:textId="77777777" w:rsidR="00F17E0A" w:rsidRPr="0055014C" w:rsidRDefault="00F17E0A" w:rsidP="00C76E33">
            <w:pPr>
              <w:pStyle w:val="Tabletext"/>
              <w:jc w:val="center"/>
              <w:rPr>
                <w:ins w:id="1318" w:author="251 (USA)" w:date="2023-05-29T18:33:00Z"/>
              </w:rPr>
            </w:pPr>
            <w:ins w:id="1319" w:author="251 (USA)" w:date="2023-05-29T18:33:00Z">
              <w:r w:rsidRPr="0055014C">
                <w:t>300</w:t>
              </w:r>
            </w:ins>
          </w:p>
        </w:tc>
        <w:tc>
          <w:tcPr>
            <w:tcW w:w="5390" w:type="dxa"/>
            <w:tcBorders>
              <w:top w:val="nil"/>
              <w:left w:val="nil"/>
              <w:bottom w:val="single" w:sz="4" w:space="0" w:color="auto"/>
              <w:right w:val="single" w:sz="4" w:space="0" w:color="auto"/>
            </w:tcBorders>
            <w:vAlign w:val="center"/>
          </w:tcPr>
          <w:p w14:paraId="703B7126" w14:textId="77777777" w:rsidR="00F17E0A" w:rsidRPr="0055014C" w:rsidRDefault="00F17E0A" w:rsidP="00C76E33">
            <w:pPr>
              <w:pStyle w:val="Tabletext"/>
              <w:rPr>
                <w:ins w:id="1320" w:author="251 (USA)" w:date="2023-05-29T18:33:00Z"/>
              </w:rPr>
            </w:pPr>
            <w:ins w:id="1321" w:author="251 (USA)" w:date="2023-05-29T18:33:00Z">
              <w:r w:rsidRPr="0055014C">
                <w:t>FCC value used in the US</w:t>
              </w:r>
              <w:r w:rsidRPr="0055014C">
                <w:rPr>
                  <w:highlight w:val="lightGray"/>
                </w:rPr>
                <w:t>A</w:t>
              </w:r>
            </w:ins>
          </w:p>
        </w:tc>
      </w:tr>
      <w:tr w:rsidR="00F17E0A" w:rsidRPr="0055014C" w14:paraId="6E41E774" w14:textId="77777777" w:rsidTr="00C76E33">
        <w:trPr>
          <w:trHeight w:val="900"/>
          <w:jc w:val="center"/>
          <w:ins w:id="132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39F4C78" w14:textId="77777777" w:rsidR="00F17E0A" w:rsidRPr="0055014C" w:rsidRDefault="00F17E0A" w:rsidP="00C76E33">
            <w:pPr>
              <w:pStyle w:val="Tabletext"/>
              <w:rPr>
                <w:ins w:id="1323" w:author="251 (USA)" w:date="2023-05-29T18:33:00Z"/>
              </w:rPr>
            </w:pPr>
            <w:ins w:id="1324" w:author="251 (USA)" w:date="2023-05-29T18:33:00Z">
              <w:r w:rsidRPr="0055014C">
                <w:t>EIRP (dBm) out of band per 1 MHz where V is the unit of measurement.</w:t>
              </w:r>
            </w:ins>
          </w:p>
        </w:tc>
        <w:tc>
          <w:tcPr>
            <w:tcW w:w="1540" w:type="dxa"/>
            <w:tcBorders>
              <w:top w:val="nil"/>
              <w:left w:val="nil"/>
              <w:bottom w:val="single" w:sz="4" w:space="0" w:color="auto"/>
              <w:right w:val="single" w:sz="4" w:space="0" w:color="auto"/>
            </w:tcBorders>
            <w:shd w:val="clear" w:color="auto" w:fill="auto"/>
            <w:noWrap/>
            <w:vAlign w:val="center"/>
            <w:hideMark/>
          </w:tcPr>
          <w:p w14:paraId="114541DB" w14:textId="77777777" w:rsidR="00F17E0A" w:rsidRPr="0055014C" w:rsidRDefault="00F17E0A" w:rsidP="00C76E33">
            <w:pPr>
              <w:pStyle w:val="Tabletext"/>
              <w:jc w:val="center"/>
              <w:rPr>
                <w:ins w:id="1325" w:author="251 (USA)" w:date="2023-05-29T18:33:00Z"/>
              </w:rPr>
            </w:pPr>
            <w:ins w:id="1326" w:author="Chamova, Alisa" w:date="2023-06-07T10:46:00Z">
              <w:r w:rsidRPr="0055014C">
                <w:t>–</w:t>
              </w:r>
            </w:ins>
            <w:ins w:id="1327" w:author="251 (USA)" w:date="2023-05-29T18:33:00Z">
              <w:r w:rsidRPr="0055014C">
                <w:t>27.27</w:t>
              </w:r>
            </w:ins>
          </w:p>
        </w:tc>
        <w:tc>
          <w:tcPr>
            <w:tcW w:w="5390" w:type="dxa"/>
            <w:tcBorders>
              <w:top w:val="nil"/>
              <w:left w:val="nil"/>
              <w:bottom w:val="single" w:sz="4" w:space="0" w:color="auto"/>
              <w:right w:val="single" w:sz="4" w:space="0" w:color="auto"/>
            </w:tcBorders>
            <w:vAlign w:val="center"/>
          </w:tcPr>
          <w:p w14:paraId="28FC331F" w14:textId="77777777" w:rsidR="00F17E0A" w:rsidRPr="0055014C" w:rsidRDefault="00F17E0A" w:rsidP="00C76E33">
            <w:pPr>
              <w:pStyle w:val="Tabletext"/>
              <w:rPr>
                <w:ins w:id="1328" w:author="251 (USA)" w:date="2023-05-29T18:33:00Z"/>
              </w:rPr>
            </w:pPr>
            <m:oMathPara>
              <m:oMath>
                <m:r>
                  <w:ins w:id="1329" w:author="251 (USA)" w:date="2023-05-29T18:33:00Z">
                    <w:rPr>
                      <w:rFonts w:ascii="Cambria Math" w:hAnsi="Cambria Math"/>
                    </w:rPr>
                    <m:t>10</m:t>
                  </w:ins>
                </m:r>
                <m:sSub>
                  <m:sSubPr>
                    <m:ctrlPr>
                      <w:ins w:id="1330" w:author="251 (USA)" w:date="2023-05-29T18:33:00Z">
                        <w:rPr>
                          <w:rFonts w:ascii="Cambria Math" w:hAnsi="Cambria Math"/>
                          <w:i/>
                        </w:rPr>
                      </w:ins>
                    </m:ctrlPr>
                  </m:sSubPr>
                  <m:e>
                    <m:r>
                      <w:ins w:id="1331" w:author="251 (USA)" w:date="2023-05-29T18:33:00Z">
                        <w:rPr>
                          <w:rFonts w:ascii="Cambria Math" w:hAnsi="Cambria Math"/>
                        </w:rPr>
                        <m:t>log</m:t>
                      </w:ins>
                    </m:r>
                  </m:e>
                  <m:sub>
                    <m:r>
                      <w:ins w:id="1332" w:author="251 (USA)" w:date="2023-05-29T18:33:00Z">
                        <w:rPr>
                          <w:rFonts w:ascii="Cambria Math" w:hAnsi="Cambria Math"/>
                        </w:rPr>
                        <m:t>10</m:t>
                      </w:ins>
                    </m:r>
                  </m:sub>
                </m:sSub>
                <m:d>
                  <m:dPr>
                    <m:ctrlPr>
                      <w:ins w:id="1333" w:author="251 (USA)" w:date="2023-05-29T18:33:00Z">
                        <w:rPr>
                          <w:rFonts w:ascii="Cambria Math" w:hAnsi="Cambria Math"/>
                          <w:i/>
                        </w:rPr>
                      </w:ins>
                    </m:ctrlPr>
                  </m:dPr>
                  <m:e>
                    <m:f>
                      <m:fPr>
                        <m:ctrlPr>
                          <w:ins w:id="1334" w:author="251 (USA)" w:date="2023-05-29T18:33:00Z">
                            <w:rPr>
                              <w:rFonts w:ascii="Cambria Math" w:hAnsi="Cambria Math"/>
                              <w:i/>
                            </w:rPr>
                          </w:ins>
                        </m:ctrlPr>
                      </m:fPr>
                      <m:num>
                        <m:r>
                          <w:ins w:id="1335" w:author="251 (USA)" w:date="2023-05-29T18:33:00Z">
                            <w:rPr>
                              <w:rFonts w:ascii="Cambria Math" w:hAnsi="Cambria Math"/>
                            </w:rPr>
                            <m:t>4π×</m:t>
                          </w:ins>
                        </m:r>
                        <m:sSup>
                          <m:sSupPr>
                            <m:ctrlPr>
                              <w:ins w:id="1336" w:author="251 (USA)" w:date="2023-05-29T18:33:00Z">
                                <w:rPr>
                                  <w:rFonts w:ascii="Cambria Math" w:hAnsi="Cambria Math"/>
                                  <w:i/>
                                </w:rPr>
                              </w:ins>
                            </m:ctrlPr>
                          </m:sSupPr>
                          <m:e>
                            <m:r>
                              <w:ins w:id="1337" w:author="251 (USA)" w:date="2023-05-29T18:33:00Z">
                                <w:rPr>
                                  <w:rFonts w:ascii="Cambria Math" w:hAnsi="Cambria Math"/>
                                </w:rPr>
                                <m:t>E</m:t>
                              </w:ins>
                            </m:r>
                          </m:e>
                          <m:sup>
                            <m:r>
                              <w:ins w:id="1338" w:author="251 (USA)" w:date="2023-05-29T18:33:00Z">
                                <w:rPr>
                                  <w:rFonts w:ascii="Cambria Math" w:hAnsi="Cambria Math"/>
                                </w:rPr>
                                <m:t>2</m:t>
                              </w:ins>
                            </m:r>
                          </m:sup>
                        </m:sSup>
                        <m:r>
                          <w:ins w:id="1339" w:author="251 (USA)" w:date="2023-05-29T18:33:00Z">
                            <w:rPr>
                              <w:rFonts w:ascii="Cambria Math" w:hAnsi="Cambria Math"/>
                            </w:rPr>
                            <m:t>×</m:t>
                          </w:ins>
                        </m:r>
                        <m:sSup>
                          <m:sSupPr>
                            <m:ctrlPr>
                              <w:ins w:id="1340" w:author="251 (USA)" w:date="2023-05-29T18:33:00Z">
                                <w:rPr>
                                  <w:rFonts w:ascii="Cambria Math" w:hAnsi="Cambria Math"/>
                                  <w:i/>
                                </w:rPr>
                              </w:ins>
                            </m:ctrlPr>
                          </m:sSupPr>
                          <m:e>
                            <m:r>
                              <w:ins w:id="1341" w:author="251 (USA)" w:date="2023-05-29T18:33:00Z">
                                <w:rPr>
                                  <w:rFonts w:ascii="Cambria Math" w:hAnsi="Cambria Math"/>
                                </w:rPr>
                                <m:t>r</m:t>
                              </w:ins>
                            </m:r>
                          </m:e>
                          <m:sup>
                            <m:r>
                              <w:ins w:id="1342" w:author="251 (USA)" w:date="2023-05-29T18:33:00Z">
                                <w:rPr>
                                  <w:rFonts w:ascii="Cambria Math" w:hAnsi="Cambria Math"/>
                                </w:rPr>
                                <m:t>2</m:t>
                              </w:ins>
                            </m:r>
                          </m:sup>
                        </m:sSup>
                      </m:num>
                      <m:den>
                        <m:r>
                          <w:ins w:id="1343" w:author="251 (USA)" w:date="2023-05-29T18:33:00Z">
                            <w:rPr>
                              <w:rFonts w:ascii="Cambria Math" w:hAnsi="Cambria Math"/>
                            </w:rPr>
                            <m:t>0.377×</m:t>
                          </w:ins>
                        </m:r>
                        <m:sSup>
                          <m:sSupPr>
                            <m:ctrlPr>
                              <w:ins w:id="1344" w:author="251 (USA)" w:date="2023-05-29T18:33:00Z">
                                <w:rPr>
                                  <w:rFonts w:ascii="Cambria Math" w:hAnsi="Cambria Math"/>
                                  <w:i/>
                                </w:rPr>
                              </w:ins>
                            </m:ctrlPr>
                          </m:sSupPr>
                          <m:e>
                            <m:r>
                              <w:ins w:id="1345" w:author="251 (USA)" w:date="2023-05-29T18:33:00Z">
                                <w:rPr>
                                  <w:rFonts w:ascii="Cambria Math" w:hAnsi="Cambria Math"/>
                                </w:rPr>
                                <m:t>V</m:t>
                              </w:ins>
                            </m:r>
                          </m:e>
                          <m:sup>
                            <m:r>
                              <w:ins w:id="1346" w:author="251 (USA)" w:date="2023-05-29T18:33:00Z">
                                <w:rPr>
                                  <w:rFonts w:ascii="Cambria Math" w:hAnsi="Cambria Math"/>
                                </w:rPr>
                                <m:t>2</m:t>
                              </w:ins>
                            </m:r>
                          </m:sup>
                        </m:sSup>
                      </m:den>
                    </m:f>
                  </m:e>
                </m:d>
              </m:oMath>
            </m:oMathPara>
          </w:p>
        </w:tc>
      </w:tr>
      <w:tr w:rsidR="00F17E0A" w:rsidRPr="0055014C" w14:paraId="4C40F3C4" w14:textId="77777777" w:rsidTr="00C76E33">
        <w:trPr>
          <w:trHeight w:val="300"/>
          <w:jc w:val="center"/>
          <w:ins w:id="134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1593A02" w14:textId="77777777" w:rsidR="00F17E0A" w:rsidRPr="0055014C" w:rsidRDefault="00F17E0A" w:rsidP="00C76E33">
            <w:pPr>
              <w:pStyle w:val="Tabletext"/>
              <w:rPr>
                <w:ins w:id="1348" w:author="251 (USA)" w:date="2023-05-29T18:33:00Z"/>
              </w:rPr>
            </w:pPr>
            <w:ins w:id="1349" w:author="251 (USA)" w:date="2023-05-29T18:33:00Z">
              <w:r w:rsidRPr="0055014C">
                <w:t>Device EIRP (dB(W/MHz)</w:t>
              </w:r>
            </w:ins>
          </w:p>
        </w:tc>
        <w:tc>
          <w:tcPr>
            <w:tcW w:w="1540" w:type="dxa"/>
            <w:tcBorders>
              <w:top w:val="nil"/>
              <w:left w:val="nil"/>
              <w:bottom w:val="single" w:sz="4" w:space="0" w:color="auto"/>
              <w:right w:val="single" w:sz="4" w:space="0" w:color="auto"/>
            </w:tcBorders>
            <w:shd w:val="clear" w:color="auto" w:fill="auto"/>
            <w:noWrap/>
            <w:vAlign w:val="center"/>
            <w:hideMark/>
          </w:tcPr>
          <w:p w14:paraId="07135C16" w14:textId="77777777" w:rsidR="00F17E0A" w:rsidRPr="0055014C" w:rsidRDefault="00F17E0A" w:rsidP="00C76E33">
            <w:pPr>
              <w:pStyle w:val="Tabletext"/>
              <w:jc w:val="center"/>
              <w:rPr>
                <w:ins w:id="1350" w:author="251 (USA)" w:date="2023-05-29T18:33:00Z"/>
              </w:rPr>
            </w:pPr>
            <w:ins w:id="1351" w:author="Chamova, Alisa" w:date="2023-06-07T10:46:00Z">
              <w:r w:rsidRPr="0055014C">
                <w:t>–</w:t>
              </w:r>
            </w:ins>
            <w:ins w:id="1352" w:author="251 (USA)" w:date="2023-05-29T18:33:00Z">
              <w:r w:rsidRPr="0055014C">
                <w:t>57.27</w:t>
              </w:r>
            </w:ins>
          </w:p>
        </w:tc>
        <w:tc>
          <w:tcPr>
            <w:tcW w:w="5390" w:type="dxa"/>
            <w:tcBorders>
              <w:top w:val="nil"/>
              <w:left w:val="nil"/>
              <w:bottom w:val="single" w:sz="4" w:space="0" w:color="auto"/>
              <w:right w:val="single" w:sz="4" w:space="0" w:color="auto"/>
            </w:tcBorders>
            <w:vAlign w:val="center"/>
          </w:tcPr>
          <w:p w14:paraId="0CC06720" w14:textId="77777777" w:rsidR="00F17E0A" w:rsidRPr="0055014C" w:rsidRDefault="00F17E0A" w:rsidP="00C76E33">
            <w:pPr>
              <w:pStyle w:val="Tabletext"/>
              <w:rPr>
                <w:ins w:id="1353" w:author="251 (USA)" w:date="2023-05-29T18:33:00Z"/>
              </w:rPr>
            </w:pPr>
            <w:ins w:id="1354" w:author="251 (USA)" w:date="2023-05-29T18:33:00Z">
              <w:r w:rsidRPr="0055014C">
                <w:t>Conversion from dBm to dBW</w:t>
              </w:r>
            </w:ins>
          </w:p>
        </w:tc>
      </w:tr>
      <w:tr w:rsidR="00F17E0A" w:rsidRPr="0055014C" w14:paraId="16D06A87" w14:textId="77777777" w:rsidTr="00C76E33">
        <w:trPr>
          <w:trHeight w:val="600"/>
          <w:jc w:val="center"/>
          <w:ins w:id="135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2D4886E" w14:textId="77777777" w:rsidR="00F17E0A" w:rsidRPr="0055014C" w:rsidRDefault="00F17E0A" w:rsidP="00C76E33">
            <w:pPr>
              <w:pStyle w:val="Tabletext"/>
              <w:rPr>
                <w:ins w:id="1356" w:author="251 (USA)" w:date="2023-05-29T18:33:00Z"/>
              </w:rPr>
            </w:pPr>
            <w:ins w:id="1357" w:author="251 (USA)" w:date="2023-05-29T18:33:00Z">
              <w:r w:rsidRPr="0055014C">
                <w:t>Reduction due to out-of-band Antenna pattern shape performance (Single Element) - (dB)</w:t>
              </w:r>
            </w:ins>
          </w:p>
        </w:tc>
        <w:tc>
          <w:tcPr>
            <w:tcW w:w="1540" w:type="dxa"/>
            <w:tcBorders>
              <w:top w:val="nil"/>
              <w:left w:val="nil"/>
              <w:bottom w:val="single" w:sz="4" w:space="0" w:color="auto"/>
              <w:right w:val="single" w:sz="4" w:space="0" w:color="auto"/>
            </w:tcBorders>
            <w:shd w:val="clear" w:color="auto" w:fill="auto"/>
            <w:noWrap/>
            <w:vAlign w:val="center"/>
            <w:hideMark/>
          </w:tcPr>
          <w:p w14:paraId="5E82E92F" w14:textId="77777777" w:rsidR="00F17E0A" w:rsidRPr="0055014C" w:rsidRDefault="00F17E0A" w:rsidP="00C76E33">
            <w:pPr>
              <w:pStyle w:val="Tabletext"/>
              <w:jc w:val="center"/>
              <w:rPr>
                <w:ins w:id="1358" w:author="251 (USA)" w:date="2023-05-29T18:33:00Z"/>
              </w:rPr>
            </w:pPr>
            <w:ins w:id="1359" w:author="251 (USA)" w:date="2023-05-29T18:33:00Z">
              <w:r w:rsidRPr="0055014C">
                <w:t>Median: 11.84</w:t>
              </w:r>
            </w:ins>
            <w:ins w:id="1360" w:author="Chamova, Alisa" w:date="2023-06-07T10:46:00Z">
              <w:r w:rsidRPr="0055014C">
                <w:t> </w:t>
              </w:r>
            </w:ins>
            <w:ins w:id="1361"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5F388843" w14:textId="77777777" w:rsidR="00F17E0A" w:rsidRPr="0055014C" w:rsidRDefault="00F17E0A" w:rsidP="00C76E33">
            <w:pPr>
              <w:pStyle w:val="Tabletext"/>
              <w:rPr>
                <w:ins w:id="1362" w:author="251 (USA)" w:date="2023-05-29T18:33:00Z"/>
              </w:rPr>
            </w:pPr>
            <w:ins w:id="1363" w:author="251 (USA)" w:date="2023-05-29T18:33:00Z">
              <w:r w:rsidRPr="0055014C">
                <w:t>Azimuth dependent. Simulated antenna pattern is used in Monte-Carlo simulation. Range = 8.1 dB to 20.6 dB.</w:t>
              </w:r>
            </w:ins>
          </w:p>
        </w:tc>
      </w:tr>
      <w:tr w:rsidR="00F17E0A" w:rsidRPr="0055014C" w14:paraId="783DBAB1" w14:textId="77777777" w:rsidTr="00C76E33">
        <w:trPr>
          <w:trHeight w:val="300"/>
          <w:jc w:val="center"/>
          <w:ins w:id="136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4937E01" w14:textId="77777777" w:rsidR="00F17E0A" w:rsidRPr="0055014C" w:rsidRDefault="00F17E0A" w:rsidP="00C76E33">
            <w:pPr>
              <w:pStyle w:val="Tabletext"/>
              <w:rPr>
                <w:ins w:id="1365" w:author="251 (USA)" w:date="2023-05-29T18:33:00Z"/>
              </w:rPr>
            </w:pPr>
            <w:ins w:id="1366" w:author="251 (USA)" w:date="2023-05-29T18:33:00Z">
              <w:r w:rsidRPr="0055014C">
                <w:t>Effective Device EIRP (dB(W/MHz))</w:t>
              </w:r>
            </w:ins>
          </w:p>
        </w:tc>
        <w:tc>
          <w:tcPr>
            <w:tcW w:w="1540" w:type="dxa"/>
            <w:tcBorders>
              <w:top w:val="nil"/>
              <w:left w:val="nil"/>
              <w:bottom w:val="single" w:sz="4" w:space="0" w:color="auto"/>
              <w:right w:val="single" w:sz="4" w:space="0" w:color="auto"/>
            </w:tcBorders>
            <w:shd w:val="clear" w:color="auto" w:fill="auto"/>
            <w:noWrap/>
            <w:vAlign w:val="center"/>
            <w:hideMark/>
          </w:tcPr>
          <w:p w14:paraId="3955D8B6" w14:textId="77777777" w:rsidR="00F17E0A" w:rsidRPr="0055014C" w:rsidRDefault="00F17E0A" w:rsidP="00C76E33">
            <w:pPr>
              <w:pStyle w:val="Tabletext"/>
              <w:jc w:val="center"/>
              <w:rPr>
                <w:ins w:id="1367" w:author="251 (USA)" w:date="2023-05-29T18:33:00Z"/>
              </w:rPr>
            </w:pPr>
            <w:ins w:id="1368" w:author="Chamova, Alisa" w:date="2023-06-07T10:46:00Z">
              <w:r w:rsidRPr="0055014C">
                <w:t>–</w:t>
              </w:r>
            </w:ins>
            <w:ins w:id="1369" w:author="251 (USA)" w:date="2023-05-29T18:33:00Z">
              <w:r w:rsidRPr="0055014C">
                <w:t>57.27</w:t>
              </w:r>
            </w:ins>
          </w:p>
        </w:tc>
        <w:tc>
          <w:tcPr>
            <w:tcW w:w="5390" w:type="dxa"/>
            <w:tcBorders>
              <w:top w:val="nil"/>
              <w:left w:val="nil"/>
              <w:bottom w:val="single" w:sz="4" w:space="0" w:color="auto"/>
              <w:right w:val="single" w:sz="4" w:space="0" w:color="auto"/>
            </w:tcBorders>
            <w:vAlign w:val="center"/>
          </w:tcPr>
          <w:p w14:paraId="2D678A9F" w14:textId="77777777" w:rsidR="00F17E0A" w:rsidRPr="0055014C" w:rsidRDefault="00F17E0A" w:rsidP="00C76E33">
            <w:pPr>
              <w:pStyle w:val="Tabletext"/>
              <w:rPr>
                <w:ins w:id="1370" w:author="251 (USA)" w:date="2023-05-29T18:33:00Z"/>
              </w:rPr>
            </w:pPr>
            <w:ins w:id="1371" w:author="251 (USA)" w:date="2023-05-29T18:33:00Z">
              <w:r w:rsidRPr="0055014C">
                <w:t>Adding antenna pattern reduction</w:t>
              </w:r>
            </w:ins>
          </w:p>
        </w:tc>
      </w:tr>
      <w:tr w:rsidR="00F17E0A" w:rsidRPr="0055014C" w14:paraId="17C9D75F" w14:textId="77777777" w:rsidTr="00C76E33">
        <w:trPr>
          <w:trHeight w:val="300"/>
          <w:jc w:val="center"/>
          <w:ins w:id="1372" w:author="251 (USA)" w:date="2023-05-29T18:33:00Z"/>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73301CB2" w14:textId="77777777" w:rsidR="00F17E0A" w:rsidRPr="0055014C" w:rsidRDefault="00F17E0A" w:rsidP="00C76E33">
            <w:pPr>
              <w:pStyle w:val="Tabletext"/>
              <w:jc w:val="center"/>
              <w:rPr>
                <w:ins w:id="1373" w:author="251 (USA)" w:date="2023-05-29T18:33:00Z"/>
                <w:b/>
                <w:bCs/>
              </w:rPr>
            </w:pPr>
            <w:ins w:id="1374" w:author="251 (USA)" w:date="2023-05-29T18:33:00Z">
              <w:r w:rsidRPr="0055014C">
                <w:rPr>
                  <w:b/>
                  <w:bCs/>
                </w:rPr>
                <w:t>Losses</w:t>
              </w:r>
            </w:ins>
          </w:p>
        </w:tc>
      </w:tr>
      <w:tr w:rsidR="00F17E0A" w:rsidRPr="0055014C" w14:paraId="1BDB2AC4" w14:textId="77777777" w:rsidTr="00C76E33">
        <w:trPr>
          <w:trHeight w:val="600"/>
          <w:jc w:val="center"/>
          <w:ins w:id="137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55810FC" w14:textId="77777777" w:rsidR="00F17E0A" w:rsidRPr="0055014C" w:rsidRDefault="00F17E0A" w:rsidP="00C76E33">
            <w:pPr>
              <w:pStyle w:val="Tabletext"/>
              <w:rPr>
                <w:ins w:id="1376" w:author="251 (USA)" w:date="2023-05-29T18:33:00Z"/>
              </w:rPr>
            </w:pPr>
            <w:ins w:id="1377" w:author="251 (USA)" w:date="2023-05-29T18:33:00Z">
              <w:r w:rsidRPr="0055014C">
                <w:t>Activity factor. Number of hours during the day where all ISM devices are active (hours/day)</w:t>
              </w:r>
            </w:ins>
          </w:p>
        </w:tc>
        <w:tc>
          <w:tcPr>
            <w:tcW w:w="1540" w:type="dxa"/>
            <w:tcBorders>
              <w:top w:val="nil"/>
              <w:left w:val="nil"/>
              <w:bottom w:val="single" w:sz="4" w:space="0" w:color="auto"/>
              <w:right w:val="single" w:sz="4" w:space="0" w:color="auto"/>
            </w:tcBorders>
            <w:shd w:val="clear" w:color="auto" w:fill="auto"/>
            <w:noWrap/>
            <w:vAlign w:val="center"/>
            <w:hideMark/>
          </w:tcPr>
          <w:p w14:paraId="0E90533D" w14:textId="77777777" w:rsidR="00F17E0A" w:rsidRPr="0055014C" w:rsidRDefault="00F17E0A" w:rsidP="00C76E33">
            <w:pPr>
              <w:pStyle w:val="Tabletext"/>
              <w:jc w:val="center"/>
              <w:rPr>
                <w:ins w:id="1378" w:author="251 (USA)" w:date="2023-05-29T18:33:00Z"/>
              </w:rPr>
            </w:pPr>
            <w:ins w:id="1379" w:author="251 (USA)" w:date="2023-05-29T18:33:00Z">
              <w:r w:rsidRPr="0055014C">
                <w:t>8</w:t>
              </w:r>
            </w:ins>
          </w:p>
        </w:tc>
        <w:tc>
          <w:tcPr>
            <w:tcW w:w="5390" w:type="dxa"/>
            <w:tcBorders>
              <w:top w:val="nil"/>
              <w:left w:val="nil"/>
              <w:bottom w:val="single" w:sz="4" w:space="0" w:color="auto"/>
              <w:right w:val="single" w:sz="4" w:space="0" w:color="auto"/>
            </w:tcBorders>
            <w:vAlign w:val="center"/>
          </w:tcPr>
          <w:p w14:paraId="51D60DC5" w14:textId="77777777" w:rsidR="00F17E0A" w:rsidRPr="0055014C" w:rsidRDefault="00F17E0A" w:rsidP="00C76E33">
            <w:pPr>
              <w:pStyle w:val="Tabletext"/>
              <w:rPr>
                <w:ins w:id="1380" w:author="251 (USA)" w:date="2023-05-29T18:33:00Z"/>
              </w:rPr>
            </w:pPr>
            <w:ins w:id="1381" w:author="251 (USA)" w:date="2023-05-29T18:33:00Z">
              <w:r w:rsidRPr="0055014C">
                <w:t>Hours during the day where the ISM WPT device is active</w:t>
              </w:r>
            </w:ins>
          </w:p>
        </w:tc>
      </w:tr>
      <w:tr w:rsidR="00F17E0A" w:rsidRPr="0055014C" w14:paraId="5DF33102" w14:textId="77777777" w:rsidTr="00C76E33">
        <w:trPr>
          <w:trHeight w:val="600"/>
          <w:jc w:val="center"/>
          <w:ins w:id="138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2045FC5" w14:textId="77777777" w:rsidR="00F17E0A" w:rsidRPr="0055014C" w:rsidRDefault="00F17E0A" w:rsidP="00C76E33">
            <w:pPr>
              <w:pStyle w:val="Tabletext"/>
              <w:rPr>
                <w:ins w:id="1383" w:author="251 (USA)" w:date="2023-05-29T18:33:00Z"/>
              </w:rPr>
            </w:pPr>
            <w:ins w:id="1384" w:author="251 (USA)" w:date="2023-05-29T18:33:00Z">
              <w:r w:rsidRPr="0055014C">
                <w:t>Activity factor loss in dB</w:t>
              </w:r>
            </w:ins>
          </w:p>
        </w:tc>
        <w:tc>
          <w:tcPr>
            <w:tcW w:w="1540" w:type="dxa"/>
            <w:tcBorders>
              <w:top w:val="nil"/>
              <w:left w:val="nil"/>
              <w:bottom w:val="single" w:sz="4" w:space="0" w:color="auto"/>
              <w:right w:val="single" w:sz="4" w:space="0" w:color="auto"/>
            </w:tcBorders>
            <w:shd w:val="clear" w:color="auto" w:fill="auto"/>
            <w:noWrap/>
            <w:vAlign w:val="center"/>
            <w:hideMark/>
          </w:tcPr>
          <w:p w14:paraId="3CDAD5BE" w14:textId="77777777" w:rsidR="00F17E0A" w:rsidRPr="0055014C" w:rsidRDefault="00F17E0A" w:rsidP="00C76E33">
            <w:pPr>
              <w:pStyle w:val="Tabletext"/>
              <w:jc w:val="center"/>
              <w:rPr>
                <w:ins w:id="1385" w:author="251 (USA)" w:date="2023-05-29T18:33:00Z"/>
              </w:rPr>
            </w:pPr>
            <w:ins w:id="1386" w:author="251 (USA)" w:date="2023-05-29T18:33:00Z">
              <w:r w:rsidRPr="0055014C">
                <w:t>4.77</w:t>
              </w:r>
            </w:ins>
          </w:p>
        </w:tc>
        <w:tc>
          <w:tcPr>
            <w:tcW w:w="5390" w:type="dxa"/>
            <w:tcBorders>
              <w:top w:val="nil"/>
              <w:left w:val="nil"/>
              <w:bottom w:val="single" w:sz="4" w:space="0" w:color="auto"/>
              <w:right w:val="single" w:sz="4" w:space="0" w:color="auto"/>
            </w:tcBorders>
            <w:vAlign w:val="center"/>
          </w:tcPr>
          <w:p w14:paraId="3246B74F" w14:textId="77777777" w:rsidR="00F17E0A" w:rsidRPr="0055014C" w:rsidRDefault="00F17E0A" w:rsidP="00C76E33">
            <w:pPr>
              <w:pStyle w:val="Tabletext"/>
              <w:rPr>
                <w:ins w:id="1387" w:author="251 (USA)" w:date="2023-05-29T18:33:00Z"/>
              </w:rPr>
            </w:pPr>
            <w:ins w:id="1388" w:author="251 (USA)" w:date="2023-05-29T18:33:00Z">
              <w:r w:rsidRPr="0055014C">
                <w:t>Activity factor loss =10*log</w:t>
              </w:r>
              <w:r w:rsidRPr="0055014C">
                <w:rPr>
                  <w:vertAlign w:val="subscript"/>
                </w:rPr>
                <w:t>10</w:t>
              </w:r>
              <w:r w:rsidRPr="0055014C">
                <w:t>(active hours / 24) active hours is 8 hours (dB)</w:t>
              </w:r>
            </w:ins>
          </w:p>
        </w:tc>
      </w:tr>
      <w:tr w:rsidR="00F17E0A" w:rsidRPr="0055014C" w14:paraId="347CCA4D" w14:textId="77777777" w:rsidTr="00C76E33">
        <w:trPr>
          <w:trHeight w:val="600"/>
          <w:jc w:val="center"/>
          <w:ins w:id="1389"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5ABF55D" w14:textId="77777777" w:rsidR="00F17E0A" w:rsidRPr="0055014C" w:rsidRDefault="00F17E0A" w:rsidP="00C76E33">
            <w:pPr>
              <w:pStyle w:val="Tabletext"/>
              <w:rPr>
                <w:ins w:id="1390" w:author="251 (USA)" w:date="2023-05-29T18:33:00Z"/>
              </w:rPr>
            </w:pPr>
            <w:ins w:id="1391" w:author="251 (USA)" w:date="2023-05-29T18:33:00Z">
              <w:r w:rsidRPr="0055014C">
                <w:t>Percent simultaneously active ISM devices during the active time (%)</w:t>
              </w:r>
            </w:ins>
          </w:p>
        </w:tc>
        <w:tc>
          <w:tcPr>
            <w:tcW w:w="1540" w:type="dxa"/>
            <w:tcBorders>
              <w:top w:val="nil"/>
              <w:left w:val="nil"/>
              <w:bottom w:val="single" w:sz="4" w:space="0" w:color="auto"/>
              <w:right w:val="single" w:sz="4" w:space="0" w:color="auto"/>
            </w:tcBorders>
            <w:shd w:val="clear" w:color="auto" w:fill="auto"/>
            <w:noWrap/>
            <w:vAlign w:val="center"/>
            <w:hideMark/>
          </w:tcPr>
          <w:p w14:paraId="40F0D03E" w14:textId="77777777" w:rsidR="00F17E0A" w:rsidRPr="0055014C" w:rsidRDefault="00F17E0A" w:rsidP="00C76E33">
            <w:pPr>
              <w:pStyle w:val="Tabletext"/>
              <w:jc w:val="center"/>
              <w:rPr>
                <w:ins w:id="1392" w:author="251 (USA)" w:date="2023-05-29T18:33:00Z"/>
              </w:rPr>
            </w:pPr>
            <w:ins w:id="1393" w:author="251 (USA)" w:date="2023-05-29T18:33:00Z">
              <w:r w:rsidRPr="0055014C">
                <w:t>70</w:t>
              </w:r>
            </w:ins>
          </w:p>
        </w:tc>
        <w:tc>
          <w:tcPr>
            <w:tcW w:w="5390" w:type="dxa"/>
            <w:tcBorders>
              <w:top w:val="nil"/>
              <w:left w:val="nil"/>
              <w:bottom w:val="single" w:sz="4" w:space="0" w:color="auto"/>
              <w:right w:val="single" w:sz="4" w:space="0" w:color="auto"/>
            </w:tcBorders>
            <w:vAlign w:val="center"/>
          </w:tcPr>
          <w:p w14:paraId="7171C418" w14:textId="77777777" w:rsidR="00F17E0A" w:rsidRPr="0055014C" w:rsidRDefault="00F17E0A" w:rsidP="00C76E33">
            <w:pPr>
              <w:pStyle w:val="Tabletext"/>
              <w:rPr>
                <w:ins w:id="1394" w:author="251 (USA)" w:date="2023-05-29T18:33:00Z"/>
              </w:rPr>
            </w:pPr>
            <w:ins w:id="1395" w:author="251 (USA)" w:date="2023-05-29T18:33:00Z">
              <w:r w:rsidRPr="0055014C">
                <w:t>This is the percent of all ISM WPT devices that are simultaneously active with EESS being interfered</w:t>
              </w:r>
            </w:ins>
          </w:p>
        </w:tc>
      </w:tr>
      <w:tr w:rsidR="00F17E0A" w:rsidRPr="0055014C" w14:paraId="7C2D1D74" w14:textId="77777777" w:rsidTr="00C76E33">
        <w:trPr>
          <w:trHeight w:val="300"/>
          <w:jc w:val="center"/>
          <w:ins w:id="139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269AFEF" w14:textId="77777777" w:rsidR="00F17E0A" w:rsidRPr="0055014C" w:rsidRDefault="00F17E0A" w:rsidP="00C76E33">
            <w:pPr>
              <w:pStyle w:val="Tabletext"/>
              <w:rPr>
                <w:ins w:id="1397" w:author="251 (USA)" w:date="2023-05-29T18:33:00Z"/>
              </w:rPr>
            </w:pPr>
            <w:ins w:id="1398" w:author="251 (USA)" w:date="2023-05-29T18:33:00Z">
              <w:r w:rsidRPr="0055014C">
                <w:t>Simultaneously active ISM devices factor, dB</w:t>
              </w:r>
            </w:ins>
          </w:p>
        </w:tc>
        <w:tc>
          <w:tcPr>
            <w:tcW w:w="1540" w:type="dxa"/>
            <w:tcBorders>
              <w:top w:val="nil"/>
              <w:left w:val="nil"/>
              <w:bottom w:val="single" w:sz="4" w:space="0" w:color="auto"/>
              <w:right w:val="single" w:sz="4" w:space="0" w:color="auto"/>
            </w:tcBorders>
            <w:shd w:val="clear" w:color="auto" w:fill="auto"/>
            <w:noWrap/>
            <w:vAlign w:val="center"/>
            <w:hideMark/>
          </w:tcPr>
          <w:p w14:paraId="1B8F3400" w14:textId="77777777" w:rsidR="00F17E0A" w:rsidRPr="0055014C" w:rsidRDefault="00F17E0A" w:rsidP="00C76E33">
            <w:pPr>
              <w:pStyle w:val="Tabletext"/>
              <w:jc w:val="center"/>
              <w:rPr>
                <w:ins w:id="1399" w:author="251 (USA)" w:date="2023-05-29T18:33:00Z"/>
              </w:rPr>
            </w:pPr>
            <w:ins w:id="1400" w:author="251 (USA)" w:date="2023-05-29T18:33:00Z">
              <w:r w:rsidRPr="0055014C">
                <w:t>1.55</w:t>
              </w:r>
            </w:ins>
          </w:p>
        </w:tc>
        <w:tc>
          <w:tcPr>
            <w:tcW w:w="5390" w:type="dxa"/>
            <w:tcBorders>
              <w:top w:val="nil"/>
              <w:left w:val="nil"/>
              <w:bottom w:val="single" w:sz="4" w:space="0" w:color="auto"/>
              <w:right w:val="single" w:sz="4" w:space="0" w:color="auto"/>
            </w:tcBorders>
            <w:vAlign w:val="center"/>
          </w:tcPr>
          <w:p w14:paraId="5FCAA51C" w14:textId="77777777" w:rsidR="00F17E0A" w:rsidRPr="0055014C" w:rsidRDefault="00F17E0A" w:rsidP="00C76E33">
            <w:pPr>
              <w:pStyle w:val="Tabletext"/>
              <w:rPr>
                <w:ins w:id="1401" w:author="251 (USA)" w:date="2023-05-29T18:33:00Z"/>
              </w:rPr>
            </w:pPr>
            <w:ins w:id="1402" w:author="251 (USA)" w:date="2023-05-29T18:33:00Z">
              <w:r w:rsidRPr="0055014C">
                <w:t>Loss due to the fact that only a percent of devices is simultaneously active = 10xlog</w:t>
              </w:r>
              <w:r w:rsidRPr="0055014C">
                <w:rPr>
                  <w:vertAlign w:val="subscript"/>
                </w:rPr>
                <w:t>10</w:t>
              </w:r>
              <w:r w:rsidRPr="0055014C">
                <w:t>(0.7)</w:t>
              </w:r>
            </w:ins>
          </w:p>
        </w:tc>
      </w:tr>
      <w:tr w:rsidR="00F17E0A" w:rsidRPr="0055014C" w14:paraId="290DC3D1" w14:textId="77777777" w:rsidTr="00C76E33">
        <w:trPr>
          <w:trHeight w:val="300"/>
          <w:jc w:val="center"/>
          <w:ins w:id="140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9CFD5C3" w14:textId="77777777" w:rsidR="00F17E0A" w:rsidRPr="0055014C" w:rsidRDefault="00F17E0A" w:rsidP="00C76E33">
            <w:pPr>
              <w:pStyle w:val="Tabletext"/>
              <w:rPr>
                <w:ins w:id="1404" w:author="251 (USA)" w:date="2023-05-29T18:33:00Z"/>
              </w:rPr>
            </w:pPr>
            <w:ins w:id="1405" w:author="251 (USA)" w:date="2023-05-29T18:33:00Z">
              <w:r w:rsidRPr="0055014C">
                <w:t>Free Space Loss P.525 (dB)</w:t>
              </w:r>
            </w:ins>
          </w:p>
        </w:tc>
        <w:tc>
          <w:tcPr>
            <w:tcW w:w="1540" w:type="dxa"/>
            <w:tcBorders>
              <w:top w:val="nil"/>
              <w:left w:val="nil"/>
              <w:bottom w:val="single" w:sz="4" w:space="0" w:color="auto"/>
              <w:right w:val="single" w:sz="4" w:space="0" w:color="auto"/>
            </w:tcBorders>
            <w:shd w:val="clear" w:color="auto" w:fill="auto"/>
            <w:noWrap/>
            <w:vAlign w:val="center"/>
            <w:hideMark/>
          </w:tcPr>
          <w:p w14:paraId="654885F6" w14:textId="77777777" w:rsidR="00F17E0A" w:rsidRPr="0055014C" w:rsidRDefault="00F17E0A" w:rsidP="00C76E33">
            <w:pPr>
              <w:pStyle w:val="Tabletext"/>
              <w:jc w:val="center"/>
              <w:rPr>
                <w:ins w:id="1406" w:author="251 (USA)" w:date="2023-05-29T18:33:00Z"/>
              </w:rPr>
            </w:pPr>
            <w:ins w:id="1407" w:author="251 (USA)" w:date="2023-05-29T18:33:00Z">
              <w:r w:rsidRPr="0055014C">
                <w:t>180.54</w:t>
              </w:r>
            </w:ins>
          </w:p>
        </w:tc>
        <w:tc>
          <w:tcPr>
            <w:tcW w:w="5390" w:type="dxa"/>
            <w:tcBorders>
              <w:top w:val="nil"/>
              <w:left w:val="nil"/>
              <w:bottom w:val="single" w:sz="4" w:space="0" w:color="auto"/>
              <w:right w:val="single" w:sz="4" w:space="0" w:color="auto"/>
            </w:tcBorders>
            <w:vAlign w:val="center"/>
          </w:tcPr>
          <w:p w14:paraId="2A480C54" w14:textId="77777777" w:rsidR="00F17E0A" w:rsidRPr="0055014C" w:rsidRDefault="00F17E0A" w:rsidP="00C76E33">
            <w:pPr>
              <w:pStyle w:val="Tabletext"/>
              <w:rPr>
                <w:ins w:id="1408" w:author="251 (USA)" w:date="2023-05-29T18:33:00Z"/>
              </w:rPr>
            </w:pPr>
            <w:ins w:id="1409" w:author="251 (USA)" w:date="2023-05-29T18:33:00Z">
              <w:r w:rsidRPr="0055014C">
                <w:t>Frees space loss at the centre of the IFOV.</w:t>
              </w:r>
            </w:ins>
          </w:p>
        </w:tc>
      </w:tr>
      <w:tr w:rsidR="00F17E0A" w:rsidRPr="0055014C" w14:paraId="7F10D9EC" w14:textId="77777777" w:rsidTr="00C76E33">
        <w:trPr>
          <w:trHeight w:val="300"/>
          <w:jc w:val="center"/>
          <w:ins w:id="141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01DDF7A" w14:textId="77777777" w:rsidR="00F17E0A" w:rsidRPr="0055014C" w:rsidRDefault="00F17E0A" w:rsidP="00C76E33">
            <w:pPr>
              <w:pStyle w:val="Tabletext"/>
              <w:rPr>
                <w:ins w:id="1411" w:author="251 (USA)" w:date="2023-05-29T18:33:00Z"/>
              </w:rPr>
            </w:pPr>
            <w:ins w:id="1412" w:author="251 (USA)" w:date="2023-05-29T18:33:00Z">
              <w:r w:rsidRPr="0055014C">
                <w:t>Gaseous Loss P.676 (dB)</w:t>
              </w:r>
            </w:ins>
          </w:p>
        </w:tc>
        <w:tc>
          <w:tcPr>
            <w:tcW w:w="1540" w:type="dxa"/>
            <w:tcBorders>
              <w:top w:val="nil"/>
              <w:left w:val="nil"/>
              <w:bottom w:val="single" w:sz="4" w:space="0" w:color="auto"/>
              <w:right w:val="single" w:sz="4" w:space="0" w:color="auto"/>
            </w:tcBorders>
            <w:shd w:val="clear" w:color="auto" w:fill="auto"/>
            <w:noWrap/>
            <w:vAlign w:val="center"/>
            <w:hideMark/>
          </w:tcPr>
          <w:p w14:paraId="651307C9" w14:textId="77777777" w:rsidR="00F17E0A" w:rsidRPr="0055014C" w:rsidRDefault="00F17E0A" w:rsidP="00C76E33">
            <w:pPr>
              <w:pStyle w:val="Tabletext"/>
              <w:jc w:val="center"/>
              <w:rPr>
                <w:ins w:id="1413" w:author="251 (USA)" w:date="2023-05-29T18:33:00Z"/>
              </w:rPr>
            </w:pPr>
            <w:ins w:id="1414" w:author="251 (USA)" w:date="2023-05-29T18:33:00Z">
              <w:r w:rsidRPr="0055014C">
                <w:t>0.71</w:t>
              </w:r>
            </w:ins>
          </w:p>
        </w:tc>
        <w:tc>
          <w:tcPr>
            <w:tcW w:w="5390" w:type="dxa"/>
            <w:tcBorders>
              <w:top w:val="nil"/>
              <w:left w:val="nil"/>
              <w:bottom w:val="single" w:sz="4" w:space="0" w:color="auto"/>
              <w:right w:val="single" w:sz="4" w:space="0" w:color="auto"/>
            </w:tcBorders>
            <w:vAlign w:val="center"/>
          </w:tcPr>
          <w:p w14:paraId="261E9A44" w14:textId="77777777" w:rsidR="00F17E0A" w:rsidRPr="0055014C" w:rsidRDefault="00F17E0A" w:rsidP="00C76E33">
            <w:pPr>
              <w:pStyle w:val="Tabletext"/>
              <w:rPr>
                <w:ins w:id="1415" w:author="251 (USA)" w:date="2023-05-29T18:33:00Z"/>
              </w:rPr>
            </w:pPr>
            <w:ins w:id="1416" w:author="251 (USA)" w:date="2023-05-29T18:33:00Z">
              <w:r w:rsidRPr="0055014C">
                <w:t>Gaseous loss using P.676 at the centre on the IFOV</w:t>
              </w:r>
            </w:ins>
          </w:p>
        </w:tc>
      </w:tr>
      <w:tr w:rsidR="00F17E0A" w:rsidRPr="0055014C" w14:paraId="427916EA" w14:textId="77777777" w:rsidTr="00C76E33">
        <w:trPr>
          <w:trHeight w:val="300"/>
          <w:jc w:val="center"/>
          <w:ins w:id="141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4852DEB" w14:textId="77777777" w:rsidR="00F17E0A" w:rsidRPr="0055014C" w:rsidRDefault="00F17E0A" w:rsidP="00C76E33">
            <w:pPr>
              <w:pStyle w:val="Tabletext"/>
              <w:rPr>
                <w:ins w:id="1418" w:author="251 (USA)" w:date="2023-05-29T18:33:00Z"/>
              </w:rPr>
            </w:pPr>
            <w:ins w:id="1419" w:author="251 (USA)" w:date="2023-05-29T18:33:00Z">
              <w:r w:rsidRPr="0055014C">
                <w:lastRenderedPageBreak/>
                <w:t>Polarization mismatch loss (dB)</w:t>
              </w:r>
            </w:ins>
          </w:p>
        </w:tc>
        <w:tc>
          <w:tcPr>
            <w:tcW w:w="1540" w:type="dxa"/>
            <w:tcBorders>
              <w:top w:val="nil"/>
              <w:left w:val="nil"/>
              <w:bottom w:val="single" w:sz="4" w:space="0" w:color="auto"/>
              <w:right w:val="single" w:sz="4" w:space="0" w:color="auto"/>
            </w:tcBorders>
            <w:shd w:val="clear" w:color="auto" w:fill="auto"/>
            <w:noWrap/>
            <w:vAlign w:val="center"/>
            <w:hideMark/>
          </w:tcPr>
          <w:p w14:paraId="443F5B86" w14:textId="77777777" w:rsidR="00F17E0A" w:rsidRPr="0055014C" w:rsidRDefault="00F17E0A" w:rsidP="00C76E33">
            <w:pPr>
              <w:pStyle w:val="Tabletext"/>
              <w:jc w:val="center"/>
              <w:rPr>
                <w:ins w:id="1420" w:author="251 (USA)" w:date="2023-05-29T18:33:00Z"/>
              </w:rPr>
            </w:pPr>
            <w:ins w:id="1421" w:author="251 (USA)" w:date="2023-05-29T18:33:00Z">
              <w:r w:rsidRPr="0055014C">
                <w:t>3</w:t>
              </w:r>
            </w:ins>
          </w:p>
        </w:tc>
        <w:tc>
          <w:tcPr>
            <w:tcW w:w="5390" w:type="dxa"/>
            <w:tcBorders>
              <w:top w:val="nil"/>
              <w:left w:val="nil"/>
              <w:bottom w:val="single" w:sz="4" w:space="0" w:color="auto"/>
              <w:right w:val="single" w:sz="4" w:space="0" w:color="auto"/>
            </w:tcBorders>
            <w:vAlign w:val="center"/>
          </w:tcPr>
          <w:p w14:paraId="4DA704A3" w14:textId="77777777" w:rsidR="00F17E0A" w:rsidRPr="0055014C" w:rsidRDefault="00F17E0A" w:rsidP="00C76E33">
            <w:pPr>
              <w:pStyle w:val="Tabletext"/>
              <w:rPr>
                <w:ins w:id="1422" w:author="251 (USA)" w:date="2023-05-29T18:33:00Z"/>
              </w:rPr>
            </w:pPr>
            <w:ins w:id="1423" w:author="251 (USA)" w:date="2023-05-29T18:33:00Z">
              <w:r w:rsidRPr="0055014C">
                <w:t>Polarization mismatch using P.619</w:t>
              </w:r>
            </w:ins>
          </w:p>
          <w:p w14:paraId="1B69BCB4" w14:textId="77777777" w:rsidR="00F17E0A" w:rsidRPr="0055014C" w:rsidRDefault="00F17E0A" w:rsidP="00C76E33">
            <w:pPr>
              <w:pStyle w:val="Tabletext"/>
              <w:rPr>
                <w:ins w:id="1424" w:author="251 (USA)" w:date="2023-05-29T18:33:00Z"/>
              </w:rPr>
            </w:pPr>
            <w:ins w:id="1425" w:author="251 (USA)" w:date="2023-05-29T18:33:00Z">
              <w:r w:rsidRPr="0055014C">
                <w:t>ISM device is assumed to have horizontal linear polarization.</w:t>
              </w:r>
            </w:ins>
          </w:p>
        </w:tc>
      </w:tr>
      <w:tr w:rsidR="00F17E0A" w:rsidRPr="0055014C" w14:paraId="4DEA28E8" w14:textId="77777777" w:rsidTr="00C76E33">
        <w:trPr>
          <w:trHeight w:val="1200"/>
          <w:jc w:val="center"/>
          <w:ins w:id="142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3A70DA76" w14:textId="77777777" w:rsidR="00F17E0A" w:rsidRPr="0055014C" w:rsidRDefault="00F17E0A" w:rsidP="00C76E33">
            <w:pPr>
              <w:pStyle w:val="Tabletext"/>
              <w:rPr>
                <w:ins w:id="1427" w:author="251 (USA)" w:date="2023-05-29T18:33:00Z"/>
              </w:rPr>
            </w:pPr>
          </w:p>
        </w:tc>
        <w:tc>
          <w:tcPr>
            <w:tcW w:w="1540" w:type="dxa"/>
            <w:tcBorders>
              <w:top w:val="nil"/>
              <w:left w:val="nil"/>
              <w:bottom w:val="single" w:sz="4" w:space="0" w:color="auto"/>
              <w:right w:val="single" w:sz="4" w:space="0" w:color="auto"/>
            </w:tcBorders>
            <w:shd w:val="clear" w:color="auto" w:fill="auto"/>
            <w:noWrap/>
            <w:vAlign w:val="center"/>
          </w:tcPr>
          <w:p w14:paraId="1679B756" w14:textId="77777777" w:rsidR="00F17E0A" w:rsidRPr="0055014C" w:rsidRDefault="00F17E0A" w:rsidP="00C76E33">
            <w:pPr>
              <w:pStyle w:val="Tabletext"/>
              <w:jc w:val="center"/>
              <w:rPr>
                <w:ins w:id="1428" w:author="251 (USA)" w:date="2023-05-29T18:33:00Z"/>
              </w:rPr>
            </w:pPr>
          </w:p>
        </w:tc>
        <w:tc>
          <w:tcPr>
            <w:tcW w:w="5390" w:type="dxa"/>
            <w:tcBorders>
              <w:top w:val="nil"/>
              <w:left w:val="nil"/>
              <w:bottom w:val="single" w:sz="4" w:space="0" w:color="auto"/>
              <w:right w:val="single" w:sz="4" w:space="0" w:color="auto"/>
            </w:tcBorders>
            <w:vAlign w:val="center"/>
          </w:tcPr>
          <w:p w14:paraId="567B293F" w14:textId="77777777" w:rsidR="00F17E0A" w:rsidRPr="0055014C" w:rsidRDefault="00F17E0A" w:rsidP="00C76E33">
            <w:pPr>
              <w:pStyle w:val="Tabletext"/>
              <w:rPr>
                <w:ins w:id="1429" w:author="251 (USA)" w:date="2023-05-29T18:33:00Z"/>
              </w:rPr>
            </w:pPr>
          </w:p>
        </w:tc>
      </w:tr>
      <w:tr w:rsidR="00F17E0A" w:rsidRPr="0055014C" w14:paraId="5ECC8D0B" w14:textId="77777777" w:rsidTr="00C76E33">
        <w:trPr>
          <w:trHeight w:val="300"/>
          <w:jc w:val="center"/>
          <w:ins w:id="143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B303003" w14:textId="77777777" w:rsidR="00F17E0A" w:rsidRPr="0055014C" w:rsidRDefault="00F17E0A" w:rsidP="00C76E33">
            <w:pPr>
              <w:pStyle w:val="Tabletext"/>
              <w:rPr>
                <w:ins w:id="1431" w:author="251 (USA)" w:date="2023-05-29T18:33:00Z"/>
              </w:rPr>
            </w:pPr>
            <w:ins w:id="1432" w:author="251 (USA)" w:date="2023-05-29T18:33:00Z">
              <w:r w:rsidRPr="0055014C">
                <w:t>Total Activity Adjustments (dB)</w:t>
              </w:r>
            </w:ins>
          </w:p>
        </w:tc>
        <w:tc>
          <w:tcPr>
            <w:tcW w:w="1540" w:type="dxa"/>
            <w:tcBorders>
              <w:top w:val="nil"/>
              <w:left w:val="nil"/>
              <w:bottom w:val="single" w:sz="4" w:space="0" w:color="auto"/>
              <w:right w:val="single" w:sz="4" w:space="0" w:color="auto"/>
            </w:tcBorders>
            <w:shd w:val="clear" w:color="auto" w:fill="auto"/>
            <w:noWrap/>
            <w:vAlign w:val="center"/>
            <w:hideMark/>
          </w:tcPr>
          <w:p w14:paraId="72AEB3DC" w14:textId="77777777" w:rsidR="00F17E0A" w:rsidRPr="0055014C" w:rsidRDefault="00F17E0A" w:rsidP="00C76E33">
            <w:pPr>
              <w:pStyle w:val="Tabletext"/>
              <w:jc w:val="center"/>
              <w:rPr>
                <w:ins w:id="1433" w:author="251 (USA)" w:date="2023-05-29T18:33:00Z"/>
              </w:rPr>
            </w:pPr>
            <w:ins w:id="1434" w:author="251 (USA)" w:date="2023-05-29T18:33:00Z">
              <w:r w:rsidRPr="0055014C">
                <w:t>6.32</w:t>
              </w:r>
            </w:ins>
          </w:p>
        </w:tc>
        <w:tc>
          <w:tcPr>
            <w:tcW w:w="5390" w:type="dxa"/>
            <w:tcBorders>
              <w:top w:val="nil"/>
              <w:left w:val="nil"/>
              <w:bottom w:val="single" w:sz="4" w:space="0" w:color="auto"/>
              <w:right w:val="single" w:sz="4" w:space="0" w:color="auto"/>
            </w:tcBorders>
            <w:vAlign w:val="center"/>
          </w:tcPr>
          <w:p w14:paraId="3336F7C8" w14:textId="77777777" w:rsidR="00F17E0A" w:rsidRPr="0055014C" w:rsidRDefault="00F17E0A" w:rsidP="00C76E33">
            <w:pPr>
              <w:pStyle w:val="Tabletext"/>
              <w:rPr>
                <w:ins w:id="1435" w:author="251 (USA)" w:date="2023-05-29T18:33:00Z"/>
              </w:rPr>
            </w:pPr>
            <w:ins w:id="1436" w:author="251 (USA)" w:date="2023-05-29T18:33:00Z">
              <w:r w:rsidRPr="0055014C">
                <w:t>Total activity adjustment from the above (4.77+1.55)</w:t>
              </w:r>
            </w:ins>
          </w:p>
        </w:tc>
      </w:tr>
      <w:tr w:rsidR="00F17E0A" w:rsidRPr="0055014C" w14:paraId="4000ED3F" w14:textId="77777777" w:rsidTr="00C76E33">
        <w:trPr>
          <w:trHeight w:val="300"/>
          <w:jc w:val="center"/>
          <w:ins w:id="1437" w:author="251 (USA)" w:date="2023-05-29T18:33:00Z"/>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684BD395" w14:textId="77777777" w:rsidR="00F17E0A" w:rsidRPr="0055014C" w:rsidRDefault="00F17E0A" w:rsidP="00C76E33">
            <w:pPr>
              <w:pStyle w:val="Tabletext"/>
              <w:jc w:val="center"/>
              <w:rPr>
                <w:ins w:id="1438" w:author="251 (USA)" w:date="2023-05-29T18:33:00Z"/>
                <w:b/>
                <w:bCs/>
              </w:rPr>
            </w:pPr>
            <w:ins w:id="1439" w:author="251 (USA)" w:date="2023-05-29T18:33:00Z">
              <w:r w:rsidRPr="0055014C">
                <w:rPr>
                  <w:b/>
                  <w:bCs/>
                </w:rPr>
                <w:t>Calculations</w:t>
              </w:r>
            </w:ins>
          </w:p>
        </w:tc>
      </w:tr>
      <w:tr w:rsidR="00F17E0A" w:rsidRPr="0055014C" w14:paraId="75456897" w14:textId="77777777" w:rsidTr="00C76E33">
        <w:trPr>
          <w:trHeight w:val="300"/>
          <w:jc w:val="center"/>
          <w:ins w:id="144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E9A55DC" w14:textId="77777777" w:rsidR="00F17E0A" w:rsidRPr="0055014C" w:rsidRDefault="00F17E0A" w:rsidP="00C76E33">
            <w:pPr>
              <w:pStyle w:val="Tabletext"/>
              <w:rPr>
                <w:ins w:id="1441" w:author="251 (USA)" w:date="2023-05-29T18:33:00Z"/>
              </w:rPr>
            </w:pPr>
            <w:ins w:id="1442" w:author="251 (USA)" w:date="2023-05-29T18:33:00Z">
              <w:r w:rsidRPr="0055014C">
                <w:t xml:space="preserve">Total Interference at EESS dB(W/MHz) </w:t>
              </w:r>
            </w:ins>
          </w:p>
        </w:tc>
        <w:tc>
          <w:tcPr>
            <w:tcW w:w="1540" w:type="dxa"/>
            <w:tcBorders>
              <w:top w:val="nil"/>
              <w:left w:val="nil"/>
              <w:bottom w:val="single" w:sz="4" w:space="0" w:color="auto"/>
              <w:right w:val="single" w:sz="4" w:space="0" w:color="auto"/>
            </w:tcBorders>
            <w:shd w:val="clear" w:color="auto" w:fill="auto"/>
            <w:noWrap/>
            <w:vAlign w:val="center"/>
            <w:hideMark/>
          </w:tcPr>
          <w:p w14:paraId="01DCE02C" w14:textId="77777777" w:rsidR="00F17E0A" w:rsidRPr="0055014C" w:rsidRDefault="00F17E0A" w:rsidP="00C76E33">
            <w:pPr>
              <w:pStyle w:val="Tabletext"/>
              <w:jc w:val="center"/>
              <w:rPr>
                <w:ins w:id="1443" w:author="251 (USA)" w:date="2023-05-29T18:33:00Z"/>
              </w:rPr>
            </w:pPr>
            <w:ins w:id="1444" w:author="Chamova, Alisa" w:date="2023-06-07T10:46:00Z">
              <w:r w:rsidRPr="0055014C">
                <w:t>–</w:t>
              </w:r>
            </w:ins>
            <w:ins w:id="1445" w:author="251 (USA)" w:date="2023-05-29T18:33:00Z">
              <w:r w:rsidRPr="0055014C">
                <w:t>199.79</w:t>
              </w:r>
            </w:ins>
          </w:p>
        </w:tc>
        <w:tc>
          <w:tcPr>
            <w:tcW w:w="5390" w:type="dxa"/>
            <w:tcBorders>
              <w:top w:val="nil"/>
              <w:left w:val="nil"/>
              <w:bottom w:val="single" w:sz="4" w:space="0" w:color="auto"/>
              <w:right w:val="single" w:sz="4" w:space="0" w:color="auto"/>
            </w:tcBorders>
            <w:vAlign w:val="center"/>
          </w:tcPr>
          <w:p w14:paraId="1190A638" w14:textId="77777777" w:rsidR="00F17E0A" w:rsidRPr="0055014C" w:rsidRDefault="00F17E0A" w:rsidP="00C76E33">
            <w:pPr>
              <w:pStyle w:val="Tabletext"/>
              <w:rPr>
                <w:ins w:id="1446" w:author="251 (USA)" w:date="2023-05-29T18:33:00Z"/>
              </w:rPr>
            </w:pPr>
            <w:ins w:id="1447" w:author="251 (USA)" w:date="2023-05-29T18:33:00Z">
              <w:r w:rsidRPr="0055014C">
                <w:t>This is the level after all the adjustments at the EESS in MHz</w:t>
              </w:r>
            </w:ins>
          </w:p>
        </w:tc>
      </w:tr>
      <w:tr w:rsidR="00F17E0A" w:rsidRPr="0055014C" w14:paraId="06F7530D" w14:textId="77777777" w:rsidTr="00C76E33">
        <w:trPr>
          <w:trHeight w:val="300"/>
          <w:jc w:val="center"/>
          <w:ins w:id="1448"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2CA6D2F" w14:textId="77777777" w:rsidR="00F17E0A" w:rsidRPr="0055014C" w:rsidRDefault="00F17E0A" w:rsidP="00C76E33">
            <w:pPr>
              <w:pStyle w:val="Tabletext"/>
              <w:rPr>
                <w:ins w:id="1449" w:author="251 (USA)" w:date="2023-05-29T18:33:00Z"/>
              </w:rPr>
            </w:pPr>
            <w:ins w:id="1450" w:author="251 (USA)" w:date="2023-05-29T18:33:00Z">
              <w:r w:rsidRPr="0055014C">
                <w:t xml:space="preserve">Interference at EESS dB(W in 200 MHz) </w:t>
              </w:r>
            </w:ins>
          </w:p>
        </w:tc>
        <w:tc>
          <w:tcPr>
            <w:tcW w:w="1540" w:type="dxa"/>
            <w:tcBorders>
              <w:top w:val="nil"/>
              <w:left w:val="nil"/>
              <w:bottom w:val="single" w:sz="4" w:space="0" w:color="auto"/>
              <w:right w:val="single" w:sz="4" w:space="0" w:color="auto"/>
            </w:tcBorders>
            <w:shd w:val="clear" w:color="auto" w:fill="auto"/>
            <w:noWrap/>
            <w:vAlign w:val="center"/>
            <w:hideMark/>
          </w:tcPr>
          <w:p w14:paraId="2ACB4F02" w14:textId="77777777" w:rsidR="00F17E0A" w:rsidRPr="0055014C" w:rsidRDefault="00F17E0A" w:rsidP="00C76E33">
            <w:pPr>
              <w:pStyle w:val="Tabletext"/>
              <w:jc w:val="center"/>
              <w:rPr>
                <w:ins w:id="1451" w:author="251 (USA)" w:date="2023-05-29T18:33:00Z"/>
              </w:rPr>
            </w:pPr>
            <w:ins w:id="1452" w:author="Chamova, Alisa" w:date="2023-06-07T10:46:00Z">
              <w:r w:rsidRPr="0055014C">
                <w:t>–</w:t>
              </w:r>
            </w:ins>
            <w:ins w:id="1453" w:author="251 (USA)" w:date="2023-05-29T18:33:00Z">
              <w:r w:rsidRPr="0055014C">
                <w:t>176.79</w:t>
              </w:r>
            </w:ins>
          </w:p>
        </w:tc>
        <w:tc>
          <w:tcPr>
            <w:tcW w:w="5390" w:type="dxa"/>
            <w:tcBorders>
              <w:top w:val="nil"/>
              <w:left w:val="nil"/>
              <w:bottom w:val="single" w:sz="4" w:space="0" w:color="auto"/>
              <w:right w:val="single" w:sz="4" w:space="0" w:color="auto"/>
            </w:tcBorders>
            <w:vAlign w:val="center"/>
          </w:tcPr>
          <w:p w14:paraId="54A2DCA4" w14:textId="77777777" w:rsidR="00F17E0A" w:rsidRPr="0055014C" w:rsidRDefault="00F17E0A" w:rsidP="00C76E33">
            <w:pPr>
              <w:pStyle w:val="Tabletext"/>
              <w:rPr>
                <w:ins w:id="1454" w:author="251 (USA)" w:date="2023-05-29T18:33:00Z"/>
              </w:rPr>
            </w:pPr>
            <w:ins w:id="1455" w:author="251 (USA)" w:date="2023-05-29T18:33:00Z">
              <w:r w:rsidRPr="0055014C">
                <w:t>Convert to dB(W/200 MHz)</w:t>
              </w:r>
            </w:ins>
          </w:p>
        </w:tc>
      </w:tr>
      <w:tr w:rsidR="00F17E0A" w:rsidRPr="0055014C" w14:paraId="0CB6D9B1" w14:textId="77777777" w:rsidTr="00C76E33">
        <w:trPr>
          <w:trHeight w:val="600"/>
          <w:jc w:val="center"/>
          <w:ins w:id="145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5939DA89" w14:textId="77777777" w:rsidR="00F17E0A" w:rsidRPr="0055014C" w:rsidRDefault="00F17E0A" w:rsidP="00C76E33">
            <w:pPr>
              <w:pStyle w:val="Tabletext"/>
              <w:rPr>
                <w:ins w:id="1457" w:author="251 (USA)" w:date="2023-05-29T18:33:00Z"/>
              </w:rPr>
            </w:pPr>
            <w:ins w:id="1458" w:author="251 (USA)" w:date="2023-05-29T18:33:00Z">
              <w:r w:rsidRPr="0055014C">
                <w:t>P.2108. Prediction of clutter loss</w:t>
              </w:r>
            </w:ins>
          </w:p>
        </w:tc>
        <w:tc>
          <w:tcPr>
            <w:tcW w:w="1540" w:type="dxa"/>
            <w:tcBorders>
              <w:top w:val="nil"/>
              <w:left w:val="nil"/>
              <w:bottom w:val="single" w:sz="4" w:space="0" w:color="auto"/>
              <w:right w:val="single" w:sz="4" w:space="0" w:color="auto"/>
            </w:tcBorders>
            <w:shd w:val="clear" w:color="auto" w:fill="auto"/>
            <w:noWrap/>
            <w:vAlign w:val="center"/>
          </w:tcPr>
          <w:p w14:paraId="1B81982F" w14:textId="77777777" w:rsidR="00F17E0A" w:rsidRPr="0055014C" w:rsidRDefault="00F17E0A" w:rsidP="00C76E33">
            <w:pPr>
              <w:pStyle w:val="Tabletext"/>
              <w:jc w:val="center"/>
              <w:rPr>
                <w:ins w:id="1459" w:author="251 (USA)" w:date="2023-05-29T18:33:00Z"/>
              </w:rPr>
            </w:pPr>
            <w:ins w:id="1460" w:author="251 (USA)" w:date="2023-05-29T18:33:00Z">
              <w:r w:rsidRPr="0055014C">
                <w:t>Median: 3.08</w:t>
              </w:r>
            </w:ins>
            <w:ins w:id="1461" w:author="Chamova, Alisa" w:date="2023-06-07T10:46:00Z">
              <w:r w:rsidRPr="0055014C">
                <w:t> </w:t>
              </w:r>
            </w:ins>
            <w:ins w:id="1462"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55B7F174" w14:textId="77777777" w:rsidR="00F17E0A" w:rsidRPr="0055014C" w:rsidRDefault="00F17E0A" w:rsidP="00C76E33">
            <w:pPr>
              <w:pStyle w:val="Tabletext"/>
              <w:rPr>
                <w:ins w:id="1463" w:author="251 (USA)" w:date="2023-05-29T18:33:00Z"/>
              </w:rPr>
            </w:pPr>
            <w:ins w:id="1464" w:author="251 (USA)" w:date="2023-05-29T18:33:00Z">
              <w:r w:rsidRPr="0055014C">
                <w:t>A random Percentage location is assigned to each ISM WPT device based on P.2108 CDF.</w:t>
              </w:r>
            </w:ins>
          </w:p>
        </w:tc>
      </w:tr>
      <w:tr w:rsidR="00F17E0A" w:rsidRPr="0055014C" w14:paraId="7766FBE6" w14:textId="77777777" w:rsidTr="00C76E33">
        <w:trPr>
          <w:trHeight w:val="600"/>
          <w:jc w:val="center"/>
          <w:ins w:id="146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5DCA1A04" w14:textId="77777777" w:rsidR="00F17E0A" w:rsidRPr="0055014C" w:rsidRDefault="00F17E0A" w:rsidP="00C76E33">
            <w:pPr>
              <w:pStyle w:val="Tabletext"/>
              <w:rPr>
                <w:ins w:id="1466" w:author="251 (USA)" w:date="2023-05-29T18:33:00Z"/>
              </w:rPr>
            </w:pPr>
            <w:ins w:id="1467" w:author="251 (USA)" w:date="2023-05-29T18:33:00Z">
              <w:r w:rsidRPr="0055014C">
                <w:t>P.2109. Prediction of building entry loss</w:t>
              </w:r>
            </w:ins>
          </w:p>
        </w:tc>
        <w:tc>
          <w:tcPr>
            <w:tcW w:w="1540" w:type="dxa"/>
            <w:tcBorders>
              <w:top w:val="nil"/>
              <w:left w:val="nil"/>
              <w:bottom w:val="single" w:sz="4" w:space="0" w:color="auto"/>
              <w:right w:val="single" w:sz="4" w:space="0" w:color="auto"/>
            </w:tcBorders>
            <w:shd w:val="clear" w:color="auto" w:fill="auto"/>
            <w:noWrap/>
            <w:vAlign w:val="center"/>
          </w:tcPr>
          <w:p w14:paraId="2D54E691" w14:textId="77777777" w:rsidR="00F17E0A" w:rsidRPr="0055014C" w:rsidRDefault="00F17E0A" w:rsidP="00C76E33">
            <w:pPr>
              <w:pStyle w:val="Tabletext"/>
              <w:jc w:val="center"/>
              <w:rPr>
                <w:ins w:id="1468" w:author="251 (USA)" w:date="2023-05-29T18:33:00Z"/>
              </w:rPr>
            </w:pPr>
            <w:ins w:id="1469" w:author="251 (USA)" w:date="2023-05-29T18:33:00Z">
              <w:r w:rsidRPr="0055014C">
                <w:t>Median: 17.5</w:t>
              </w:r>
            </w:ins>
            <w:ins w:id="1470" w:author="Chamova, Alisa" w:date="2023-06-07T10:47:00Z">
              <w:r w:rsidRPr="0055014C">
                <w:t> </w:t>
              </w:r>
            </w:ins>
            <w:ins w:id="1471"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2D1E1DB9" w14:textId="77777777" w:rsidR="00F17E0A" w:rsidRPr="0055014C" w:rsidRDefault="00F17E0A" w:rsidP="00C76E33">
            <w:pPr>
              <w:pStyle w:val="Tabletext"/>
              <w:rPr>
                <w:ins w:id="1472" w:author="251 (USA)" w:date="2023-05-29T18:33:00Z"/>
              </w:rPr>
            </w:pPr>
            <w:ins w:id="1473" w:author="251 (USA)" w:date="2023-05-29T18:33:00Z">
              <w:r w:rsidRPr="0055014C">
                <w:t>A random value for probability that loss is not exceeded is assigned to each ISM WPT device. The model can be used within a Monte Carlo method, but it should be noted that the model has only been validated against empirical data over the probability range 0.01 to 0.99. The building loss is calculated for 70% traditional buildings and 30% Thermally Efficient buildings.</w:t>
              </w:r>
            </w:ins>
          </w:p>
        </w:tc>
      </w:tr>
      <w:tr w:rsidR="00F17E0A" w:rsidRPr="0055014C" w14:paraId="12088917" w14:textId="77777777" w:rsidTr="00C76E33">
        <w:trPr>
          <w:trHeight w:val="600"/>
          <w:jc w:val="center"/>
          <w:ins w:id="147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4DAA183" w14:textId="77777777" w:rsidR="00F17E0A" w:rsidRPr="0055014C" w:rsidRDefault="00F17E0A" w:rsidP="00C76E33">
            <w:pPr>
              <w:pStyle w:val="Tabletext"/>
              <w:rPr>
                <w:ins w:id="1475" w:author="251 (USA)" w:date="2023-05-29T18:33:00Z"/>
              </w:rPr>
            </w:pPr>
            <w:ins w:id="1476" w:author="251 (USA)" w:date="2023-05-29T18:33:00Z">
              <w:r w:rsidRPr="0055014C">
                <w:t>Results for Number of Devices that would Exceed -166 dBW/200 MHz</w:t>
              </w:r>
            </w:ins>
          </w:p>
        </w:tc>
        <w:tc>
          <w:tcPr>
            <w:tcW w:w="1540" w:type="dxa"/>
            <w:tcBorders>
              <w:top w:val="nil"/>
              <w:left w:val="nil"/>
              <w:bottom w:val="single" w:sz="4" w:space="0" w:color="auto"/>
              <w:right w:val="single" w:sz="4" w:space="0" w:color="auto"/>
            </w:tcBorders>
            <w:shd w:val="clear" w:color="auto" w:fill="auto"/>
            <w:noWrap/>
            <w:vAlign w:val="center"/>
            <w:hideMark/>
          </w:tcPr>
          <w:p w14:paraId="1272FB47" w14:textId="77777777" w:rsidR="00F17E0A" w:rsidRPr="0055014C" w:rsidRDefault="00F17E0A" w:rsidP="00C76E33">
            <w:pPr>
              <w:pStyle w:val="Tabletext"/>
              <w:jc w:val="center"/>
              <w:rPr>
                <w:ins w:id="1477" w:author="251 (USA)" w:date="2023-05-29T18:33:00Z"/>
              </w:rPr>
            </w:pPr>
          </w:p>
        </w:tc>
        <w:tc>
          <w:tcPr>
            <w:tcW w:w="5390" w:type="dxa"/>
            <w:tcBorders>
              <w:top w:val="nil"/>
              <w:left w:val="nil"/>
              <w:bottom w:val="single" w:sz="4" w:space="0" w:color="auto"/>
              <w:right w:val="single" w:sz="4" w:space="0" w:color="auto"/>
            </w:tcBorders>
            <w:vAlign w:val="center"/>
          </w:tcPr>
          <w:p w14:paraId="601EA0B7" w14:textId="77777777" w:rsidR="00F17E0A" w:rsidRPr="0055014C" w:rsidRDefault="00F17E0A" w:rsidP="00C76E33">
            <w:pPr>
              <w:pStyle w:val="Tabletext"/>
              <w:rPr>
                <w:ins w:id="1478" w:author="251 (USA)" w:date="2023-05-29T18:33:00Z"/>
              </w:rPr>
            </w:pPr>
            <w:ins w:id="1479" w:author="251 (USA)" w:date="2023-05-29T18:33:00Z">
              <w:r w:rsidRPr="0055014C">
                <w:t>This step we aggregate the ISM WPT device signal level at the sensor until the aggregate signal level is close to the protection criteria but does not exceed it.</w:t>
              </w:r>
            </w:ins>
          </w:p>
        </w:tc>
      </w:tr>
      <w:tr w:rsidR="00F17E0A" w:rsidRPr="0055014C" w14:paraId="612410BA" w14:textId="77777777" w:rsidTr="00C76E33">
        <w:trPr>
          <w:trHeight w:val="900"/>
          <w:jc w:val="center"/>
          <w:ins w:id="148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C7FED74" w14:textId="77777777" w:rsidR="00F17E0A" w:rsidRPr="0055014C" w:rsidRDefault="00F17E0A" w:rsidP="00C76E33">
            <w:pPr>
              <w:pStyle w:val="Tabletext"/>
              <w:rPr>
                <w:ins w:id="1481" w:author="251 (USA)" w:date="2023-05-29T18:33:00Z"/>
              </w:rPr>
            </w:pPr>
            <w:ins w:id="1482" w:author="251 (USA)" w:date="2023-05-29T18:33:00Z">
              <w:r w:rsidRPr="0055014C">
                <w:t>Worst case (Lowest) Aggregated Number of ISM WPT Devices</w:t>
              </w:r>
            </w:ins>
          </w:p>
        </w:tc>
        <w:tc>
          <w:tcPr>
            <w:tcW w:w="1540" w:type="dxa"/>
            <w:tcBorders>
              <w:top w:val="nil"/>
              <w:left w:val="nil"/>
              <w:bottom w:val="single" w:sz="4" w:space="0" w:color="auto"/>
              <w:right w:val="single" w:sz="4" w:space="0" w:color="auto"/>
            </w:tcBorders>
            <w:shd w:val="clear" w:color="auto" w:fill="auto"/>
            <w:noWrap/>
            <w:vAlign w:val="center"/>
            <w:hideMark/>
          </w:tcPr>
          <w:p w14:paraId="02C55A87" w14:textId="77777777" w:rsidR="00F17E0A" w:rsidRPr="0055014C" w:rsidRDefault="00F17E0A" w:rsidP="00C76E33">
            <w:pPr>
              <w:pStyle w:val="Tabletext"/>
              <w:jc w:val="center"/>
              <w:rPr>
                <w:ins w:id="1483" w:author="251 (USA)" w:date="2023-05-29T18:33:00Z"/>
              </w:rPr>
            </w:pPr>
            <w:ins w:id="1484" w:author="251 (USA)" w:date="2023-05-29T18:33:00Z">
              <w:r w:rsidRPr="0055014C">
                <w:t>18,810</w:t>
              </w:r>
            </w:ins>
          </w:p>
        </w:tc>
        <w:tc>
          <w:tcPr>
            <w:tcW w:w="5390" w:type="dxa"/>
            <w:tcBorders>
              <w:top w:val="nil"/>
              <w:left w:val="nil"/>
              <w:bottom w:val="single" w:sz="4" w:space="0" w:color="auto"/>
              <w:right w:val="single" w:sz="4" w:space="0" w:color="auto"/>
            </w:tcBorders>
            <w:vAlign w:val="center"/>
          </w:tcPr>
          <w:p w14:paraId="682EA95C" w14:textId="77777777" w:rsidR="00F17E0A" w:rsidRPr="0055014C" w:rsidRDefault="00F17E0A" w:rsidP="00C76E33">
            <w:pPr>
              <w:pStyle w:val="Tabletext"/>
              <w:rPr>
                <w:ins w:id="1485" w:author="251 (USA)" w:date="2023-05-29T18:33:00Z"/>
              </w:rPr>
            </w:pPr>
            <w:ins w:id="1486" w:author="251 (USA)" w:date="2023-05-29T18:33:00Z">
              <w:r w:rsidRPr="0055014C">
                <w:t>This is the total number of devices that and be added without exceeding the EESS protection threshold level.</w:t>
              </w:r>
            </w:ins>
          </w:p>
        </w:tc>
      </w:tr>
      <w:tr w:rsidR="00F17E0A" w:rsidRPr="0055014C" w14:paraId="41754158" w14:textId="77777777" w:rsidTr="00C76E33">
        <w:trPr>
          <w:trHeight w:val="300"/>
          <w:jc w:val="center"/>
          <w:ins w:id="148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FA2AC67" w14:textId="77777777" w:rsidR="00F17E0A" w:rsidRPr="0055014C" w:rsidRDefault="00F17E0A" w:rsidP="00C76E33">
            <w:pPr>
              <w:pStyle w:val="Tabletext"/>
              <w:rPr>
                <w:ins w:id="1488" w:author="251 (USA)" w:date="2023-05-29T18:33:00Z"/>
              </w:rPr>
            </w:pPr>
            <w:ins w:id="1489" w:author="251 (USA)" w:date="2023-05-29T18:33:00Z">
              <w:r w:rsidRPr="0055014C">
                <w:t>Device Density in one km</w:t>
              </w:r>
              <w:r w:rsidRPr="0055014C">
                <w:rPr>
                  <w:vertAlign w:val="superscript"/>
                </w:rPr>
                <w:t>2</w:t>
              </w:r>
              <w:r w:rsidRPr="0055014C">
                <w:t xml:space="preserve"> (Device/IFOV Area) </w:t>
              </w:r>
            </w:ins>
          </w:p>
        </w:tc>
        <w:tc>
          <w:tcPr>
            <w:tcW w:w="1540" w:type="dxa"/>
            <w:tcBorders>
              <w:top w:val="nil"/>
              <w:left w:val="nil"/>
              <w:bottom w:val="single" w:sz="4" w:space="0" w:color="auto"/>
              <w:right w:val="single" w:sz="4" w:space="0" w:color="auto"/>
            </w:tcBorders>
            <w:shd w:val="clear" w:color="auto" w:fill="auto"/>
            <w:noWrap/>
            <w:vAlign w:val="center"/>
            <w:hideMark/>
          </w:tcPr>
          <w:p w14:paraId="5EBCB66B" w14:textId="77777777" w:rsidR="00F17E0A" w:rsidRPr="0055014C" w:rsidRDefault="00F17E0A" w:rsidP="00C76E33">
            <w:pPr>
              <w:pStyle w:val="Tabletext"/>
              <w:jc w:val="center"/>
              <w:rPr>
                <w:ins w:id="1490" w:author="251 (USA)" w:date="2023-05-29T18:33:00Z"/>
              </w:rPr>
            </w:pPr>
            <w:ins w:id="1491" w:author="251 (USA)" w:date="2023-05-29T18:33:00Z">
              <w:r w:rsidRPr="0055014C">
                <w:t>71</w:t>
              </w:r>
            </w:ins>
          </w:p>
        </w:tc>
        <w:tc>
          <w:tcPr>
            <w:tcW w:w="5390" w:type="dxa"/>
            <w:tcBorders>
              <w:top w:val="nil"/>
              <w:left w:val="nil"/>
              <w:bottom w:val="single" w:sz="4" w:space="0" w:color="auto"/>
              <w:right w:val="single" w:sz="4" w:space="0" w:color="auto"/>
            </w:tcBorders>
            <w:vAlign w:val="center"/>
          </w:tcPr>
          <w:p w14:paraId="08AF2042" w14:textId="77777777" w:rsidR="00F17E0A" w:rsidRPr="0055014C" w:rsidRDefault="00F17E0A" w:rsidP="00C76E33">
            <w:pPr>
              <w:pStyle w:val="Tabletext"/>
              <w:rPr>
                <w:ins w:id="1492" w:author="251 (USA)" w:date="2023-05-29T18:33:00Z"/>
              </w:rPr>
            </w:pPr>
            <w:ins w:id="1493" w:author="251 (USA)" w:date="2023-05-29T18:33:00Z">
              <w:r w:rsidRPr="0055014C">
                <w:t xml:space="preserve">ISM WPT device density using the IFOV </w:t>
              </w:r>
            </w:ins>
          </w:p>
        </w:tc>
      </w:tr>
      <w:tr w:rsidR="00F17E0A" w:rsidRPr="0055014C" w14:paraId="2DC54D1C" w14:textId="77777777" w:rsidTr="00C76E33">
        <w:trPr>
          <w:trHeight w:val="600"/>
          <w:jc w:val="center"/>
          <w:ins w:id="149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A589DBE" w14:textId="77777777" w:rsidR="00F17E0A" w:rsidRPr="0055014C" w:rsidRDefault="00F17E0A" w:rsidP="00C76E33">
            <w:pPr>
              <w:pStyle w:val="Tabletext"/>
              <w:rPr>
                <w:ins w:id="1495" w:author="251 (USA)" w:date="2023-05-29T18:33:00Z"/>
              </w:rPr>
            </w:pPr>
            <w:ins w:id="1496" w:author="251 (USA)" w:date="2023-05-29T18:33:00Z">
              <w:r w:rsidRPr="0055014C">
                <w:t>Device Density in one km</w:t>
              </w:r>
              <w:r w:rsidRPr="0055014C">
                <w:rPr>
                  <w:vertAlign w:val="superscript"/>
                </w:rPr>
                <w:t>2</w:t>
              </w:r>
              <w:r w:rsidRPr="0055014C">
                <w:t xml:space="preserve"> (Devices Using 200 km</w:t>
              </w:r>
              <w:r w:rsidRPr="0055014C">
                <w:rPr>
                  <w:vertAlign w:val="superscript"/>
                </w:rPr>
                <w:t>2</w:t>
              </w:r>
              <w:r w:rsidRPr="0055014C">
                <w:t xml:space="preserve"> Area) </w:t>
              </w:r>
            </w:ins>
          </w:p>
        </w:tc>
        <w:tc>
          <w:tcPr>
            <w:tcW w:w="1540" w:type="dxa"/>
            <w:tcBorders>
              <w:top w:val="nil"/>
              <w:left w:val="nil"/>
              <w:bottom w:val="single" w:sz="4" w:space="0" w:color="auto"/>
              <w:right w:val="single" w:sz="4" w:space="0" w:color="auto"/>
            </w:tcBorders>
            <w:shd w:val="clear" w:color="auto" w:fill="auto"/>
            <w:noWrap/>
            <w:vAlign w:val="center"/>
            <w:hideMark/>
          </w:tcPr>
          <w:p w14:paraId="44A85485" w14:textId="77777777" w:rsidR="00F17E0A" w:rsidRPr="0055014C" w:rsidRDefault="00F17E0A" w:rsidP="00C76E33">
            <w:pPr>
              <w:pStyle w:val="Tabletext"/>
              <w:jc w:val="center"/>
              <w:rPr>
                <w:ins w:id="1497" w:author="251 (USA)" w:date="2023-05-29T18:33:00Z"/>
              </w:rPr>
            </w:pPr>
            <w:ins w:id="1498" w:author="251 (USA)" w:date="2023-05-29T18:33:00Z">
              <w:r w:rsidRPr="0055014C">
                <w:t>94</w:t>
              </w:r>
            </w:ins>
          </w:p>
        </w:tc>
        <w:tc>
          <w:tcPr>
            <w:tcW w:w="5390" w:type="dxa"/>
            <w:tcBorders>
              <w:top w:val="nil"/>
              <w:left w:val="nil"/>
              <w:bottom w:val="single" w:sz="4" w:space="0" w:color="auto"/>
              <w:right w:val="single" w:sz="4" w:space="0" w:color="auto"/>
            </w:tcBorders>
            <w:vAlign w:val="center"/>
          </w:tcPr>
          <w:p w14:paraId="08BF4BA2" w14:textId="77777777" w:rsidR="00F17E0A" w:rsidRPr="0055014C" w:rsidRDefault="00F17E0A" w:rsidP="00C76E33">
            <w:pPr>
              <w:pStyle w:val="Tabletext"/>
              <w:rPr>
                <w:ins w:id="1499" w:author="251 (USA)" w:date="2023-05-29T18:33:00Z"/>
              </w:rPr>
            </w:pPr>
            <w:ins w:id="1500" w:author="251 (USA)" w:date="2023-05-29T18:33:00Z">
              <w:r w:rsidRPr="0055014C">
                <w:t>ISM WPT device density using the protection threshold area of 200 km</w:t>
              </w:r>
              <w:r w:rsidRPr="0055014C">
                <w:rPr>
                  <w:vertAlign w:val="superscript"/>
                </w:rPr>
                <w:t>2</w:t>
              </w:r>
              <w:r w:rsidRPr="0055014C">
                <w:t>.</w:t>
              </w:r>
            </w:ins>
          </w:p>
        </w:tc>
      </w:tr>
    </w:tbl>
    <w:p w14:paraId="052BFB0D" w14:textId="77777777" w:rsidR="00F17E0A" w:rsidRPr="0055014C" w:rsidRDefault="00F17E0A" w:rsidP="00F17E0A">
      <w:pPr>
        <w:rPr>
          <w:ins w:id="1501" w:author="Geraldo Neto" w:date="2023-06-01T18:49:00Z"/>
        </w:rPr>
      </w:pPr>
      <w:bookmarkStart w:id="1502" w:name="_Toc123716815"/>
    </w:p>
    <w:p w14:paraId="034AC6F7" w14:textId="77777777" w:rsidR="00F17E0A" w:rsidRPr="0055014C" w:rsidRDefault="00F17E0A" w:rsidP="00F17E0A">
      <w:r w:rsidRPr="0055014C">
        <w:rPr>
          <w:highlight w:val="yellow"/>
        </w:rPr>
        <w:t>[</w:t>
      </w:r>
      <w:r w:rsidRPr="0055014C">
        <w:rPr>
          <w:i/>
          <w:iCs/>
          <w:highlight w:val="yellow"/>
        </w:rPr>
        <w:t>Editor’s note: Views were expressed that the interference calculations being an aggregate to EESS (passive) receivers, the statistical elements (e.g. out of band antenna gain, P.2108,...) have to be taken in average and not in median. Further discussion was also invited on the WPT device deployment density, and the effects on the results.</w:t>
      </w:r>
      <w:r w:rsidRPr="0055014C">
        <w:rPr>
          <w:highlight w:val="yellow"/>
        </w:rPr>
        <w:t>]</w:t>
      </w:r>
    </w:p>
    <w:p w14:paraId="66BFAFC5" w14:textId="77777777" w:rsidR="00F17E0A" w:rsidRPr="0055014C" w:rsidRDefault="00F17E0A" w:rsidP="00F17E0A">
      <w:pPr>
        <w:pStyle w:val="Heading2"/>
        <w:rPr>
          <w:ins w:id="1503" w:author="251 (USA)" w:date="2023-05-29T18:33:00Z"/>
        </w:rPr>
      </w:pPr>
      <w:ins w:id="1504" w:author="251 (USA)" w:date="2023-05-29T18:33:00Z">
        <w:r w:rsidRPr="0055014C">
          <w:t xml:space="preserve">A2.2 </w:t>
        </w:r>
        <w:r w:rsidRPr="0055014C">
          <w:tab/>
          <w:t>Summary of Results</w:t>
        </w:r>
        <w:bookmarkEnd w:id="1502"/>
      </w:ins>
    </w:p>
    <w:p w14:paraId="62C701B1" w14:textId="77777777" w:rsidR="00F17E0A" w:rsidRPr="0055014C" w:rsidRDefault="00F17E0A" w:rsidP="00F17E0A">
      <w:pPr>
        <w:rPr>
          <w:ins w:id="1505" w:author="251 (USA)" w:date="2023-05-29T18:33:00Z"/>
        </w:rPr>
      </w:pPr>
      <w:ins w:id="1506" w:author="251 (USA)" w:date="2023-05-29T18:33:00Z">
        <w:r w:rsidRPr="0055014C">
          <w:t>The tables below show the EESS (passive) sensors and of results of simulation indicating the number of ISM devices that might be allowed to operate simultaneously in the footprint of each passive sensor. The sensors in green are highlighted in this report.</w:t>
        </w:r>
      </w:ins>
    </w:p>
    <w:p w14:paraId="0798CE14" w14:textId="77777777" w:rsidR="00F17E0A" w:rsidRPr="0055014C" w:rsidRDefault="00F17E0A" w:rsidP="00F17E0A">
      <w:pPr>
        <w:rPr>
          <w:ins w:id="1507" w:author="251 (USA)" w:date="2023-05-29T18:33:00Z"/>
        </w:rPr>
      </w:pPr>
      <w:ins w:id="1508" w:author="251 (USA)" w:date="2023-05-29T18:33:00Z">
        <w:r w:rsidRPr="0055014C">
          <w:lastRenderedPageBreak/>
          <w:t>Results for the number of ISM devices that c</w:t>
        </w:r>
        <w:del w:id="1509" w:author="USA" w:date="2024-05-09T11:43:00Z">
          <w:r w:rsidRPr="0055014C" w:rsidDel="00C25AFB">
            <w:delText>an</w:delText>
          </w:r>
        </w:del>
      </w:ins>
      <w:ins w:id="1510" w:author="USA" w:date="2024-05-09T11:43:00Z">
        <w:r w:rsidRPr="0055014C">
          <w:t>ould</w:t>
        </w:r>
      </w:ins>
      <w:ins w:id="1511" w:author="251 (USA)" w:date="2023-05-29T18:33:00Z">
        <w:r w:rsidRPr="0055014C">
          <w:t xml:space="preserve"> be accommodated for each EESS (passive) sensor </w:t>
        </w:r>
      </w:ins>
      <w:ins w:id="1512" w:author="USA" w:date="2024-05-09T11:44:00Z">
        <w:r w:rsidRPr="0055014C">
          <w:t>using the assumptions of systems characteristics and operating conditions discussed above</w:t>
        </w:r>
      </w:ins>
      <w:ins w:id="1513" w:author="USA" w:date="2024-05-09T11:43:00Z">
        <w:r w:rsidRPr="0055014C">
          <w:t xml:space="preserve">  </w:t>
        </w:r>
      </w:ins>
      <w:ins w:id="1514" w:author="251 (USA)" w:date="2023-05-29T18:33:00Z">
        <w:r w:rsidRPr="0055014C">
          <w:t>are shown in Table A2.2.</w:t>
        </w:r>
      </w:ins>
    </w:p>
    <w:p w14:paraId="0C268287" w14:textId="77777777" w:rsidR="00F17E0A" w:rsidRPr="0055014C" w:rsidRDefault="00F17E0A" w:rsidP="00F17E0A">
      <w:pPr>
        <w:pStyle w:val="TableNo"/>
        <w:rPr>
          <w:ins w:id="1515" w:author="251 (USA)" w:date="2023-05-29T18:33:00Z"/>
          <w:szCs w:val="24"/>
        </w:rPr>
      </w:pPr>
      <w:ins w:id="1516" w:author="251 (USA)" w:date="2023-05-29T18:33:00Z">
        <w:r w:rsidRPr="0055014C">
          <w:rPr>
            <w:szCs w:val="24"/>
          </w:rPr>
          <w:t>TABLE A2.2</w:t>
        </w:r>
      </w:ins>
    </w:p>
    <w:p w14:paraId="3C6A1D6E" w14:textId="77777777" w:rsidR="00F17E0A" w:rsidRPr="0055014C" w:rsidRDefault="00F17E0A" w:rsidP="00F17E0A">
      <w:pPr>
        <w:pStyle w:val="Tabletitle"/>
        <w:rPr>
          <w:ins w:id="1517" w:author="251 (USA)" w:date="2023-05-29T18:33:00Z"/>
        </w:rPr>
      </w:pPr>
      <w:ins w:id="1518" w:author="251 (USA)" w:date="2023-05-29T18:33:00Z">
        <w:r w:rsidRPr="0055014C">
          <w:t>Summary of Results per Sensor</w:t>
        </w:r>
      </w:ins>
    </w:p>
    <w:tbl>
      <w:tblPr>
        <w:tblW w:w="5000" w:type="pct"/>
        <w:jc w:val="center"/>
        <w:tblCellMar>
          <w:left w:w="57" w:type="dxa"/>
          <w:right w:w="57" w:type="dxa"/>
        </w:tblCellMar>
        <w:tblLook w:val="04A0" w:firstRow="1" w:lastRow="0" w:firstColumn="1" w:lastColumn="0" w:noHBand="0" w:noVBand="1"/>
      </w:tblPr>
      <w:tblGrid>
        <w:gridCol w:w="1554"/>
        <w:gridCol w:w="816"/>
        <w:gridCol w:w="1450"/>
        <w:gridCol w:w="1022"/>
        <w:gridCol w:w="1734"/>
        <w:gridCol w:w="1144"/>
        <w:gridCol w:w="1630"/>
      </w:tblGrid>
      <w:tr w:rsidR="00F17E0A" w:rsidRPr="0055014C" w14:paraId="1A869DFE" w14:textId="77777777" w:rsidTr="00C76E33">
        <w:trPr>
          <w:tblHeader/>
          <w:jc w:val="center"/>
          <w:ins w:id="1519" w:author="251 (USA)" w:date="2023-05-29T18:33:00Z"/>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7DB21" w14:textId="77777777" w:rsidR="00F17E0A" w:rsidRPr="0055014C" w:rsidRDefault="00F17E0A" w:rsidP="00C76E33">
            <w:pPr>
              <w:pStyle w:val="Tablehead"/>
              <w:rPr>
                <w:ins w:id="1520" w:author="251 (USA)" w:date="2023-05-29T18:33:00Z"/>
                <w:sz w:val="18"/>
                <w:szCs w:val="18"/>
              </w:rPr>
            </w:pPr>
            <w:bookmarkStart w:id="1521" w:name="_Hlk114137402"/>
            <w:ins w:id="1522" w:author="251 (USA)" w:date="2023-05-29T18:33:00Z">
              <w:r w:rsidRPr="0055014C">
                <w:rPr>
                  <w:sz w:val="18"/>
                  <w:szCs w:val="18"/>
                </w:rPr>
                <w:t>Sensor (RS.1861)</w:t>
              </w:r>
            </w:ins>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389E567B" w14:textId="77777777" w:rsidR="00F17E0A" w:rsidRPr="0055014C" w:rsidRDefault="00F17E0A" w:rsidP="00C76E33">
            <w:pPr>
              <w:pStyle w:val="Tablehead"/>
              <w:rPr>
                <w:ins w:id="1523" w:author="251 (USA)" w:date="2023-05-29T18:33:00Z"/>
                <w:sz w:val="18"/>
                <w:szCs w:val="18"/>
              </w:rPr>
            </w:pPr>
            <w:ins w:id="1524" w:author="251 (USA)" w:date="2023-05-29T18:33:00Z">
              <w:r w:rsidRPr="0055014C">
                <w:rPr>
                  <w:sz w:val="18"/>
                  <w:szCs w:val="18"/>
                </w:rPr>
                <w:t>EESS antenna gain (dBi)</w:t>
              </w:r>
            </w:ins>
          </w:p>
        </w:tc>
        <w:tc>
          <w:tcPr>
            <w:tcW w:w="816" w:type="pct"/>
            <w:tcBorders>
              <w:top w:val="single" w:sz="4" w:space="0" w:color="auto"/>
              <w:left w:val="nil"/>
              <w:bottom w:val="single" w:sz="4" w:space="0" w:color="auto"/>
              <w:right w:val="single" w:sz="4" w:space="0" w:color="auto"/>
            </w:tcBorders>
            <w:shd w:val="clear" w:color="auto" w:fill="auto"/>
            <w:vAlign w:val="center"/>
            <w:hideMark/>
          </w:tcPr>
          <w:p w14:paraId="2D689031" w14:textId="77777777" w:rsidR="00F17E0A" w:rsidRPr="0055014C" w:rsidRDefault="00F17E0A" w:rsidP="00C76E33">
            <w:pPr>
              <w:pStyle w:val="Tablehead"/>
              <w:rPr>
                <w:ins w:id="1525" w:author="251 (USA)" w:date="2023-05-29T18:33:00Z"/>
                <w:sz w:val="18"/>
                <w:szCs w:val="18"/>
              </w:rPr>
            </w:pPr>
            <w:ins w:id="1526" w:author="251 (USA)" w:date="2023-05-29T18:33:00Z">
              <w:r w:rsidRPr="0055014C">
                <w:rPr>
                  <w:sz w:val="18"/>
                  <w:szCs w:val="18"/>
                </w:rPr>
                <w:t>Elevation angle from ground to EESS sensor (deg)</w:t>
              </w:r>
            </w:ins>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1F7063AC" w14:textId="77777777" w:rsidR="00F17E0A" w:rsidRPr="0055014C" w:rsidRDefault="00F17E0A" w:rsidP="00C76E33">
            <w:pPr>
              <w:pStyle w:val="Tablehead"/>
              <w:rPr>
                <w:ins w:id="1527" w:author="251 (USA)" w:date="2023-05-29T18:33:00Z"/>
                <w:sz w:val="18"/>
                <w:szCs w:val="18"/>
              </w:rPr>
            </w:pPr>
            <w:ins w:id="1528" w:author="251 (USA)" w:date="2023-05-29T18:33:00Z">
              <w:r w:rsidRPr="0055014C">
                <w:rPr>
                  <w:sz w:val="18"/>
                  <w:szCs w:val="18"/>
                </w:rPr>
                <w:t>EESS IFOV (km</w:t>
              </w:r>
              <w:r w:rsidRPr="0055014C">
                <w:rPr>
                  <w:sz w:val="18"/>
                  <w:szCs w:val="18"/>
                  <w:vertAlign w:val="superscript"/>
                </w:rPr>
                <w:t>2</w:t>
              </w:r>
              <w:r w:rsidRPr="0055014C">
                <w:rPr>
                  <w:sz w:val="18"/>
                  <w:szCs w:val="18"/>
                </w:rPr>
                <w:t>)</w:t>
              </w:r>
            </w:ins>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35AC75FB" w14:textId="77777777" w:rsidR="00F17E0A" w:rsidRPr="0055014C" w:rsidRDefault="00F17E0A" w:rsidP="00C76E33">
            <w:pPr>
              <w:pStyle w:val="Tablehead"/>
              <w:rPr>
                <w:ins w:id="1529" w:author="251 (USA)" w:date="2023-05-29T18:33:00Z"/>
                <w:sz w:val="18"/>
                <w:szCs w:val="18"/>
              </w:rPr>
            </w:pPr>
            <w:ins w:id="1530" w:author="251 (USA)" w:date="2023-05-29T18:33:00Z">
              <w:r w:rsidRPr="0055014C">
                <w:rPr>
                  <w:sz w:val="18"/>
                  <w:szCs w:val="18"/>
                </w:rPr>
                <w:t>Total ISM devices in IFOV (simulated ISM antenna gain reduction of the isotropic antenna randomized in azimuth angle)</w:t>
              </w:r>
            </w:ins>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3436F660" w14:textId="77777777" w:rsidR="00F17E0A" w:rsidRPr="0055014C" w:rsidRDefault="00F17E0A" w:rsidP="00C76E33">
            <w:pPr>
              <w:pStyle w:val="Tablehead"/>
              <w:rPr>
                <w:ins w:id="1531" w:author="251 (USA)" w:date="2023-05-29T18:33:00Z"/>
                <w:sz w:val="18"/>
                <w:szCs w:val="18"/>
              </w:rPr>
            </w:pPr>
            <w:ins w:id="1532" w:author="251 (USA)" w:date="2023-05-29T18:33:00Z">
              <w:r w:rsidRPr="0055014C">
                <w:rPr>
                  <w:sz w:val="18"/>
                  <w:szCs w:val="18"/>
                </w:rPr>
                <w:t>Density using IFOV area (devices/km</w:t>
              </w:r>
              <w:r w:rsidRPr="0055014C">
                <w:rPr>
                  <w:sz w:val="18"/>
                  <w:szCs w:val="18"/>
                  <w:vertAlign w:val="superscript"/>
                </w:rPr>
                <w:t>2</w:t>
              </w:r>
              <w:r w:rsidRPr="0055014C">
                <w:rPr>
                  <w:sz w:val="18"/>
                  <w:szCs w:val="18"/>
                </w:rPr>
                <w:t>)</w:t>
              </w:r>
            </w:ins>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3B9692B3" w14:textId="77777777" w:rsidR="00F17E0A" w:rsidRPr="0055014C" w:rsidRDefault="00F17E0A" w:rsidP="00C76E33">
            <w:pPr>
              <w:pStyle w:val="Tablehead"/>
              <w:rPr>
                <w:ins w:id="1533" w:author="251 (USA)" w:date="2023-05-29T18:33:00Z"/>
                <w:sz w:val="18"/>
                <w:szCs w:val="18"/>
              </w:rPr>
            </w:pPr>
            <w:ins w:id="1534" w:author="251 (USA)" w:date="2023-05-29T18:33:00Z">
              <w:r w:rsidRPr="0055014C">
                <w:rPr>
                  <w:sz w:val="18"/>
                  <w:szCs w:val="18"/>
                </w:rPr>
                <w:t>ISM device density using 200 km</w:t>
              </w:r>
              <w:r w:rsidRPr="0055014C">
                <w:rPr>
                  <w:sz w:val="18"/>
                  <w:szCs w:val="18"/>
                  <w:vertAlign w:val="superscript"/>
                </w:rPr>
                <w:t>2</w:t>
              </w:r>
              <w:r w:rsidRPr="0055014C">
                <w:rPr>
                  <w:sz w:val="18"/>
                  <w:szCs w:val="18"/>
                </w:rPr>
                <w:t xml:space="preserve"> area (devices/km</w:t>
              </w:r>
              <w:r w:rsidRPr="0055014C">
                <w:rPr>
                  <w:sz w:val="18"/>
                  <w:szCs w:val="18"/>
                  <w:vertAlign w:val="superscript"/>
                </w:rPr>
                <w:t>2</w:t>
              </w:r>
              <w:r w:rsidRPr="0055014C">
                <w:rPr>
                  <w:sz w:val="18"/>
                  <w:szCs w:val="18"/>
                </w:rPr>
                <w:t>)</w:t>
              </w:r>
            </w:ins>
          </w:p>
        </w:tc>
      </w:tr>
      <w:tr w:rsidR="00F17E0A" w:rsidRPr="0055014C" w14:paraId="1555CB43" w14:textId="77777777" w:rsidTr="00C76E33">
        <w:trPr>
          <w:jc w:val="center"/>
          <w:ins w:id="1535"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967DF42" w14:textId="77777777" w:rsidR="00F17E0A" w:rsidRPr="0055014C" w:rsidRDefault="00F17E0A" w:rsidP="00C76E33">
            <w:pPr>
              <w:pStyle w:val="Tabletext"/>
              <w:rPr>
                <w:ins w:id="1536" w:author="251 (USA)" w:date="2023-05-29T18:33:00Z"/>
                <w:b/>
                <w:bCs/>
                <w:sz w:val="18"/>
                <w:szCs w:val="18"/>
              </w:rPr>
            </w:pPr>
            <w:ins w:id="1537" w:author="251 (USA)" w:date="2023-05-29T18:33:00Z">
              <w:r w:rsidRPr="0055014C">
                <w:rPr>
                  <w:b/>
                  <w:bCs/>
                  <w:sz w:val="18"/>
                  <w:szCs w:val="18"/>
                </w:rPr>
                <w:t>F1</w:t>
              </w:r>
            </w:ins>
          </w:p>
        </w:tc>
        <w:tc>
          <w:tcPr>
            <w:tcW w:w="477" w:type="pct"/>
            <w:tcBorders>
              <w:top w:val="nil"/>
              <w:left w:val="nil"/>
              <w:bottom w:val="single" w:sz="4" w:space="0" w:color="auto"/>
              <w:right w:val="single" w:sz="4" w:space="0" w:color="auto"/>
            </w:tcBorders>
            <w:shd w:val="clear" w:color="000000" w:fill="92D050"/>
            <w:noWrap/>
            <w:vAlign w:val="center"/>
            <w:hideMark/>
          </w:tcPr>
          <w:p w14:paraId="60ECB37A" w14:textId="77777777" w:rsidR="00F17E0A" w:rsidRPr="0055014C" w:rsidRDefault="00F17E0A" w:rsidP="00C76E33">
            <w:pPr>
              <w:pStyle w:val="Tabletext"/>
              <w:jc w:val="center"/>
              <w:rPr>
                <w:ins w:id="1538" w:author="251 (USA)" w:date="2023-05-29T18:33:00Z"/>
                <w:sz w:val="18"/>
                <w:szCs w:val="18"/>
              </w:rPr>
            </w:pPr>
            <w:ins w:id="1539" w:author="251 (USA)" w:date="2023-05-29T18:33:00Z">
              <w:r w:rsidRPr="0055014C">
                <w:rPr>
                  <w:sz w:val="18"/>
                  <w:szCs w:val="18"/>
                </w:rPr>
                <w:t>40</w:t>
              </w:r>
            </w:ins>
          </w:p>
        </w:tc>
        <w:tc>
          <w:tcPr>
            <w:tcW w:w="816" w:type="pct"/>
            <w:tcBorders>
              <w:top w:val="nil"/>
              <w:left w:val="nil"/>
              <w:bottom w:val="single" w:sz="4" w:space="0" w:color="auto"/>
              <w:right w:val="single" w:sz="4" w:space="0" w:color="auto"/>
            </w:tcBorders>
            <w:shd w:val="clear" w:color="000000" w:fill="92D050"/>
            <w:noWrap/>
            <w:vAlign w:val="center"/>
            <w:hideMark/>
          </w:tcPr>
          <w:p w14:paraId="73AE3A9D" w14:textId="77777777" w:rsidR="00F17E0A" w:rsidRPr="0055014C" w:rsidRDefault="00F17E0A" w:rsidP="00C76E33">
            <w:pPr>
              <w:pStyle w:val="Tabletext"/>
              <w:jc w:val="center"/>
              <w:rPr>
                <w:ins w:id="1540" w:author="251 (USA)" w:date="2023-05-29T18:33:00Z"/>
                <w:sz w:val="18"/>
                <w:szCs w:val="18"/>
              </w:rPr>
            </w:pPr>
            <w:ins w:id="1541" w:author="251 (USA)" w:date="2023-05-29T18:33:00Z">
              <w:r w:rsidRPr="0055014C">
                <w:rPr>
                  <w:sz w:val="18"/>
                  <w:szCs w:val="18"/>
                </w:rPr>
                <w:t>37.74</w:t>
              </w:r>
            </w:ins>
          </w:p>
        </w:tc>
        <w:tc>
          <w:tcPr>
            <w:tcW w:w="587" w:type="pct"/>
            <w:tcBorders>
              <w:top w:val="nil"/>
              <w:left w:val="nil"/>
              <w:bottom w:val="single" w:sz="4" w:space="0" w:color="auto"/>
              <w:right w:val="single" w:sz="4" w:space="0" w:color="auto"/>
            </w:tcBorders>
            <w:shd w:val="clear" w:color="000000" w:fill="92D050"/>
            <w:noWrap/>
            <w:vAlign w:val="center"/>
            <w:hideMark/>
          </w:tcPr>
          <w:p w14:paraId="7E0B9D6E" w14:textId="77777777" w:rsidR="00F17E0A" w:rsidRPr="0055014C" w:rsidRDefault="00F17E0A" w:rsidP="00C76E33">
            <w:pPr>
              <w:pStyle w:val="Tabletext"/>
              <w:jc w:val="center"/>
              <w:rPr>
                <w:ins w:id="1542" w:author="251 (USA)" w:date="2023-05-29T18:33:00Z"/>
                <w:sz w:val="18"/>
                <w:szCs w:val="18"/>
              </w:rPr>
            </w:pPr>
            <w:ins w:id="1543" w:author="251 (USA)" w:date="2023-05-29T18:33:00Z">
              <w:r w:rsidRPr="0055014C">
                <w:rPr>
                  <w:sz w:val="18"/>
                  <w:szCs w:val="18"/>
                </w:rPr>
                <w:t>1</w:t>
              </w:r>
            </w:ins>
            <w:ins w:id="1544" w:author="ITU_R" w:date="2023-06-02T11:07:00Z">
              <w:r w:rsidRPr="0055014C">
                <w:rPr>
                  <w:sz w:val="18"/>
                  <w:szCs w:val="18"/>
                </w:rPr>
                <w:t> </w:t>
              </w:r>
            </w:ins>
            <w:ins w:id="1545" w:author="251 (USA)" w:date="2023-05-29T18:33:00Z">
              <w:r w:rsidRPr="0055014C">
                <w:rPr>
                  <w:sz w:val="18"/>
                  <w:szCs w:val="18"/>
                </w:rPr>
                <w:t>880.2</w:t>
              </w:r>
            </w:ins>
          </w:p>
        </w:tc>
        <w:tc>
          <w:tcPr>
            <w:tcW w:w="968" w:type="pct"/>
            <w:tcBorders>
              <w:top w:val="nil"/>
              <w:left w:val="nil"/>
              <w:bottom w:val="single" w:sz="4" w:space="0" w:color="auto"/>
              <w:right w:val="single" w:sz="4" w:space="0" w:color="auto"/>
            </w:tcBorders>
            <w:shd w:val="clear" w:color="000000" w:fill="92D050"/>
            <w:noWrap/>
            <w:vAlign w:val="center"/>
            <w:hideMark/>
          </w:tcPr>
          <w:p w14:paraId="1EA383AB" w14:textId="77777777" w:rsidR="00F17E0A" w:rsidRPr="0055014C" w:rsidRDefault="00F17E0A" w:rsidP="00C76E33">
            <w:pPr>
              <w:pStyle w:val="Tabletext"/>
              <w:jc w:val="center"/>
              <w:rPr>
                <w:ins w:id="1546" w:author="251 (USA)" w:date="2023-05-29T18:33:00Z"/>
                <w:sz w:val="18"/>
                <w:szCs w:val="18"/>
              </w:rPr>
            </w:pPr>
            <w:ins w:id="1547" w:author="251 (USA)" w:date="2023-05-29T18:33:00Z">
              <w:r w:rsidRPr="0055014C">
                <w:rPr>
                  <w:sz w:val="18"/>
                  <w:szCs w:val="18"/>
                </w:rPr>
                <w:t>248</w:t>
              </w:r>
            </w:ins>
            <w:ins w:id="1548" w:author="ITU_R" w:date="2023-06-02T11:07:00Z">
              <w:r w:rsidRPr="0055014C">
                <w:rPr>
                  <w:sz w:val="18"/>
                  <w:szCs w:val="18"/>
                </w:rPr>
                <w:t> </w:t>
              </w:r>
            </w:ins>
            <w:ins w:id="1549" w:author="251 (USA)" w:date="2023-05-29T18:33:00Z">
              <w:r w:rsidRPr="0055014C">
                <w:rPr>
                  <w:sz w:val="18"/>
                  <w:szCs w:val="18"/>
                </w:rPr>
                <w:t>577</w:t>
              </w:r>
            </w:ins>
          </w:p>
        </w:tc>
        <w:tc>
          <w:tcPr>
            <w:tcW w:w="577" w:type="pct"/>
            <w:tcBorders>
              <w:top w:val="nil"/>
              <w:left w:val="nil"/>
              <w:bottom w:val="single" w:sz="4" w:space="0" w:color="auto"/>
              <w:right w:val="single" w:sz="4" w:space="0" w:color="auto"/>
            </w:tcBorders>
            <w:shd w:val="clear" w:color="000000" w:fill="92D050"/>
            <w:noWrap/>
            <w:vAlign w:val="center"/>
            <w:hideMark/>
          </w:tcPr>
          <w:p w14:paraId="01FEF098" w14:textId="77777777" w:rsidR="00F17E0A" w:rsidRPr="0055014C" w:rsidRDefault="00F17E0A" w:rsidP="00C76E33">
            <w:pPr>
              <w:pStyle w:val="Tabletext"/>
              <w:jc w:val="center"/>
              <w:rPr>
                <w:ins w:id="1550" w:author="251 (USA)" w:date="2023-05-29T18:33:00Z"/>
                <w:sz w:val="18"/>
                <w:szCs w:val="18"/>
              </w:rPr>
            </w:pPr>
            <w:ins w:id="1551" w:author="251 (USA)" w:date="2023-05-29T18:33:00Z">
              <w:r w:rsidRPr="0055014C">
                <w:rPr>
                  <w:sz w:val="18"/>
                  <w:szCs w:val="18"/>
                </w:rPr>
                <w:t>132</w:t>
              </w:r>
            </w:ins>
          </w:p>
        </w:tc>
        <w:tc>
          <w:tcPr>
            <w:tcW w:w="913" w:type="pct"/>
            <w:tcBorders>
              <w:top w:val="nil"/>
              <w:left w:val="nil"/>
              <w:bottom w:val="single" w:sz="4" w:space="0" w:color="auto"/>
              <w:right w:val="single" w:sz="4" w:space="0" w:color="auto"/>
            </w:tcBorders>
            <w:shd w:val="clear" w:color="000000" w:fill="92D050"/>
            <w:noWrap/>
            <w:vAlign w:val="center"/>
            <w:hideMark/>
          </w:tcPr>
          <w:p w14:paraId="2C60B6E9" w14:textId="77777777" w:rsidR="00F17E0A" w:rsidRPr="0055014C" w:rsidRDefault="00F17E0A" w:rsidP="00C76E33">
            <w:pPr>
              <w:pStyle w:val="Tabletext"/>
              <w:jc w:val="center"/>
              <w:rPr>
                <w:ins w:id="1552" w:author="251 (USA)" w:date="2023-05-29T18:33:00Z"/>
                <w:sz w:val="18"/>
                <w:szCs w:val="18"/>
              </w:rPr>
            </w:pPr>
            <w:ins w:id="1553" w:author="251 (USA)" w:date="2023-05-29T18:33:00Z">
              <w:r w:rsidRPr="0055014C">
                <w:rPr>
                  <w:sz w:val="18"/>
                  <w:szCs w:val="18"/>
                </w:rPr>
                <w:t>1</w:t>
              </w:r>
            </w:ins>
            <w:ins w:id="1554" w:author="ITU_R" w:date="2023-06-02T11:07:00Z">
              <w:r w:rsidRPr="0055014C">
                <w:rPr>
                  <w:sz w:val="18"/>
                  <w:szCs w:val="18"/>
                </w:rPr>
                <w:t> </w:t>
              </w:r>
            </w:ins>
            <w:ins w:id="1555" w:author="251 (USA)" w:date="2023-05-29T18:33:00Z">
              <w:r w:rsidRPr="0055014C">
                <w:rPr>
                  <w:sz w:val="18"/>
                  <w:szCs w:val="18"/>
                </w:rPr>
                <w:t>243</w:t>
              </w:r>
            </w:ins>
          </w:p>
        </w:tc>
      </w:tr>
      <w:tr w:rsidR="00F17E0A" w:rsidRPr="0055014C" w14:paraId="1490EE7A" w14:textId="77777777" w:rsidTr="00C76E33">
        <w:trPr>
          <w:jc w:val="center"/>
          <w:ins w:id="1556"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7637FD1" w14:textId="77777777" w:rsidR="00F17E0A" w:rsidRPr="0055014C" w:rsidRDefault="00F17E0A" w:rsidP="00C76E33">
            <w:pPr>
              <w:pStyle w:val="Tabletext"/>
              <w:rPr>
                <w:ins w:id="1557" w:author="251 (USA)" w:date="2023-05-29T18:33:00Z"/>
                <w:b/>
                <w:bCs/>
                <w:sz w:val="18"/>
                <w:szCs w:val="18"/>
              </w:rPr>
            </w:pPr>
            <w:ins w:id="1558" w:author="251 (USA)" w:date="2023-05-29T18:33:00Z">
              <w:r w:rsidRPr="0055014C">
                <w:rPr>
                  <w:b/>
                  <w:bCs/>
                  <w:sz w:val="18"/>
                  <w:szCs w:val="18"/>
                </w:rPr>
                <w:t>F4 (Outer)</w:t>
              </w:r>
            </w:ins>
          </w:p>
        </w:tc>
        <w:tc>
          <w:tcPr>
            <w:tcW w:w="477" w:type="pct"/>
            <w:tcBorders>
              <w:top w:val="nil"/>
              <w:left w:val="nil"/>
              <w:bottom w:val="single" w:sz="4" w:space="0" w:color="auto"/>
              <w:right w:val="single" w:sz="4" w:space="0" w:color="auto"/>
            </w:tcBorders>
            <w:shd w:val="clear" w:color="auto" w:fill="auto"/>
            <w:noWrap/>
            <w:vAlign w:val="center"/>
            <w:hideMark/>
          </w:tcPr>
          <w:p w14:paraId="5F2B2A6C" w14:textId="77777777" w:rsidR="00F17E0A" w:rsidRPr="0055014C" w:rsidRDefault="00F17E0A" w:rsidP="00C76E33">
            <w:pPr>
              <w:pStyle w:val="Tabletext"/>
              <w:jc w:val="center"/>
              <w:rPr>
                <w:ins w:id="1559" w:author="251 (USA)" w:date="2023-05-29T18:33:00Z"/>
                <w:sz w:val="18"/>
                <w:szCs w:val="18"/>
              </w:rPr>
            </w:pPr>
            <w:ins w:id="1560" w:author="251 (USA)" w:date="2023-05-29T18:33:00Z">
              <w:r w:rsidRPr="0055014C">
                <w:rPr>
                  <w:sz w:val="18"/>
                  <w:szCs w:val="18"/>
                </w:rPr>
                <w:t>34.4</w:t>
              </w:r>
            </w:ins>
          </w:p>
        </w:tc>
        <w:tc>
          <w:tcPr>
            <w:tcW w:w="816" w:type="pct"/>
            <w:tcBorders>
              <w:top w:val="nil"/>
              <w:left w:val="nil"/>
              <w:bottom w:val="single" w:sz="4" w:space="0" w:color="auto"/>
              <w:right w:val="single" w:sz="4" w:space="0" w:color="auto"/>
            </w:tcBorders>
            <w:shd w:val="clear" w:color="auto" w:fill="auto"/>
            <w:noWrap/>
            <w:vAlign w:val="center"/>
            <w:hideMark/>
          </w:tcPr>
          <w:p w14:paraId="1607659A" w14:textId="77777777" w:rsidR="00F17E0A" w:rsidRPr="0055014C" w:rsidRDefault="00F17E0A" w:rsidP="00C76E33">
            <w:pPr>
              <w:pStyle w:val="Tabletext"/>
              <w:jc w:val="center"/>
              <w:rPr>
                <w:ins w:id="1561" w:author="251 (USA)" w:date="2023-05-29T18:33:00Z"/>
                <w:sz w:val="18"/>
                <w:szCs w:val="18"/>
              </w:rPr>
            </w:pPr>
            <w:ins w:id="1562" w:author="251 (USA)" w:date="2023-05-29T18:33:00Z">
              <w:r w:rsidRPr="0055014C">
                <w:rPr>
                  <w:sz w:val="18"/>
                  <w:szCs w:val="18"/>
                </w:rPr>
                <w:t>32.37</w:t>
              </w:r>
            </w:ins>
          </w:p>
        </w:tc>
        <w:tc>
          <w:tcPr>
            <w:tcW w:w="587" w:type="pct"/>
            <w:tcBorders>
              <w:top w:val="nil"/>
              <w:left w:val="nil"/>
              <w:bottom w:val="single" w:sz="4" w:space="0" w:color="auto"/>
              <w:right w:val="single" w:sz="4" w:space="0" w:color="auto"/>
            </w:tcBorders>
            <w:shd w:val="clear" w:color="auto" w:fill="auto"/>
            <w:noWrap/>
            <w:vAlign w:val="center"/>
            <w:hideMark/>
          </w:tcPr>
          <w:p w14:paraId="34D17BCB" w14:textId="77777777" w:rsidR="00F17E0A" w:rsidRPr="0055014C" w:rsidRDefault="00F17E0A" w:rsidP="00C76E33">
            <w:pPr>
              <w:pStyle w:val="Tabletext"/>
              <w:jc w:val="center"/>
              <w:rPr>
                <w:ins w:id="1563" w:author="251 (USA)" w:date="2023-05-29T18:33:00Z"/>
                <w:sz w:val="18"/>
                <w:szCs w:val="18"/>
              </w:rPr>
            </w:pPr>
            <w:ins w:id="1564" w:author="251 (USA)" w:date="2023-05-29T18:33:00Z">
              <w:r w:rsidRPr="0055014C">
                <w:rPr>
                  <w:sz w:val="18"/>
                  <w:szCs w:val="18"/>
                </w:rPr>
                <w:t>9</w:t>
              </w:r>
            </w:ins>
            <w:ins w:id="1565" w:author="ITU_R" w:date="2023-06-02T11:07:00Z">
              <w:r w:rsidRPr="0055014C">
                <w:rPr>
                  <w:sz w:val="18"/>
                  <w:szCs w:val="18"/>
                </w:rPr>
                <w:t> </w:t>
              </w:r>
            </w:ins>
            <w:ins w:id="1566" w:author="251 (USA)" w:date="2023-05-29T18:33:00Z">
              <w:r w:rsidRPr="0055014C">
                <w:rPr>
                  <w:sz w:val="18"/>
                  <w:szCs w:val="18"/>
                </w:rPr>
                <w:t>298.0</w:t>
              </w:r>
            </w:ins>
          </w:p>
        </w:tc>
        <w:tc>
          <w:tcPr>
            <w:tcW w:w="968" w:type="pct"/>
            <w:tcBorders>
              <w:top w:val="nil"/>
              <w:left w:val="nil"/>
              <w:bottom w:val="single" w:sz="4" w:space="0" w:color="auto"/>
              <w:right w:val="single" w:sz="4" w:space="0" w:color="auto"/>
            </w:tcBorders>
            <w:shd w:val="clear" w:color="auto" w:fill="auto"/>
            <w:noWrap/>
            <w:vAlign w:val="center"/>
            <w:hideMark/>
          </w:tcPr>
          <w:p w14:paraId="6386F316" w14:textId="77777777" w:rsidR="00F17E0A" w:rsidRPr="0055014C" w:rsidRDefault="00F17E0A" w:rsidP="00C76E33">
            <w:pPr>
              <w:pStyle w:val="Tabletext"/>
              <w:jc w:val="center"/>
              <w:rPr>
                <w:ins w:id="1567" w:author="251 (USA)" w:date="2023-05-29T18:33:00Z"/>
                <w:sz w:val="18"/>
                <w:szCs w:val="18"/>
              </w:rPr>
            </w:pPr>
            <w:ins w:id="1568" w:author="251 (USA)" w:date="2023-05-29T18:33:00Z">
              <w:r w:rsidRPr="0055014C">
                <w:rPr>
                  <w:sz w:val="18"/>
                  <w:szCs w:val="18"/>
                </w:rPr>
                <w:t>761,503</w:t>
              </w:r>
            </w:ins>
          </w:p>
        </w:tc>
        <w:tc>
          <w:tcPr>
            <w:tcW w:w="577" w:type="pct"/>
            <w:tcBorders>
              <w:top w:val="nil"/>
              <w:left w:val="nil"/>
              <w:bottom w:val="single" w:sz="4" w:space="0" w:color="auto"/>
              <w:right w:val="single" w:sz="4" w:space="0" w:color="auto"/>
            </w:tcBorders>
            <w:shd w:val="clear" w:color="auto" w:fill="auto"/>
            <w:noWrap/>
            <w:vAlign w:val="center"/>
            <w:hideMark/>
          </w:tcPr>
          <w:p w14:paraId="4B2872C0" w14:textId="77777777" w:rsidR="00F17E0A" w:rsidRPr="0055014C" w:rsidRDefault="00F17E0A" w:rsidP="00C76E33">
            <w:pPr>
              <w:pStyle w:val="Tabletext"/>
              <w:jc w:val="center"/>
              <w:rPr>
                <w:ins w:id="1569" w:author="251 (USA)" w:date="2023-05-29T18:33:00Z"/>
                <w:sz w:val="18"/>
                <w:szCs w:val="18"/>
              </w:rPr>
            </w:pPr>
            <w:ins w:id="1570" w:author="251 (USA)" w:date="2023-05-29T18:33:00Z">
              <w:r w:rsidRPr="0055014C">
                <w:rPr>
                  <w:sz w:val="18"/>
                  <w:szCs w:val="18"/>
                </w:rPr>
                <w:t>82</w:t>
              </w:r>
            </w:ins>
          </w:p>
        </w:tc>
        <w:tc>
          <w:tcPr>
            <w:tcW w:w="913" w:type="pct"/>
            <w:tcBorders>
              <w:top w:val="nil"/>
              <w:left w:val="nil"/>
              <w:bottom w:val="single" w:sz="4" w:space="0" w:color="auto"/>
              <w:right w:val="single" w:sz="4" w:space="0" w:color="auto"/>
            </w:tcBorders>
            <w:shd w:val="clear" w:color="auto" w:fill="auto"/>
            <w:noWrap/>
            <w:vAlign w:val="center"/>
            <w:hideMark/>
          </w:tcPr>
          <w:p w14:paraId="69C70ED5" w14:textId="77777777" w:rsidR="00F17E0A" w:rsidRPr="0055014C" w:rsidRDefault="00F17E0A" w:rsidP="00C76E33">
            <w:pPr>
              <w:pStyle w:val="Tabletext"/>
              <w:jc w:val="center"/>
              <w:rPr>
                <w:ins w:id="1571" w:author="251 (USA)" w:date="2023-05-29T18:33:00Z"/>
                <w:sz w:val="18"/>
                <w:szCs w:val="18"/>
              </w:rPr>
            </w:pPr>
            <w:ins w:id="1572" w:author="251 (USA)" w:date="2023-05-29T18:33:00Z">
              <w:r w:rsidRPr="0055014C">
                <w:rPr>
                  <w:sz w:val="18"/>
                  <w:szCs w:val="18"/>
                </w:rPr>
                <w:t>3</w:t>
              </w:r>
            </w:ins>
            <w:ins w:id="1573" w:author="ITU_R" w:date="2023-06-02T11:07:00Z">
              <w:r w:rsidRPr="0055014C">
                <w:rPr>
                  <w:sz w:val="18"/>
                  <w:szCs w:val="18"/>
                </w:rPr>
                <w:t> </w:t>
              </w:r>
            </w:ins>
            <w:ins w:id="1574" w:author="251 (USA)" w:date="2023-05-29T18:33:00Z">
              <w:r w:rsidRPr="0055014C">
                <w:rPr>
                  <w:sz w:val="18"/>
                  <w:szCs w:val="18"/>
                </w:rPr>
                <w:t>807</w:t>
              </w:r>
            </w:ins>
          </w:p>
        </w:tc>
      </w:tr>
      <w:tr w:rsidR="00F17E0A" w:rsidRPr="0055014C" w14:paraId="09D694C3" w14:textId="77777777" w:rsidTr="00C76E33">
        <w:trPr>
          <w:jc w:val="center"/>
          <w:ins w:id="1575"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71983C8" w14:textId="77777777" w:rsidR="00F17E0A" w:rsidRPr="0055014C" w:rsidRDefault="00F17E0A" w:rsidP="00C76E33">
            <w:pPr>
              <w:pStyle w:val="Tabletext"/>
              <w:rPr>
                <w:ins w:id="1576" w:author="251 (USA)" w:date="2023-05-29T18:33:00Z"/>
                <w:b/>
                <w:bCs/>
                <w:sz w:val="18"/>
                <w:szCs w:val="18"/>
              </w:rPr>
            </w:pPr>
            <w:ins w:id="1577" w:author="251 (USA)" w:date="2023-05-29T18:33:00Z">
              <w:r w:rsidRPr="0055014C">
                <w:rPr>
                  <w:b/>
                  <w:bCs/>
                  <w:sz w:val="18"/>
                  <w:szCs w:val="18"/>
                </w:rPr>
                <w:t>F4 (Nadir)</w:t>
              </w:r>
            </w:ins>
          </w:p>
        </w:tc>
        <w:tc>
          <w:tcPr>
            <w:tcW w:w="477" w:type="pct"/>
            <w:tcBorders>
              <w:top w:val="nil"/>
              <w:left w:val="nil"/>
              <w:bottom w:val="single" w:sz="4" w:space="0" w:color="auto"/>
              <w:right w:val="single" w:sz="4" w:space="0" w:color="auto"/>
            </w:tcBorders>
            <w:shd w:val="clear" w:color="auto" w:fill="auto"/>
            <w:noWrap/>
            <w:vAlign w:val="center"/>
            <w:hideMark/>
          </w:tcPr>
          <w:p w14:paraId="48E151BE" w14:textId="77777777" w:rsidR="00F17E0A" w:rsidRPr="0055014C" w:rsidRDefault="00F17E0A" w:rsidP="00C76E33">
            <w:pPr>
              <w:pStyle w:val="Tabletext"/>
              <w:jc w:val="center"/>
              <w:rPr>
                <w:ins w:id="1578" w:author="251 (USA)" w:date="2023-05-29T18:33:00Z"/>
                <w:sz w:val="18"/>
                <w:szCs w:val="18"/>
              </w:rPr>
            </w:pPr>
            <w:ins w:id="1579" w:author="251 (USA)" w:date="2023-05-29T18:33:00Z">
              <w:r w:rsidRPr="0055014C">
                <w:rPr>
                  <w:sz w:val="18"/>
                  <w:szCs w:val="18"/>
                </w:rPr>
                <w:t>34.4</w:t>
              </w:r>
            </w:ins>
          </w:p>
        </w:tc>
        <w:tc>
          <w:tcPr>
            <w:tcW w:w="816" w:type="pct"/>
            <w:tcBorders>
              <w:top w:val="nil"/>
              <w:left w:val="nil"/>
              <w:bottom w:val="single" w:sz="4" w:space="0" w:color="auto"/>
              <w:right w:val="single" w:sz="4" w:space="0" w:color="auto"/>
            </w:tcBorders>
            <w:shd w:val="clear" w:color="auto" w:fill="auto"/>
            <w:noWrap/>
            <w:vAlign w:val="center"/>
            <w:hideMark/>
          </w:tcPr>
          <w:p w14:paraId="0709C7CF" w14:textId="77777777" w:rsidR="00F17E0A" w:rsidRPr="0055014C" w:rsidRDefault="00F17E0A" w:rsidP="00C76E33">
            <w:pPr>
              <w:pStyle w:val="Tabletext"/>
              <w:jc w:val="center"/>
              <w:rPr>
                <w:ins w:id="1580" w:author="251 (USA)" w:date="2023-05-29T18:33:00Z"/>
                <w:sz w:val="18"/>
                <w:szCs w:val="18"/>
              </w:rPr>
            </w:pPr>
            <w:ins w:id="1581"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auto" w:fill="auto"/>
            <w:noWrap/>
            <w:vAlign w:val="center"/>
            <w:hideMark/>
          </w:tcPr>
          <w:p w14:paraId="1D430540" w14:textId="77777777" w:rsidR="00F17E0A" w:rsidRPr="0055014C" w:rsidRDefault="00F17E0A" w:rsidP="00C76E33">
            <w:pPr>
              <w:pStyle w:val="Tabletext"/>
              <w:jc w:val="center"/>
              <w:rPr>
                <w:ins w:id="1582" w:author="251 (USA)" w:date="2023-05-29T18:33:00Z"/>
                <w:sz w:val="18"/>
                <w:szCs w:val="18"/>
              </w:rPr>
            </w:pPr>
            <w:ins w:id="1583" w:author="251 (USA)" w:date="2023-05-29T18:33:00Z">
              <w:r w:rsidRPr="0055014C">
                <w:rPr>
                  <w:sz w:val="18"/>
                  <w:szCs w:val="18"/>
                </w:rPr>
                <w:t>1</w:t>
              </w:r>
            </w:ins>
            <w:ins w:id="1584" w:author="ITU_R" w:date="2023-06-02T11:07:00Z">
              <w:r w:rsidRPr="0055014C">
                <w:rPr>
                  <w:sz w:val="18"/>
                  <w:szCs w:val="18"/>
                </w:rPr>
                <w:t> </w:t>
              </w:r>
            </w:ins>
            <w:ins w:id="1585" w:author="251 (USA)" w:date="2023-05-29T18:33:00Z">
              <w:r w:rsidRPr="0055014C">
                <w:rPr>
                  <w:sz w:val="18"/>
                  <w:szCs w:val="18"/>
                </w:rPr>
                <w:t>847.5</w:t>
              </w:r>
            </w:ins>
          </w:p>
        </w:tc>
        <w:tc>
          <w:tcPr>
            <w:tcW w:w="968" w:type="pct"/>
            <w:tcBorders>
              <w:top w:val="nil"/>
              <w:left w:val="nil"/>
              <w:bottom w:val="single" w:sz="4" w:space="0" w:color="auto"/>
              <w:right w:val="single" w:sz="4" w:space="0" w:color="auto"/>
            </w:tcBorders>
            <w:shd w:val="clear" w:color="auto" w:fill="auto"/>
            <w:noWrap/>
            <w:vAlign w:val="center"/>
            <w:hideMark/>
          </w:tcPr>
          <w:p w14:paraId="2F2D32CE" w14:textId="77777777" w:rsidR="00F17E0A" w:rsidRPr="0055014C" w:rsidRDefault="00F17E0A" w:rsidP="00C76E33">
            <w:pPr>
              <w:pStyle w:val="Tabletext"/>
              <w:jc w:val="center"/>
              <w:rPr>
                <w:ins w:id="1586" w:author="251 (USA)" w:date="2023-05-29T18:33:00Z"/>
                <w:sz w:val="18"/>
                <w:szCs w:val="18"/>
              </w:rPr>
            </w:pPr>
            <w:ins w:id="1587" w:author="251 (USA)" w:date="2023-05-29T18:33:00Z">
              <w:r w:rsidRPr="0055014C">
                <w:rPr>
                  <w:sz w:val="18"/>
                  <w:szCs w:val="18"/>
                </w:rPr>
                <w:t>&gt; 70 million</w:t>
              </w:r>
            </w:ins>
          </w:p>
        </w:tc>
        <w:tc>
          <w:tcPr>
            <w:tcW w:w="577" w:type="pct"/>
            <w:tcBorders>
              <w:top w:val="nil"/>
              <w:left w:val="nil"/>
              <w:bottom w:val="single" w:sz="4" w:space="0" w:color="auto"/>
              <w:right w:val="single" w:sz="4" w:space="0" w:color="auto"/>
            </w:tcBorders>
            <w:shd w:val="clear" w:color="auto" w:fill="auto"/>
            <w:noWrap/>
            <w:vAlign w:val="center"/>
            <w:hideMark/>
          </w:tcPr>
          <w:p w14:paraId="7402D868" w14:textId="77777777" w:rsidR="00F17E0A" w:rsidRPr="0055014C" w:rsidRDefault="00F17E0A" w:rsidP="00C76E33">
            <w:pPr>
              <w:pStyle w:val="Tabletext"/>
              <w:jc w:val="center"/>
              <w:rPr>
                <w:ins w:id="1588" w:author="251 (USA)" w:date="2023-05-29T18:33:00Z"/>
                <w:sz w:val="18"/>
                <w:szCs w:val="18"/>
              </w:rPr>
            </w:pPr>
            <w:ins w:id="1589" w:author="251 (USA)" w:date="2023-05-29T18:33:00Z">
              <w:r w:rsidRPr="0055014C">
                <w:rPr>
                  <w:sz w:val="18"/>
                  <w:szCs w:val="18"/>
                </w:rPr>
                <w:t>&gt;37</w:t>
              </w:r>
            </w:ins>
            <w:ins w:id="1590" w:author="ITU_R" w:date="2023-06-02T11:07:00Z">
              <w:r w:rsidRPr="0055014C">
                <w:rPr>
                  <w:sz w:val="18"/>
                  <w:szCs w:val="18"/>
                </w:rPr>
                <w:t> </w:t>
              </w:r>
            </w:ins>
            <w:ins w:id="1591" w:author="251 (USA)" w:date="2023-05-29T18:33:00Z">
              <w:r w:rsidRPr="0055014C">
                <w:rPr>
                  <w:sz w:val="18"/>
                  <w:szCs w:val="18"/>
                </w:rPr>
                <w:t>900</w:t>
              </w:r>
            </w:ins>
          </w:p>
        </w:tc>
        <w:tc>
          <w:tcPr>
            <w:tcW w:w="913" w:type="pct"/>
            <w:tcBorders>
              <w:top w:val="nil"/>
              <w:left w:val="nil"/>
              <w:bottom w:val="single" w:sz="4" w:space="0" w:color="auto"/>
              <w:right w:val="single" w:sz="4" w:space="0" w:color="auto"/>
            </w:tcBorders>
            <w:shd w:val="clear" w:color="auto" w:fill="auto"/>
            <w:noWrap/>
            <w:vAlign w:val="center"/>
            <w:hideMark/>
          </w:tcPr>
          <w:p w14:paraId="2C350A3D" w14:textId="77777777" w:rsidR="00F17E0A" w:rsidRPr="0055014C" w:rsidRDefault="00F17E0A" w:rsidP="00C76E33">
            <w:pPr>
              <w:pStyle w:val="Tabletext"/>
              <w:jc w:val="center"/>
              <w:rPr>
                <w:ins w:id="1592" w:author="251 (USA)" w:date="2023-05-29T18:33:00Z"/>
                <w:sz w:val="18"/>
                <w:szCs w:val="18"/>
              </w:rPr>
            </w:pPr>
            <w:ins w:id="1593" w:author="251 (USA)" w:date="2023-05-29T18:33:00Z">
              <w:r w:rsidRPr="0055014C">
                <w:rPr>
                  <w:sz w:val="18"/>
                  <w:szCs w:val="18"/>
                </w:rPr>
                <w:t>&gt;350</w:t>
              </w:r>
            </w:ins>
            <w:ins w:id="1594" w:author="ITU_R" w:date="2023-06-02T11:07:00Z">
              <w:r w:rsidRPr="0055014C">
                <w:rPr>
                  <w:sz w:val="18"/>
                  <w:szCs w:val="18"/>
                </w:rPr>
                <w:t> </w:t>
              </w:r>
            </w:ins>
            <w:ins w:id="1595" w:author="251 (USA)" w:date="2023-05-29T18:33:00Z">
              <w:r w:rsidRPr="0055014C">
                <w:rPr>
                  <w:sz w:val="18"/>
                  <w:szCs w:val="18"/>
                </w:rPr>
                <w:t>000</w:t>
              </w:r>
            </w:ins>
          </w:p>
        </w:tc>
      </w:tr>
      <w:tr w:rsidR="00F17E0A" w:rsidRPr="0055014C" w14:paraId="0E96BEC1" w14:textId="77777777" w:rsidTr="00C76E33">
        <w:trPr>
          <w:jc w:val="center"/>
          <w:ins w:id="1596"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0815C513" w14:textId="77777777" w:rsidR="00F17E0A" w:rsidRPr="0055014C" w:rsidRDefault="00F17E0A" w:rsidP="00C76E33">
            <w:pPr>
              <w:pStyle w:val="Tabletext"/>
              <w:rPr>
                <w:ins w:id="1597" w:author="251 (USA)" w:date="2023-05-29T18:33:00Z"/>
                <w:b/>
                <w:bCs/>
                <w:sz w:val="18"/>
                <w:szCs w:val="18"/>
              </w:rPr>
            </w:pPr>
            <w:ins w:id="1598" w:author="251 (USA)" w:date="2023-05-29T18:33:00Z">
              <w:r w:rsidRPr="0055014C">
                <w:rPr>
                  <w:b/>
                  <w:bCs/>
                  <w:sz w:val="18"/>
                  <w:szCs w:val="18"/>
                </w:rPr>
                <w:t>F5 (Outer)</w:t>
              </w:r>
            </w:ins>
          </w:p>
        </w:tc>
        <w:tc>
          <w:tcPr>
            <w:tcW w:w="477" w:type="pct"/>
            <w:tcBorders>
              <w:top w:val="nil"/>
              <w:left w:val="nil"/>
              <w:bottom w:val="single" w:sz="4" w:space="0" w:color="auto"/>
              <w:right w:val="single" w:sz="4" w:space="0" w:color="auto"/>
            </w:tcBorders>
            <w:shd w:val="clear" w:color="000000" w:fill="92D050"/>
            <w:noWrap/>
            <w:vAlign w:val="center"/>
            <w:hideMark/>
          </w:tcPr>
          <w:p w14:paraId="46362146" w14:textId="77777777" w:rsidR="00F17E0A" w:rsidRPr="0055014C" w:rsidRDefault="00F17E0A" w:rsidP="00C76E33">
            <w:pPr>
              <w:pStyle w:val="Tabletext"/>
              <w:jc w:val="center"/>
              <w:rPr>
                <w:ins w:id="1599" w:author="251 (USA)" w:date="2023-05-29T18:33:00Z"/>
                <w:sz w:val="18"/>
                <w:szCs w:val="18"/>
              </w:rPr>
            </w:pPr>
            <w:ins w:id="1600" w:author="251 (USA)" w:date="2023-05-29T18:33:00Z">
              <w:r w:rsidRPr="0055014C">
                <w:rPr>
                  <w:sz w:val="18"/>
                  <w:szCs w:val="18"/>
                </w:rPr>
                <w:t>30.4</w:t>
              </w:r>
            </w:ins>
          </w:p>
        </w:tc>
        <w:tc>
          <w:tcPr>
            <w:tcW w:w="816" w:type="pct"/>
            <w:tcBorders>
              <w:top w:val="nil"/>
              <w:left w:val="nil"/>
              <w:bottom w:val="single" w:sz="4" w:space="0" w:color="auto"/>
              <w:right w:val="single" w:sz="4" w:space="0" w:color="auto"/>
            </w:tcBorders>
            <w:shd w:val="clear" w:color="000000" w:fill="92D050"/>
            <w:noWrap/>
            <w:vAlign w:val="center"/>
            <w:hideMark/>
          </w:tcPr>
          <w:p w14:paraId="25A75D30" w14:textId="77777777" w:rsidR="00F17E0A" w:rsidRPr="0055014C" w:rsidRDefault="00F17E0A" w:rsidP="00C76E33">
            <w:pPr>
              <w:pStyle w:val="Tabletext"/>
              <w:jc w:val="center"/>
              <w:rPr>
                <w:ins w:id="1601" w:author="251 (USA)" w:date="2023-05-29T18:33:00Z"/>
                <w:sz w:val="18"/>
                <w:szCs w:val="18"/>
              </w:rPr>
            </w:pPr>
            <w:ins w:id="1602" w:author="251 (USA)" w:date="2023-05-29T18:33:00Z">
              <w:r w:rsidRPr="0055014C">
                <w:rPr>
                  <w:sz w:val="18"/>
                  <w:szCs w:val="18"/>
                </w:rPr>
                <w:t>26.02</w:t>
              </w:r>
            </w:ins>
          </w:p>
        </w:tc>
        <w:tc>
          <w:tcPr>
            <w:tcW w:w="587" w:type="pct"/>
            <w:tcBorders>
              <w:top w:val="nil"/>
              <w:left w:val="nil"/>
              <w:bottom w:val="single" w:sz="4" w:space="0" w:color="auto"/>
              <w:right w:val="single" w:sz="4" w:space="0" w:color="auto"/>
            </w:tcBorders>
            <w:shd w:val="clear" w:color="000000" w:fill="92D050"/>
            <w:noWrap/>
            <w:vAlign w:val="center"/>
            <w:hideMark/>
          </w:tcPr>
          <w:p w14:paraId="20AEBD5A" w14:textId="77777777" w:rsidR="00F17E0A" w:rsidRPr="0055014C" w:rsidRDefault="00F17E0A" w:rsidP="00C76E33">
            <w:pPr>
              <w:pStyle w:val="Tabletext"/>
              <w:jc w:val="center"/>
              <w:rPr>
                <w:ins w:id="1603" w:author="251 (USA)" w:date="2023-05-29T18:33:00Z"/>
                <w:sz w:val="18"/>
                <w:szCs w:val="18"/>
              </w:rPr>
            </w:pPr>
            <w:ins w:id="1604" w:author="251 (USA)" w:date="2023-05-29T18:33:00Z">
              <w:r w:rsidRPr="0055014C">
                <w:rPr>
                  <w:sz w:val="18"/>
                  <w:szCs w:val="18"/>
                </w:rPr>
                <w:t>35</w:t>
              </w:r>
            </w:ins>
            <w:ins w:id="1605" w:author="ITU_R" w:date="2023-06-02T11:07:00Z">
              <w:r w:rsidRPr="0055014C">
                <w:rPr>
                  <w:sz w:val="18"/>
                  <w:szCs w:val="18"/>
                </w:rPr>
                <w:t> </w:t>
              </w:r>
            </w:ins>
            <w:ins w:id="1606" w:author="251 (USA)" w:date="2023-05-29T18:33:00Z">
              <w:r w:rsidRPr="0055014C">
                <w:rPr>
                  <w:sz w:val="18"/>
                  <w:szCs w:val="18"/>
                </w:rPr>
                <w:t>982.7</w:t>
              </w:r>
            </w:ins>
          </w:p>
        </w:tc>
        <w:tc>
          <w:tcPr>
            <w:tcW w:w="968" w:type="pct"/>
            <w:tcBorders>
              <w:top w:val="nil"/>
              <w:left w:val="nil"/>
              <w:bottom w:val="single" w:sz="4" w:space="0" w:color="auto"/>
              <w:right w:val="single" w:sz="4" w:space="0" w:color="auto"/>
            </w:tcBorders>
            <w:shd w:val="clear" w:color="000000" w:fill="92D050"/>
            <w:noWrap/>
            <w:vAlign w:val="center"/>
            <w:hideMark/>
          </w:tcPr>
          <w:p w14:paraId="6AA2E109" w14:textId="77777777" w:rsidR="00F17E0A" w:rsidRPr="0055014C" w:rsidRDefault="00F17E0A" w:rsidP="00C76E33">
            <w:pPr>
              <w:pStyle w:val="Tabletext"/>
              <w:jc w:val="center"/>
              <w:rPr>
                <w:ins w:id="1607" w:author="251 (USA)" w:date="2023-05-29T18:33:00Z"/>
                <w:sz w:val="18"/>
                <w:szCs w:val="18"/>
              </w:rPr>
            </w:pPr>
            <w:ins w:id="1608" w:author="251 (USA)" w:date="2023-05-29T18:33:00Z">
              <w:r w:rsidRPr="0055014C">
                <w:rPr>
                  <w:sz w:val="18"/>
                  <w:szCs w:val="18"/>
                </w:rPr>
                <w:t>2,162,096</w:t>
              </w:r>
            </w:ins>
          </w:p>
        </w:tc>
        <w:tc>
          <w:tcPr>
            <w:tcW w:w="577" w:type="pct"/>
            <w:tcBorders>
              <w:top w:val="nil"/>
              <w:left w:val="nil"/>
              <w:bottom w:val="single" w:sz="4" w:space="0" w:color="auto"/>
              <w:right w:val="single" w:sz="4" w:space="0" w:color="auto"/>
            </w:tcBorders>
            <w:shd w:val="clear" w:color="000000" w:fill="92D050"/>
            <w:noWrap/>
            <w:vAlign w:val="center"/>
            <w:hideMark/>
          </w:tcPr>
          <w:p w14:paraId="05A01115" w14:textId="77777777" w:rsidR="00F17E0A" w:rsidRPr="0055014C" w:rsidRDefault="00F17E0A" w:rsidP="00C76E33">
            <w:pPr>
              <w:pStyle w:val="Tabletext"/>
              <w:jc w:val="center"/>
              <w:rPr>
                <w:ins w:id="1609" w:author="251 (USA)" w:date="2023-05-29T18:33:00Z"/>
                <w:sz w:val="18"/>
                <w:szCs w:val="18"/>
              </w:rPr>
            </w:pPr>
            <w:ins w:id="1610" w:author="251 (USA)" w:date="2023-05-29T18:33:00Z">
              <w:r w:rsidRPr="0055014C">
                <w:rPr>
                  <w:sz w:val="18"/>
                  <w:szCs w:val="18"/>
                </w:rPr>
                <w:t>60</w:t>
              </w:r>
            </w:ins>
          </w:p>
        </w:tc>
        <w:tc>
          <w:tcPr>
            <w:tcW w:w="913" w:type="pct"/>
            <w:tcBorders>
              <w:top w:val="nil"/>
              <w:left w:val="nil"/>
              <w:bottom w:val="single" w:sz="4" w:space="0" w:color="auto"/>
              <w:right w:val="single" w:sz="4" w:space="0" w:color="auto"/>
            </w:tcBorders>
            <w:shd w:val="clear" w:color="000000" w:fill="92D050"/>
            <w:noWrap/>
            <w:vAlign w:val="center"/>
            <w:hideMark/>
          </w:tcPr>
          <w:p w14:paraId="68BBFAF0" w14:textId="77777777" w:rsidR="00F17E0A" w:rsidRPr="0055014C" w:rsidRDefault="00F17E0A" w:rsidP="00C76E33">
            <w:pPr>
              <w:pStyle w:val="Tabletext"/>
              <w:jc w:val="center"/>
              <w:rPr>
                <w:ins w:id="1611" w:author="251 (USA)" w:date="2023-05-29T18:33:00Z"/>
                <w:sz w:val="18"/>
                <w:szCs w:val="18"/>
              </w:rPr>
            </w:pPr>
            <w:ins w:id="1612" w:author="251 (USA)" w:date="2023-05-29T18:33:00Z">
              <w:r w:rsidRPr="0055014C">
                <w:rPr>
                  <w:sz w:val="18"/>
                  <w:szCs w:val="18"/>
                </w:rPr>
                <w:t>10</w:t>
              </w:r>
            </w:ins>
            <w:ins w:id="1613" w:author="ITU_R" w:date="2023-06-02T11:07:00Z">
              <w:r w:rsidRPr="0055014C">
                <w:rPr>
                  <w:sz w:val="18"/>
                  <w:szCs w:val="18"/>
                </w:rPr>
                <w:t> </w:t>
              </w:r>
            </w:ins>
            <w:ins w:id="1614" w:author="251 (USA)" w:date="2023-05-29T18:33:00Z">
              <w:r w:rsidRPr="0055014C">
                <w:rPr>
                  <w:sz w:val="18"/>
                  <w:szCs w:val="18"/>
                </w:rPr>
                <w:t>810</w:t>
              </w:r>
            </w:ins>
          </w:p>
        </w:tc>
      </w:tr>
      <w:tr w:rsidR="00F17E0A" w:rsidRPr="0055014C" w14:paraId="71085505" w14:textId="77777777" w:rsidTr="00C76E33">
        <w:trPr>
          <w:jc w:val="center"/>
          <w:ins w:id="1615"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4820A55D" w14:textId="77777777" w:rsidR="00F17E0A" w:rsidRPr="0055014C" w:rsidRDefault="00F17E0A" w:rsidP="00C76E33">
            <w:pPr>
              <w:pStyle w:val="Tabletext"/>
              <w:rPr>
                <w:ins w:id="1616" w:author="251 (USA)" w:date="2023-05-29T18:33:00Z"/>
                <w:b/>
                <w:bCs/>
                <w:sz w:val="18"/>
                <w:szCs w:val="18"/>
              </w:rPr>
            </w:pPr>
            <w:ins w:id="1617" w:author="251 (USA)" w:date="2023-05-29T18:33:00Z">
              <w:r w:rsidRPr="0055014C">
                <w:rPr>
                  <w:b/>
                  <w:bCs/>
                  <w:sz w:val="18"/>
                  <w:szCs w:val="18"/>
                </w:rPr>
                <w:t>F5 (Nadir)</w:t>
              </w:r>
            </w:ins>
          </w:p>
        </w:tc>
        <w:tc>
          <w:tcPr>
            <w:tcW w:w="477" w:type="pct"/>
            <w:tcBorders>
              <w:top w:val="nil"/>
              <w:left w:val="nil"/>
              <w:bottom w:val="single" w:sz="4" w:space="0" w:color="auto"/>
              <w:right w:val="single" w:sz="4" w:space="0" w:color="auto"/>
            </w:tcBorders>
            <w:shd w:val="clear" w:color="000000" w:fill="92D050"/>
            <w:noWrap/>
            <w:vAlign w:val="center"/>
            <w:hideMark/>
          </w:tcPr>
          <w:p w14:paraId="2774C3EB" w14:textId="77777777" w:rsidR="00F17E0A" w:rsidRPr="0055014C" w:rsidRDefault="00F17E0A" w:rsidP="00C76E33">
            <w:pPr>
              <w:pStyle w:val="Tabletext"/>
              <w:jc w:val="center"/>
              <w:rPr>
                <w:ins w:id="1618" w:author="251 (USA)" w:date="2023-05-29T18:33:00Z"/>
                <w:sz w:val="18"/>
                <w:szCs w:val="18"/>
              </w:rPr>
            </w:pPr>
            <w:ins w:id="1619" w:author="251 (USA)" w:date="2023-05-29T18:33:00Z">
              <w:r w:rsidRPr="0055014C">
                <w:rPr>
                  <w:sz w:val="18"/>
                  <w:szCs w:val="18"/>
                </w:rPr>
                <w:t>30.4</w:t>
              </w:r>
            </w:ins>
          </w:p>
        </w:tc>
        <w:tc>
          <w:tcPr>
            <w:tcW w:w="816" w:type="pct"/>
            <w:tcBorders>
              <w:top w:val="nil"/>
              <w:left w:val="nil"/>
              <w:bottom w:val="single" w:sz="4" w:space="0" w:color="auto"/>
              <w:right w:val="single" w:sz="4" w:space="0" w:color="auto"/>
            </w:tcBorders>
            <w:shd w:val="clear" w:color="000000" w:fill="92D050"/>
            <w:noWrap/>
            <w:vAlign w:val="center"/>
            <w:hideMark/>
          </w:tcPr>
          <w:p w14:paraId="458CCDC3" w14:textId="77777777" w:rsidR="00F17E0A" w:rsidRPr="0055014C" w:rsidRDefault="00F17E0A" w:rsidP="00C76E33">
            <w:pPr>
              <w:pStyle w:val="Tabletext"/>
              <w:jc w:val="center"/>
              <w:rPr>
                <w:ins w:id="1620" w:author="251 (USA)" w:date="2023-05-29T18:33:00Z"/>
                <w:sz w:val="18"/>
                <w:szCs w:val="18"/>
              </w:rPr>
            </w:pPr>
            <w:ins w:id="1621"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000000" w:fill="92D050"/>
            <w:noWrap/>
            <w:vAlign w:val="center"/>
            <w:hideMark/>
          </w:tcPr>
          <w:p w14:paraId="45BE7EF1" w14:textId="77777777" w:rsidR="00F17E0A" w:rsidRPr="0055014C" w:rsidRDefault="00F17E0A" w:rsidP="00C76E33">
            <w:pPr>
              <w:pStyle w:val="Tabletext"/>
              <w:jc w:val="center"/>
              <w:rPr>
                <w:ins w:id="1622" w:author="251 (USA)" w:date="2023-05-29T18:33:00Z"/>
                <w:sz w:val="18"/>
                <w:szCs w:val="18"/>
              </w:rPr>
            </w:pPr>
            <w:ins w:id="1623" w:author="251 (USA)" w:date="2023-05-29T18:33:00Z">
              <w:r w:rsidRPr="0055014C">
                <w:rPr>
                  <w:sz w:val="18"/>
                  <w:szCs w:val="18"/>
                </w:rPr>
                <w:t>4</w:t>
              </w:r>
            </w:ins>
            <w:ins w:id="1624" w:author="ITU_R" w:date="2023-06-02T11:07:00Z">
              <w:r w:rsidRPr="0055014C">
                <w:rPr>
                  <w:sz w:val="18"/>
                  <w:szCs w:val="18"/>
                </w:rPr>
                <w:t> </w:t>
              </w:r>
            </w:ins>
            <w:ins w:id="1625" w:author="251 (USA)" w:date="2023-05-29T18:33:00Z">
              <w:r w:rsidRPr="0055014C">
                <w:rPr>
                  <w:sz w:val="18"/>
                  <w:szCs w:val="18"/>
                </w:rPr>
                <w:t>394.6</w:t>
              </w:r>
            </w:ins>
          </w:p>
        </w:tc>
        <w:tc>
          <w:tcPr>
            <w:tcW w:w="968" w:type="pct"/>
            <w:tcBorders>
              <w:top w:val="nil"/>
              <w:left w:val="nil"/>
              <w:bottom w:val="single" w:sz="4" w:space="0" w:color="auto"/>
              <w:right w:val="single" w:sz="4" w:space="0" w:color="auto"/>
            </w:tcBorders>
            <w:shd w:val="clear" w:color="000000" w:fill="92D050"/>
            <w:noWrap/>
            <w:vAlign w:val="center"/>
            <w:hideMark/>
          </w:tcPr>
          <w:p w14:paraId="3818B9DE" w14:textId="77777777" w:rsidR="00F17E0A" w:rsidRPr="0055014C" w:rsidRDefault="00F17E0A" w:rsidP="00C76E33">
            <w:pPr>
              <w:pStyle w:val="Tabletext"/>
              <w:jc w:val="center"/>
              <w:rPr>
                <w:ins w:id="1626" w:author="251 (USA)" w:date="2023-05-29T18:33:00Z"/>
                <w:sz w:val="18"/>
                <w:szCs w:val="18"/>
              </w:rPr>
            </w:pPr>
            <w:ins w:id="1627" w:author="251 (USA)" w:date="2023-05-29T18:33:00Z">
              <w:r w:rsidRPr="0055014C">
                <w:rPr>
                  <w:sz w:val="18"/>
                  <w:szCs w:val="18"/>
                </w:rPr>
                <w:t>&gt; 60 million</w:t>
              </w:r>
            </w:ins>
          </w:p>
        </w:tc>
        <w:tc>
          <w:tcPr>
            <w:tcW w:w="577" w:type="pct"/>
            <w:tcBorders>
              <w:top w:val="nil"/>
              <w:left w:val="nil"/>
              <w:bottom w:val="single" w:sz="4" w:space="0" w:color="auto"/>
              <w:right w:val="single" w:sz="4" w:space="0" w:color="auto"/>
            </w:tcBorders>
            <w:shd w:val="clear" w:color="000000" w:fill="92D050"/>
            <w:noWrap/>
            <w:vAlign w:val="center"/>
            <w:hideMark/>
          </w:tcPr>
          <w:p w14:paraId="279F5D15" w14:textId="77777777" w:rsidR="00F17E0A" w:rsidRPr="0055014C" w:rsidRDefault="00F17E0A" w:rsidP="00C76E33">
            <w:pPr>
              <w:pStyle w:val="Tabletext"/>
              <w:jc w:val="center"/>
              <w:rPr>
                <w:ins w:id="1628" w:author="251 (USA)" w:date="2023-05-29T18:33:00Z"/>
                <w:sz w:val="18"/>
                <w:szCs w:val="18"/>
              </w:rPr>
            </w:pPr>
            <w:ins w:id="1629" w:author="251 (USA)" w:date="2023-05-29T18:33:00Z">
              <w:r w:rsidRPr="0055014C">
                <w:rPr>
                  <w:sz w:val="18"/>
                  <w:szCs w:val="18"/>
                </w:rPr>
                <w:t>&gt;13</w:t>
              </w:r>
            </w:ins>
            <w:ins w:id="1630" w:author="ITU_R" w:date="2023-06-02T11:07:00Z">
              <w:r w:rsidRPr="0055014C">
                <w:rPr>
                  <w:sz w:val="18"/>
                  <w:szCs w:val="18"/>
                </w:rPr>
                <w:t> </w:t>
              </w:r>
            </w:ins>
            <w:ins w:id="1631" w:author="251 (USA)" w:date="2023-05-29T18:33:00Z">
              <w:r w:rsidRPr="0055014C">
                <w:rPr>
                  <w:sz w:val="18"/>
                  <w:szCs w:val="18"/>
                </w:rPr>
                <w:t>600</w:t>
              </w:r>
            </w:ins>
          </w:p>
        </w:tc>
        <w:tc>
          <w:tcPr>
            <w:tcW w:w="913" w:type="pct"/>
            <w:tcBorders>
              <w:top w:val="nil"/>
              <w:left w:val="nil"/>
              <w:bottom w:val="single" w:sz="4" w:space="0" w:color="auto"/>
              <w:right w:val="single" w:sz="4" w:space="0" w:color="auto"/>
            </w:tcBorders>
            <w:shd w:val="clear" w:color="000000" w:fill="92D050"/>
            <w:noWrap/>
            <w:vAlign w:val="center"/>
            <w:hideMark/>
          </w:tcPr>
          <w:p w14:paraId="27C2A388" w14:textId="77777777" w:rsidR="00F17E0A" w:rsidRPr="0055014C" w:rsidRDefault="00F17E0A" w:rsidP="00C76E33">
            <w:pPr>
              <w:pStyle w:val="Tabletext"/>
              <w:jc w:val="center"/>
              <w:rPr>
                <w:ins w:id="1632" w:author="251 (USA)" w:date="2023-05-29T18:33:00Z"/>
                <w:sz w:val="18"/>
                <w:szCs w:val="18"/>
              </w:rPr>
            </w:pPr>
            <w:ins w:id="1633" w:author="251 (USA)" w:date="2023-05-29T18:33:00Z">
              <w:r w:rsidRPr="0055014C">
                <w:rPr>
                  <w:sz w:val="18"/>
                  <w:szCs w:val="18"/>
                </w:rPr>
                <w:t>&gt;300</w:t>
              </w:r>
            </w:ins>
            <w:ins w:id="1634" w:author="ITU_R" w:date="2023-06-02T11:07:00Z">
              <w:r w:rsidRPr="0055014C">
                <w:rPr>
                  <w:sz w:val="18"/>
                  <w:szCs w:val="18"/>
                </w:rPr>
                <w:t> </w:t>
              </w:r>
            </w:ins>
            <w:ins w:id="1635" w:author="251 (USA)" w:date="2023-05-29T18:33:00Z">
              <w:r w:rsidRPr="0055014C">
                <w:rPr>
                  <w:sz w:val="18"/>
                  <w:szCs w:val="18"/>
                </w:rPr>
                <w:t>000</w:t>
              </w:r>
            </w:ins>
          </w:p>
        </w:tc>
      </w:tr>
      <w:tr w:rsidR="00F17E0A" w:rsidRPr="0055014C" w14:paraId="6020B0E4" w14:textId="77777777" w:rsidTr="00C76E33">
        <w:trPr>
          <w:jc w:val="center"/>
          <w:ins w:id="1636"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7B29EFE" w14:textId="77777777" w:rsidR="00F17E0A" w:rsidRPr="0055014C" w:rsidRDefault="00F17E0A" w:rsidP="00C76E33">
            <w:pPr>
              <w:pStyle w:val="Tabletext"/>
              <w:rPr>
                <w:ins w:id="1637" w:author="251 (USA)" w:date="2023-05-29T18:33:00Z"/>
                <w:b/>
                <w:bCs/>
                <w:sz w:val="18"/>
                <w:szCs w:val="18"/>
              </w:rPr>
            </w:pPr>
            <w:ins w:id="1638" w:author="251 (USA)" w:date="2023-05-29T18:33:00Z">
              <w:r w:rsidRPr="0055014C">
                <w:rPr>
                  <w:b/>
                  <w:bCs/>
                  <w:sz w:val="18"/>
                  <w:szCs w:val="18"/>
                </w:rPr>
                <w:t>F6</w:t>
              </w:r>
            </w:ins>
          </w:p>
        </w:tc>
        <w:tc>
          <w:tcPr>
            <w:tcW w:w="477" w:type="pct"/>
            <w:tcBorders>
              <w:top w:val="nil"/>
              <w:left w:val="nil"/>
              <w:bottom w:val="single" w:sz="4" w:space="0" w:color="auto"/>
              <w:right w:val="single" w:sz="4" w:space="0" w:color="auto"/>
            </w:tcBorders>
            <w:shd w:val="clear" w:color="auto" w:fill="auto"/>
            <w:noWrap/>
            <w:vAlign w:val="center"/>
            <w:hideMark/>
          </w:tcPr>
          <w:p w14:paraId="4A8A71FB" w14:textId="77777777" w:rsidR="00F17E0A" w:rsidRPr="0055014C" w:rsidRDefault="00F17E0A" w:rsidP="00C76E33">
            <w:pPr>
              <w:pStyle w:val="Tabletext"/>
              <w:jc w:val="center"/>
              <w:rPr>
                <w:ins w:id="1639" w:author="251 (USA)" w:date="2023-05-29T18:33:00Z"/>
                <w:sz w:val="18"/>
                <w:szCs w:val="18"/>
              </w:rPr>
            </w:pPr>
            <w:ins w:id="1640" w:author="251 (USA)" w:date="2023-05-29T18:33:00Z">
              <w:r w:rsidRPr="0055014C">
                <w:rPr>
                  <w:sz w:val="18"/>
                  <w:szCs w:val="18"/>
                </w:rPr>
                <w:t>40.8</w:t>
              </w:r>
            </w:ins>
          </w:p>
        </w:tc>
        <w:tc>
          <w:tcPr>
            <w:tcW w:w="816" w:type="pct"/>
            <w:tcBorders>
              <w:top w:val="nil"/>
              <w:left w:val="nil"/>
              <w:bottom w:val="single" w:sz="4" w:space="0" w:color="auto"/>
              <w:right w:val="single" w:sz="4" w:space="0" w:color="auto"/>
            </w:tcBorders>
            <w:shd w:val="clear" w:color="auto" w:fill="auto"/>
            <w:noWrap/>
            <w:vAlign w:val="center"/>
            <w:hideMark/>
          </w:tcPr>
          <w:p w14:paraId="3C437FC1" w14:textId="77777777" w:rsidR="00F17E0A" w:rsidRPr="0055014C" w:rsidRDefault="00F17E0A" w:rsidP="00C76E33">
            <w:pPr>
              <w:pStyle w:val="Tabletext"/>
              <w:jc w:val="center"/>
              <w:rPr>
                <w:ins w:id="1641" w:author="251 (USA)" w:date="2023-05-29T18:33:00Z"/>
                <w:sz w:val="18"/>
                <w:szCs w:val="18"/>
              </w:rPr>
            </w:pPr>
            <w:ins w:id="1642" w:author="251 (USA)" w:date="2023-05-29T18:33:00Z">
              <w:r w:rsidRPr="0055014C">
                <w:rPr>
                  <w:sz w:val="18"/>
                  <w:szCs w:val="18"/>
                </w:rPr>
                <w:t>24.93</w:t>
              </w:r>
            </w:ins>
          </w:p>
        </w:tc>
        <w:tc>
          <w:tcPr>
            <w:tcW w:w="587" w:type="pct"/>
            <w:tcBorders>
              <w:top w:val="nil"/>
              <w:left w:val="nil"/>
              <w:bottom w:val="single" w:sz="4" w:space="0" w:color="auto"/>
              <w:right w:val="single" w:sz="4" w:space="0" w:color="auto"/>
            </w:tcBorders>
            <w:shd w:val="clear" w:color="auto" w:fill="auto"/>
            <w:noWrap/>
            <w:vAlign w:val="center"/>
            <w:hideMark/>
          </w:tcPr>
          <w:p w14:paraId="0488D33A" w14:textId="77777777" w:rsidR="00F17E0A" w:rsidRPr="0055014C" w:rsidRDefault="00F17E0A" w:rsidP="00C76E33">
            <w:pPr>
              <w:pStyle w:val="Tabletext"/>
              <w:jc w:val="center"/>
              <w:rPr>
                <w:ins w:id="1643" w:author="251 (USA)" w:date="2023-05-29T18:33:00Z"/>
                <w:sz w:val="18"/>
                <w:szCs w:val="18"/>
              </w:rPr>
            </w:pPr>
            <w:ins w:id="1644" w:author="251 (USA)" w:date="2023-05-29T18:33:00Z">
              <w:r w:rsidRPr="0055014C">
                <w:rPr>
                  <w:sz w:val="18"/>
                  <w:szCs w:val="18"/>
                </w:rPr>
                <w:t>3</w:t>
              </w:r>
            </w:ins>
            <w:ins w:id="1645" w:author="ITU_R" w:date="2023-06-02T11:07:00Z">
              <w:r w:rsidRPr="0055014C">
                <w:rPr>
                  <w:sz w:val="18"/>
                  <w:szCs w:val="18"/>
                </w:rPr>
                <w:t> </w:t>
              </w:r>
            </w:ins>
            <w:ins w:id="1646" w:author="251 (USA)" w:date="2023-05-29T18:33:00Z">
              <w:r w:rsidRPr="0055014C">
                <w:rPr>
                  <w:sz w:val="18"/>
                  <w:szCs w:val="18"/>
                </w:rPr>
                <w:t>411.0</w:t>
              </w:r>
            </w:ins>
          </w:p>
        </w:tc>
        <w:tc>
          <w:tcPr>
            <w:tcW w:w="968" w:type="pct"/>
            <w:tcBorders>
              <w:top w:val="nil"/>
              <w:left w:val="nil"/>
              <w:bottom w:val="single" w:sz="4" w:space="0" w:color="auto"/>
              <w:right w:val="single" w:sz="4" w:space="0" w:color="auto"/>
            </w:tcBorders>
            <w:shd w:val="clear" w:color="auto" w:fill="auto"/>
            <w:noWrap/>
            <w:vAlign w:val="center"/>
            <w:hideMark/>
          </w:tcPr>
          <w:p w14:paraId="101C0FD2" w14:textId="77777777" w:rsidR="00F17E0A" w:rsidRPr="0055014C" w:rsidRDefault="00F17E0A" w:rsidP="00C76E33">
            <w:pPr>
              <w:pStyle w:val="Tabletext"/>
              <w:jc w:val="center"/>
              <w:rPr>
                <w:ins w:id="1647" w:author="251 (USA)" w:date="2023-05-29T18:33:00Z"/>
                <w:sz w:val="18"/>
                <w:szCs w:val="18"/>
              </w:rPr>
            </w:pPr>
            <w:ins w:id="1648" w:author="251 (USA)" w:date="2023-05-29T18:33:00Z">
              <w:r w:rsidRPr="0055014C">
                <w:rPr>
                  <w:sz w:val="18"/>
                  <w:szCs w:val="18"/>
                </w:rPr>
                <w:t>211</w:t>
              </w:r>
            </w:ins>
            <w:ins w:id="1649" w:author="ITU_R" w:date="2023-06-02T11:07:00Z">
              <w:r w:rsidRPr="0055014C">
                <w:rPr>
                  <w:sz w:val="18"/>
                  <w:szCs w:val="18"/>
                </w:rPr>
                <w:t> </w:t>
              </w:r>
            </w:ins>
            <w:ins w:id="1650" w:author="251 (USA)" w:date="2023-05-29T18:33:00Z">
              <w:r w:rsidRPr="0055014C">
                <w:rPr>
                  <w:sz w:val="18"/>
                  <w:szCs w:val="18"/>
                </w:rPr>
                <w:t>353</w:t>
              </w:r>
            </w:ins>
          </w:p>
        </w:tc>
        <w:tc>
          <w:tcPr>
            <w:tcW w:w="577" w:type="pct"/>
            <w:tcBorders>
              <w:top w:val="nil"/>
              <w:left w:val="nil"/>
              <w:bottom w:val="single" w:sz="4" w:space="0" w:color="auto"/>
              <w:right w:val="single" w:sz="4" w:space="0" w:color="auto"/>
            </w:tcBorders>
            <w:shd w:val="clear" w:color="auto" w:fill="auto"/>
            <w:noWrap/>
            <w:vAlign w:val="center"/>
            <w:hideMark/>
          </w:tcPr>
          <w:p w14:paraId="1F97A429" w14:textId="77777777" w:rsidR="00F17E0A" w:rsidRPr="0055014C" w:rsidRDefault="00F17E0A" w:rsidP="00C76E33">
            <w:pPr>
              <w:pStyle w:val="Tabletext"/>
              <w:jc w:val="center"/>
              <w:rPr>
                <w:ins w:id="1651" w:author="251 (USA)" w:date="2023-05-29T18:33:00Z"/>
                <w:sz w:val="18"/>
                <w:szCs w:val="18"/>
              </w:rPr>
            </w:pPr>
            <w:ins w:id="1652" w:author="251 (USA)" w:date="2023-05-29T18:33:00Z">
              <w:r w:rsidRPr="0055014C">
                <w:rPr>
                  <w:sz w:val="18"/>
                  <w:szCs w:val="18"/>
                </w:rPr>
                <w:t>62</w:t>
              </w:r>
            </w:ins>
          </w:p>
        </w:tc>
        <w:tc>
          <w:tcPr>
            <w:tcW w:w="913" w:type="pct"/>
            <w:tcBorders>
              <w:top w:val="nil"/>
              <w:left w:val="nil"/>
              <w:bottom w:val="single" w:sz="4" w:space="0" w:color="auto"/>
              <w:right w:val="single" w:sz="4" w:space="0" w:color="auto"/>
            </w:tcBorders>
            <w:shd w:val="clear" w:color="auto" w:fill="auto"/>
            <w:noWrap/>
            <w:vAlign w:val="center"/>
            <w:hideMark/>
          </w:tcPr>
          <w:p w14:paraId="17818D91" w14:textId="77777777" w:rsidR="00F17E0A" w:rsidRPr="0055014C" w:rsidRDefault="00F17E0A" w:rsidP="00C76E33">
            <w:pPr>
              <w:pStyle w:val="Tabletext"/>
              <w:jc w:val="center"/>
              <w:rPr>
                <w:ins w:id="1653" w:author="251 (USA)" w:date="2023-05-29T18:33:00Z"/>
                <w:sz w:val="18"/>
                <w:szCs w:val="18"/>
              </w:rPr>
            </w:pPr>
            <w:ins w:id="1654" w:author="251 (USA)" w:date="2023-05-29T18:33:00Z">
              <w:r w:rsidRPr="0055014C">
                <w:rPr>
                  <w:sz w:val="18"/>
                  <w:szCs w:val="18"/>
                </w:rPr>
                <w:t>1</w:t>
              </w:r>
            </w:ins>
            <w:ins w:id="1655" w:author="ITU_R" w:date="2023-06-02T11:07:00Z">
              <w:r w:rsidRPr="0055014C">
                <w:rPr>
                  <w:sz w:val="18"/>
                  <w:szCs w:val="18"/>
                </w:rPr>
                <w:t> </w:t>
              </w:r>
            </w:ins>
            <w:ins w:id="1656" w:author="251 (USA)" w:date="2023-05-29T18:33:00Z">
              <w:r w:rsidRPr="0055014C">
                <w:rPr>
                  <w:sz w:val="18"/>
                  <w:szCs w:val="18"/>
                </w:rPr>
                <w:t>057</w:t>
              </w:r>
            </w:ins>
          </w:p>
        </w:tc>
      </w:tr>
      <w:tr w:rsidR="00F17E0A" w:rsidRPr="0055014C" w14:paraId="27A4CDE0" w14:textId="77777777" w:rsidTr="00C76E33">
        <w:trPr>
          <w:jc w:val="center"/>
          <w:ins w:id="1657"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12F0407" w14:textId="77777777" w:rsidR="00F17E0A" w:rsidRPr="0055014C" w:rsidRDefault="00F17E0A" w:rsidP="00C76E33">
            <w:pPr>
              <w:pStyle w:val="Tabletext"/>
              <w:rPr>
                <w:ins w:id="1658" w:author="251 (USA)" w:date="2023-05-29T18:33:00Z"/>
                <w:b/>
                <w:bCs/>
                <w:sz w:val="18"/>
                <w:szCs w:val="18"/>
              </w:rPr>
            </w:pPr>
            <w:ins w:id="1659" w:author="251 (USA)" w:date="2023-05-29T18:33:00Z">
              <w:r w:rsidRPr="0055014C">
                <w:rPr>
                  <w:b/>
                  <w:bCs/>
                  <w:sz w:val="18"/>
                  <w:szCs w:val="18"/>
                </w:rPr>
                <w:t>F8</w:t>
              </w:r>
            </w:ins>
          </w:p>
        </w:tc>
        <w:tc>
          <w:tcPr>
            <w:tcW w:w="477" w:type="pct"/>
            <w:tcBorders>
              <w:top w:val="nil"/>
              <w:left w:val="nil"/>
              <w:bottom w:val="single" w:sz="4" w:space="0" w:color="auto"/>
              <w:right w:val="single" w:sz="4" w:space="0" w:color="auto"/>
            </w:tcBorders>
            <w:shd w:val="clear" w:color="auto" w:fill="auto"/>
            <w:noWrap/>
            <w:vAlign w:val="center"/>
            <w:hideMark/>
          </w:tcPr>
          <w:p w14:paraId="63BA5B47" w14:textId="77777777" w:rsidR="00F17E0A" w:rsidRPr="0055014C" w:rsidRDefault="00F17E0A" w:rsidP="00C76E33">
            <w:pPr>
              <w:pStyle w:val="Tabletext"/>
              <w:jc w:val="center"/>
              <w:rPr>
                <w:ins w:id="1660" w:author="251 (USA)" w:date="2023-05-29T18:33:00Z"/>
                <w:sz w:val="18"/>
                <w:szCs w:val="18"/>
              </w:rPr>
            </w:pPr>
            <w:ins w:id="1661" w:author="251 (USA)" w:date="2023-05-29T18:33:00Z">
              <w:r w:rsidRPr="0055014C">
                <w:rPr>
                  <w:sz w:val="18"/>
                  <w:szCs w:val="18"/>
                </w:rPr>
                <w:t>48.5</w:t>
              </w:r>
            </w:ins>
          </w:p>
        </w:tc>
        <w:tc>
          <w:tcPr>
            <w:tcW w:w="816" w:type="pct"/>
            <w:tcBorders>
              <w:top w:val="nil"/>
              <w:left w:val="nil"/>
              <w:bottom w:val="single" w:sz="4" w:space="0" w:color="auto"/>
              <w:right w:val="single" w:sz="4" w:space="0" w:color="auto"/>
            </w:tcBorders>
            <w:shd w:val="clear" w:color="auto" w:fill="auto"/>
            <w:noWrap/>
            <w:vAlign w:val="center"/>
            <w:hideMark/>
          </w:tcPr>
          <w:p w14:paraId="7F4CB1B8" w14:textId="77777777" w:rsidR="00F17E0A" w:rsidRPr="0055014C" w:rsidRDefault="00F17E0A" w:rsidP="00C76E33">
            <w:pPr>
              <w:pStyle w:val="Tabletext"/>
              <w:jc w:val="center"/>
              <w:rPr>
                <w:ins w:id="1662" w:author="251 (USA)" w:date="2023-05-29T18:33:00Z"/>
                <w:sz w:val="18"/>
                <w:szCs w:val="18"/>
              </w:rPr>
            </w:pPr>
            <w:ins w:id="1663" w:author="251 (USA)" w:date="2023-05-29T18:33:00Z">
              <w:r w:rsidRPr="0055014C">
                <w:rPr>
                  <w:sz w:val="18"/>
                  <w:szCs w:val="18"/>
                </w:rPr>
                <w:t>35.09</w:t>
              </w:r>
            </w:ins>
          </w:p>
        </w:tc>
        <w:tc>
          <w:tcPr>
            <w:tcW w:w="587" w:type="pct"/>
            <w:tcBorders>
              <w:top w:val="nil"/>
              <w:left w:val="nil"/>
              <w:bottom w:val="single" w:sz="4" w:space="0" w:color="auto"/>
              <w:right w:val="single" w:sz="4" w:space="0" w:color="auto"/>
            </w:tcBorders>
            <w:shd w:val="clear" w:color="auto" w:fill="auto"/>
            <w:noWrap/>
            <w:vAlign w:val="center"/>
            <w:hideMark/>
          </w:tcPr>
          <w:p w14:paraId="3C4AD482" w14:textId="77777777" w:rsidR="00F17E0A" w:rsidRPr="0055014C" w:rsidRDefault="00F17E0A" w:rsidP="00C76E33">
            <w:pPr>
              <w:pStyle w:val="Tabletext"/>
              <w:jc w:val="center"/>
              <w:rPr>
                <w:ins w:id="1664" w:author="251 (USA)" w:date="2023-05-29T18:33:00Z"/>
                <w:sz w:val="18"/>
                <w:szCs w:val="18"/>
              </w:rPr>
            </w:pPr>
            <w:ins w:id="1665" w:author="251 (USA)" w:date="2023-05-29T18:33:00Z">
              <w:r w:rsidRPr="0055014C">
                <w:rPr>
                  <w:sz w:val="18"/>
                  <w:szCs w:val="18"/>
                </w:rPr>
                <w:t>306.3</w:t>
              </w:r>
            </w:ins>
          </w:p>
        </w:tc>
        <w:tc>
          <w:tcPr>
            <w:tcW w:w="968" w:type="pct"/>
            <w:tcBorders>
              <w:top w:val="nil"/>
              <w:left w:val="nil"/>
              <w:bottom w:val="single" w:sz="4" w:space="0" w:color="auto"/>
              <w:right w:val="single" w:sz="4" w:space="0" w:color="auto"/>
            </w:tcBorders>
            <w:shd w:val="clear" w:color="auto" w:fill="auto"/>
            <w:noWrap/>
            <w:vAlign w:val="center"/>
            <w:hideMark/>
          </w:tcPr>
          <w:p w14:paraId="1DC75206" w14:textId="77777777" w:rsidR="00F17E0A" w:rsidRPr="0055014C" w:rsidRDefault="00F17E0A" w:rsidP="00C76E33">
            <w:pPr>
              <w:pStyle w:val="Tabletext"/>
              <w:jc w:val="center"/>
              <w:rPr>
                <w:ins w:id="1666" w:author="251 (USA)" w:date="2023-05-29T18:33:00Z"/>
                <w:sz w:val="18"/>
                <w:szCs w:val="18"/>
              </w:rPr>
            </w:pPr>
            <w:ins w:id="1667" w:author="251 (USA)" w:date="2023-05-29T18:33:00Z">
              <w:r w:rsidRPr="0055014C">
                <w:rPr>
                  <w:sz w:val="18"/>
                  <w:szCs w:val="18"/>
                </w:rPr>
                <w:t>22</w:t>
              </w:r>
            </w:ins>
            <w:ins w:id="1668" w:author="ITU_R" w:date="2023-06-02T11:07:00Z">
              <w:r w:rsidRPr="0055014C">
                <w:rPr>
                  <w:sz w:val="18"/>
                  <w:szCs w:val="18"/>
                </w:rPr>
                <w:t> </w:t>
              </w:r>
            </w:ins>
            <w:ins w:id="1669" w:author="251 (USA)" w:date="2023-05-29T18:33:00Z">
              <w:r w:rsidRPr="0055014C">
                <w:rPr>
                  <w:sz w:val="18"/>
                  <w:szCs w:val="18"/>
                </w:rPr>
                <w:t>552</w:t>
              </w:r>
            </w:ins>
          </w:p>
        </w:tc>
        <w:tc>
          <w:tcPr>
            <w:tcW w:w="577" w:type="pct"/>
            <w:tcBorders>
              <w:top w:val="nil"/>
              <w:left w:val="nil"/>
              <w:bottom w:val="single" w:sz="4" w:space="0" w:color="auto"/>
              <w:right w:val="single" w:sz="4" w:space="0" w:color="auto"/>
            </w:tcBorders>
            <w:shd w:val="clear" w:color="auto" w:fill="auto"/>
            <w:noWrap/>
            <w:vAlign w:val="center"/>
            <w:hideMark/>
          </w:tcPr>
          <w:p w14:paraId="02A27F02" w14:textId="77777777" w:rsidR="00F17E0A" w:rsidRPr="0055014C" w:rsidRDefault="00F17E0A" w:rsidP="00C76E33">
            <w:pPr>
              <w:pStyle w:val="Tabletext"/>
              <w:jc w:val="center"/>
              <w:rPr>
                <w:ins w:id="1670" w:author="251 (USA)" w:date="2023-05-29T18:33:00Z"/>
                <w:sz w:val="18"/>
                <w:szCs w:val="18"/>
              </w:rPr>
            </w:pPr>
            <w:ins w:id="1671" w:author="251 (USA)" w:date="2023-05-29T18:33:00Z">
              <w:r w:rsidRPr="0055014C">
                <w:rPr>
                  <w:sz w:val="18"/>
                  <w:szCs w:val="18"/>
                </w:rPr>
                <w:t>73</w:t>
              </w:r>
            </w:ins>
          </w:p>
        </w:tc>
        <w:tc>
          <w:tcPr>
            <w:tcW w:w="913" w:type="pct"/>
            <w:tcBorders>
              <w:top w:val="nil"/>
              <w:left w:val="nil"/>
              <w:bottom w:val="single" w:sz="4" w:space="0" w:color="auto"/>
              <w:right w:val="single" w:sz="4" w:space="0" w:color="auto"/>
            </w:tcBorders>
            <w:shd w:val="clear" w:color="auto" w:fill="auto"/>
            <w:noWrap/>
            <w:vAlign w:val="center"/>
            <w:hideMark/>
          </w:tcPr>
          <w:p w14:paraId="2EEF2680" w14:textId="77777777" w:rsidR="00F17E0A" w:rsidRPr="0055014C" w:rsidRDefault="00F17E0A" w:rsidP="00C76E33">
            <w:pPr>
              <w:pStyle w:val="Tabletext"/>
              <w:jc w:val="center"/>
              <w:rPr>
                <w:ins w:id="1672" w:author="251 (USA)" w:date="2023-05-29T18:33:00Z"/>
                <w:sz w:val="18"/>
                <w:szCs w:val="18"/>
              </w:rPr>
            </w:pPr>
            <w:ins w:id="1673" w:author="251 (USA)" w:date="2023-05-29T18:33:00Z">
              <w:r w:rsidRPr="0055014C">
                <w:rPr>
                  <w:sz w:val="18"/>
                  <w:szCs w:val="18"/>
                </w:rPr>
                <w:t>113</w:t>
              </w:r>
            </w:ins>
          </w:p>
        </w:tc>
      </w:tr>
      <w:tr w:rsidR="00F17E0A" w:rsidRPr="0055014C" w14:paraId="7845962C" w14:textId="77777777" w:rsidTr="00C76E33">
        <w:trPr>
          <w:jc w:val="center"/>
          <w:ins w:id="1674"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87ADEE4" w14:textId="77777777" w:rsidR="00F17E0A" w:rsidRPr="0055014C" w:rsidRDefault="00F17E0A" w:rsidP="00C76E33">
            <w:pPr>
              <w:pStyle w:val="Tabletext"/>
              <w:rPr>
                <w:ins w:id="1675" w:author="251 (USA)" w:date="2023-05-29T18:33:00Z"/>
                <w:b/>
                <w:bCs/>
                <w:sz w:val="18"/>
                <w:szCs w:val="18"/>
              </w:rPr>
            </w:pPr>
            <w:ins w:id="1676" w:author="251 (USA)" w:date="2023-05-29T18:33:00Z">
              <w:r w:rsidRPr="0055014C">
                <w:rPr>
                  <w:b/>
                  <w:bCs/>
                  <w:sz w:val="18"/>
                  <w:szCs w:val="18"/>
                </w:rPr>
                <w:t>F9 (MWS) (Outer)</w:t>
              </w:r>
            </w:ins>
          </w:p>
        </w:tc>
        <w:tc>
          <w:tcPr>
            <w:tcW w:w="477" w:type="pct"/>
            <w:tcBorders>
              <w:top w:val="nil"/>
              <w:left w:val="nil"/>
              <w:bottom w:val="single" w:sz="4" w:space="0" w:color="auto"/>
              <w:right w:val="single" w:sz="4" w:space="0" w:color="auto"/>
            </w:tcBorders>
            <w:shd w:val="clear" w:color="000000" w:fill="92D050"/>
            <w:noWrap/>
            <w:vAlign w:val="center"/>
            <w:hideMark/>
          </w:tcPr>
          <w:p w14:paraId="1CC5CCD6" w14:textId="77777777" w:rsidR="00F17E0A" w:rsidRPr="0055014C" w:rsidRDefault="00F17E0A" w:rsidP="00C76E33">
            <w:pPr>
              <w:pStyle w:val="Tabletext"/>
              <w:jc w:val="center"/>
              <w:rPr>
                <w:ins w:id="1677" w:author="251 (USA)" w:date="2023-05-29T18:33:00Z"/>
                <w:sz w:val="18"/>
                <w:szCs w:val="18"/>
              </w:rPr>
            </w:pPr>
            <w:ins w:id="1678" w:author="251 (USA)" w:date="2023-05-29T18:33:00Z">
              <w:r w:rsidRPr="0055014C">
                <w:rPr>
                  <w:sz w:val="18"/>
                  <w:szCs w:val="18"/>
                </w:rPr>
                <w:t>37</w:t>
              </w:r>
            </w:ins>
          </w:p>
        </w:tc>
        <w:tc>
          <w:tcPr>
            <w:tcW w:w="816" w:type="pct"/>
            <w:tcBorders>
              <w:top w:val="nil"/>
              <w:left w:val="nil"/>
              <w:bottom w:val="single" w:sz="4" w:space="0" w:color="auto"/>
              <w:right w:val="single" w:sz="4" w:space="0" w:color="auto"/>
            </w:tcBorders>
            <w:shd w:val="clear" w:color="000000" w:fill="92D050"/>
            <w:noWrap/>
            <w:vAlign w:val="center"/>
            <w:hideMark/>
          </w:tcPr>
          <w:p w14:paraId="6B4FF8E5" w14:textId="77777777" w:rsidR="00F17E0A" w:rsidRPr="0055014C" w:rsidRDefault="00F17E0A" w:rsidP="00C76E33">
            <w:pPr>
              <w:pStyle w:val="Tabletext"/>
              <w:jc w:val="center"/>
              <w:rPr>
                <w:ins w:id="1679" w:author="251 (USA)" w:date="2023-05-29T18:33:00Z"/>
                <w:sz w:val="18"/>
                <w:szCs w:val="18"/>
              </w:rPr>
            </w:pPr>
            <w:ins w:id="1680" w:author="251 (USA)" w:date="2023-05-29T18:33:00Z">
              <w:r w:rsidRPr="0055014C">
                <w:rPr>
                  <w:sz w:val="18"/>
                  <w:szCs w:val="18"/>
                </w:rPr>
                <w:t>31.42</w:t>
              </w:r>
            </w:ins>
          </w:p>
        </w:tc>
        <w:tc>
          <w:tcPr>
            <w:tcW w:w="587" w:type="pct"/>
            <w:tcBorders>
              <w:top w:val="nil"/>
              <w:left w:val="nil"/>
              <w:bottom w:val="single" w:sz="4" w:space="0" w:color="auto"/>
              <w:right w:val="single" w:sz="4" w:space="0" w:color="auto"/>
            </w:tcBorders>
            <w:shd w:val="clear" w:color="000000" w:fill="92D050"/>
            <w:noWrap/>
            <w:vAlign w:val="center"/>
            <w:hideMark/>
          </w:tcPr>
          <w:p w14:paraId="760C4A25" w14:textId="77777777" w:rsidR="00F17E0A" w:rsidRPr="0055014C" w:rsidRDefault="00F17E0A" w:rsidP="00C76E33">
            <w:pPr>
              <w:pStyle w:val="Tabletext"/>
              <w:jc w:val="center"/>
              <w:rPr>
                <w:ins w:id="1681" w:author="251 (USA)" w:date="2023-05-29T18:33:00Z"/>
                <w:sz w:val="18"/>
                <w:szCs w:val="18"/>
              </w:rPr>
            </w:pPr>
            <w:ins w:id="1682" w:author="251 (USA)" w:date="2023-05-29T18:33:00Z">
              <w:r w:rsidRPr="0055014C">
                <w:rPr>
                  <w:sz w:val="18"/>
                  <w:szCs w:val="18"/>
                </w:rPr>
                <w:t>7</w:t>
              </w:r>
            </w:ins>
            <w:ins w:id="1683" w:author="ITU_R" w:date="2023-06-02T11:07:00Z">
              <w:r w:rsidRPr="0055014C">
                <w:rPr>
                  <w:sz w:val="18"/>
                  <w:szCs w:val="18"/>
                </w:rPr>
                <w:t> </w:t>
              </w:r>
            </w:ins>
            <w:ins w:id="1684" w:author="251 (USA)" w:date="2023-05-29T18:33:00Z">
              <w:r w:rsidRPr="0055014C">
                <w:rPr>
                  <w:sz w:val="18"/>
                  <w:szCs w:val="18"/>
                </w:rPr>
                <w:t>153.4</w:t>
              </w:r>
            </w:ins>
          </w:p>
        </w:tc>
        <w:tc>
          <w:tcPr>
            <w:tcW w:w="968" w:type="pct"/>
            <w:tcBorders>
              <w:top w:val="nil"/>
              <w:left w:val="nil"/>
              <w:bottom w:val="single" w:sz="4" w:space="0" w:color="auto"/>
              <w:right w:val="single" w:sz="4" w:space="0" w:color="auto"/>
            </w:tcBorders>
            <w:shd w:val="clear" w:color="000000" w:fill="92D050"/>
            <w:noWrap/>
            <w:vAlign w:val="center"/>
            <w:hideMark/>
          </w:tcPr>
          <w:p w14:paraId="50856F4B" w14:textId="77777777" w:rsidR="00F17E0A" w:rsidRPr="0055014C" w:rsidRDefault="00F17E0A" w:rsidP="00C76E33">
            <w:pPr>
              <w:pStyle w:val="Tabletext"/>
              <w:jc w:val="center"/>
              <w:rPr>
                <w:ins w:id="1685" w:author="251 (USA)" w:date="2023-05-29T18:33:00Z"/>
                <w:sz w:val="18"/>
                <w:szCs w:val="18"/>
              </w:rPr>
            </w:pPr>
            <w:ins w:id="1686" w:author="251 (USA)" w:date="2023-05-29T18:33:00Z">
              <w:r w:rsidRPr="0055014C">
                <w:rPr>
                  <w:sz w:val="18"/>
                  <w:szCs w:val="18"/>
                </w:rPr>
                <w:t>424</w:t>
              </w:r>
            </w:ins>
            <w:ins w:id="1687" w:author="ITU_R" w:date="2023-06-02T11:07:00Z">
              <w:r w:rsidRPr="0055014C">
                <w:rPr>
                  <w:sz w:val="18"/>
                  <w:szCs w:val="18"/>
                </w:rPr>
                <w:t> </w:t>
              </w:r>
            </w:ins>
            <w:ins w:id="1688" w:author="251 (USA)" w:date="2023-05-29T18:33:00Z">
              <w:r w:rsidRPr="0055014C">
                <w:rPr>
                  <w:sz w:val="18"/>
                  <w:szCs w:val="18"/>
                </w:rPr>
                <w:t>454</w:t>
              </w:r>
            </w:ins>
          </w:p>
        </w:tc>
        <w:tc>
          <w:tcPr>
            <w:tcW w:w="577" w:type="pct"/>
            <w:tcBorders>
              <w:top w:val="nil"/>
              <w:left w:val="nil"/>
              <w:bottom w:val="single" w:sz="4" w:space="0" w:color="auto"/>
              <w:right w:val="single" w:sz="4" w:space="0" w:color="auto"/>
            </w:tcBorders>
            <w:shd w:val="clear" w:color="000000" w:fill="92D050"/>
            <w:noWrap/>
            <w:vAlign w:val="center"/>
            <w:hideMark/>
          </w:tcPr>
          <w:p w14:paraId="2A0B61D8" w14:textId="77777777" w:rsidR="00F17E0A" w:rsidRPr="0055014C" w:rsidRDefault="00F17E0A" w:rsidP="00C76E33">
            <w:pPr>
              <w:pStyle w:val="Tabletext"/>
              <w:jc w:val="center"/>
              <w:rPr>
                <w:ins w:id="1689" w:author="251 (USA)" w:date="2023-05-29T18:33:00Z"/>
                <w:sz w:val="18"/>
                <w:szCs w:val="18"/>
              </w:rPr>
            </w:pPr>
            <w:ins w:id="1690" w:author="251 (USA)" w:date="2023-05-29T18:33:00Z">
              <w:r w:rsidRPr="0055014C">
                <w:rPr>
                  <w:sz w:val="18"/>
                  <w:szCs w:val="18"/>
                </w:rPr>
                <w:t>59</w:t>
              </w:r>
            </w:ins>
          </w:p>
        </w:tc>
        <w:tc>
          <w:tcPr>
            <w:tcW w:w="913" w:type="pct"/>
            <w:tcBorders>
              <w:top w:val="nil"/>
              <w:left w:val="nil"/>
              <w:bottom w:val="single" w:sz="4" w:space="0" w:color="auto"/>
              <w:right w:val="single" w:sz="4" w:space="0" w:color="auto"/>
            </w:tcBorders>
            <w:shd w:val="clear" w:color="000000" w:fill="92D050"/>
            <w:noWrap/>
            <w:vAlign w:val="center"/>
            <w:hideMark/>
          </w:tcPr>
          <w:p w14:paraId="11B56DE5" w14:textId="77777777" w:rsidR="00F17E0A" w:rsidRPr="0055014C" w:rsidRDefault="00F17E0A" w:rsidP="00C76E33">
            <w:pPr>
              <w:pStyle w:val="Tabletext"/>
              <w:jc w:val="center"/>
              <w:rPr>
                <w:ins w:id="1691" w:author="251 (USA)" w:date="2023-05-29T18:33:00Z"/>
                <w:sz w:val="18"/>
                <w:szCs w:val="18"/>
              </w:rPr>
            </w:pPr>
            <w:ins w:id="1692" w:author="251 (USA)" w:date="2023-05-29T18:33:00Z">
              <w:r w:rsidRPr="0055014C">
                <w:rPr>
                  <w:sz w:val="18"/>
                  <w:szCs w:val="18"/>
                </w:rPr>
                <w:t>2</w:t>
              </w:r>
            </w:ins>
            <w:ins w:id="1693" w:author="ITU_R" w:date="2023-06-02T11:07:00Z">
              <w:r w:rsidRPr="0055014C">
                <w:rPr>
                  <w:sz w:val="18"/>
                  <w:szCs w:val="18"/>
                </w:rPr>
                <w:t> </w:t>
              </w:r>
            </w:ins>
            <w:ins w:id="1694" w:author="251 (USA)" w:date="2023-05-29T18:33:00Z">
              <w:r w:rsidRPr="0055014C">
                <w:rPr>
                  <w:sz w:val="18"/>
                  <w:szCs w:val="18"/>
                </w:rPr>
                <w:t>122</w:t>
              </w:r>
            </w:ins>
          </w:p>
        </w:tc>
      </w:tr>
      <w:tr w:rsidR="00F17E0A" w:rsidRPr="0055014C" w14:paraId="5004712F" w14:textId="77777777" w:rsidTr="00C76E33">
        <w:trPr>
          <w:jc w:val="center"/>
          <w:ins w:id="1695"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209F07BA" w14:textId="77777777" w:rsidR="00F17E0A" w:rsidRPr="0055014C" w:rsidRDefault="00F17E0A" w:rsidP="00C76E33">
            <w:pPr>
              <w:pStyle w:val="Tabletext"/>
              <w:rPr>
                <w:ins w:id="1696" w:author="251 (USA)" w:date="2023-05-29T18:33:00Z"/>
                <w:b/>
                <w:bCs/>
                <w:sz w:val="18"/>
                <w:szCs w:val="18"/>
              </w:rPr>
            </w:pPr>
            <w:ins w:id="1697" w:author="251 (USA)" w:date="2023-05-29T18:33:00Z">
              <w:r w:rsidRPr="0055014C">
                <w:rPr>
                  <w:b/>
                  <w:bCs/>
                  <w:sz w:val="18"/>
                  <w:szCs w:val="18"/>
                </w:rPr>
                <w:t>F9 (MWS) (Nadir)</w:t>
              </w:r>
            </w:ins>
          </w:p>
        </w:tc>
        <w:tc>
          <w:tcPr>
            <w:tcW w:w="477" w:type="pct"/>
            <w:tcBorders>
              <w:top w:val="nil"/>
              <w:left w:val="nil"/>
              <w:bottom w:val="single" w:sz="4" w:space="0" w:color="auto"/>
              <w:right w:val="single" w:sz="4" w:space="0" w:color="auto"/>
            </w:tcBorders>
            <w:shd w:val="clear" w:color="000000" w:fill="92D050"/>
            <w:noWrap/>
            <w:vAlign w:val="center"/>
            <w:hideMark/>
          </w:tcPr>
          <w:p w14:paraId="0FF83A13" w14:textId="77777777" w:rsidR="00F17E0A" w:rsidRPr="0055014C" w:rsidRDefault="00F17E0A" w:rsidP="00C76E33">
            <w:pPr>
              <w:pStyle w:val="Tabletext"/>
              <w:jc w:val="center"/>
              <w:rPr>
                <w:ins w:id="1698" w:author="251 (USA)" w:date="2023-05-29T18:33:00Z"/>
                <w:sz w:val="18"/>
                <w:szCs w:val="18"/>
              </w:rPr>
            </w:pPr>
            <w:ins w:id="1699" w:author="251 (USA)" w:date="2023-05-29T18:33:00Z">
              <w:r w:rsidRPr="0055014C">
                <w:rPr>
                  <w:sz w:val="18"/>
                  <w:szCs w:val="18"/>
                </w:rPr>
                <w:t>37</w:t>
              </w:r>
            </w:ins>
          </w:p>
        </w:tc>
        <w:tc>
          <w:tcPr>
            <w:tcW w:w="816" w:type="pct"/>
            <w:tcBorders>
              <w:top w:val="nil"/>
              <w:left w:val="nil"/>
              <w:bottom w:val="single" w:sz="4" w:space="0" w:color="auto"/>
              <w:right w:val="single" w:sz="4" w:space="0" w:color="auto"/>
            </w:tcBorders>
            <w:shd w:val="clear" w:color="000000" w:fill="92D050"/>
            <w:noWrap/>
            <w:vAlign w:val="center"/>
            <w:hideMark/>
          </w:tcPr>
          <w:p w14:paraId="40D893AA" w14:textId="77777777" w:rsidR="00F17E0A" w:rsidRPr="0055014C" w:rsidRDefault="00F17E0A" w:rsidP="00C76E33">
            <w:pPr>
              <w:pStyle w:val="Tabletext"/>
              <w:jc w:val="center"/>
              <w:rPr>
                <w:ins w:id="1700" w:author="251 (USA)" w:date="2023-05-29T18:33:00Z"/>
                <w:sz w:val="18"/>
                <w:szCs w:val="18"/>
              </w:rPr>
            </w:pPr>
            <w:ins w:id="1701"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000000" w:fill="92D050"/>
            <w:noWrap/>
            <w:vAlign w:val="center"/>
            <w:hideMark/>
          </w:tcPr>
          <w:p w14:paraId="4FA5B367" w14:textId="77777777" w:rsidR="00F17E0A" w:rsidRPr="0055014C" w:rsidRDefault="00F17E0A" w:rsidP="00C76E33">
            <w:pPr>
              <w:pStyle w:val="Tabletext"/>
              <w:jc w:val="center"/>
              <w:rPr>
                <w:ins w:id="1702" w:author="251 (USA)" w:date="2023-05-29T18:33:00Z"/>
                <w:sz w:val="18"/>
                <w:szCs w:val="18"/>
              </w:rPr>
            </w:pPr>
            <w:ins w:id="1703" w:author="251 (USA)" w:date="2023-05-29T18:33:00Z">
              <w:r w:rsidRPr="0055014C">
                <w:rPr>
                  <w:sz w:val="18"/>
                  <w:szCs w:val="18"/>
                </w:rPr>
                <w:t>1</w:t>
              </w:r>
            </w:ins>
            <w:ins w:id="1704" w:author="ITU_R" w:date="2023-06-02T11:07:00Z">
              <w:r w:rsidRPr="0055014C">
                <w:rPr>
                  <w:sz w:val="18"/>
                  <w:szCs w:val="18"/>
                </w:rPr>
                <w:t> </w:t>
              </w:r>
            </w:ins>
            <w:ins w:id="1705" w:author="251 (USA)" w:date="2023-05-29T18:33:00Z">
              <w:r w:rsidRPr="0055014C">
                <w:rPr>
                  <w:sz w:val="18"/>
                  <w:szCs w:val="18"/>
                </w:rPr>
                <w:t>288.2</w:t>
              </w:r>
            </w:ins>
          </w:p>
        </w:tc>
        <w:tc>
          <w:tcPr>
            <w:tcW w:w="968" w:type="pct"/>
            <w:tcBorders>
              <w:top w:val="nil"/>
              <w:left w:val="nil"/>
              <w:bottom w:val="single" w:sz="4" w:space="0" w:color="auto"/>
              <w:right w:val="single" w:sz="4" w:space="0" w:color="auto"/>
            </w:tcBorders>
            <w:shd w:val="clear" w:color="000000" w:fill="92D050"/>
            <w:noWrap/>
            <w:vAlign w:val="center"/>
            <w:hideMark/>
          </w:tcPr>
          <w:p w14:paraId="22E05DAC" w14:textId="77777777" w:rsidR="00F17E0A" w:rsidRPr="0055014C" w:rsidRDefault="00F17E0A" w:rsidP="00C76E33">
            <w:pPr>
              <w:pStyle w:val="Tabletext"/>
              <w:jc w:val="center"/>
              <w:rPr>
                <w:ins w:id="1706" w:author="251 (USA)" w:date="2023-05-29T18:33:00Z"/>
                <w:sz w:val="18"/>
                <w:szCs w:val="18"/>
              </w:rPr>
            </w:pPr>
            <w:ins w:id="1707" w:author="251 (USA)" w:date="2023-05-29T18:33:00Z">
              <w:r w:rsidRPr="0055014C">
                <w:rPr>
                  <w:sz w:val="18"/>
                  <w:szCs w:val="18"/>
                </w:rPr>
                <w:t>&gt; 60 million</w:t>
              </w:r>
            </w:ins>
          </w:p>
        </w:tc>
        <w:tc>
          <w:tcPr>
            <w:tcW w:w="577" w:type="pct"/>
            <w:tcBorders>
              <w:top w:val="nil"/>
              <w:left w:val="nil"/>
              <w:bottom w:val="single" w:sz="4" w:space="0" w:color="auto"/>
              <w:right w:val="single" w:sz="4" w:space="0" w:color="auto"/>
            </w:tcBorders>
            <w:shd w:val="clear" w:color="000000" w:fill="92D050"/>
            <w:noWrap/>
            <w:vAlign w:val="center"/>
            <w:hideMark/>
          </w:tcPr>
          <w:p w14:paraId="14764E81" w14:textId="77777777" w:rsidR="00F17E0A" w:rsidRPr="0055014C" w:rsidRDefault="00F17E0A" w:rsidP="00C76E33">
            <w:pPr>
              <w:pStyle w:val="Tabletext"/>
              <w:jc w:val="center"/>
              <w:rPr>
                <w:ins w:id="1708" w:author="251 (USA)" w:date="2023-05-29T18:33:00Z"/>
                <w:sz w:val="18"/>
                <w:szCs w:val="18"/>
              </w:rPr>
            </w:pPr>
            <w:ins w:id="1709" w:author="251 (USA)" w:date="2023-05-29T18:33:00Z">
              <w:r w:rsidRPr="0055014C">
                <w:rPr>
                  <w:sz w:val="18"/>
                  <w:szCs w:val="18"/>
                </w:rPr>
                <w:t>&gt;</w:t>
              </w:r>
            </w:ins>
            <w:ins w:id="1710" w:author="ITU_R" w:date="2023-06-02T11:07:00Z">
              <w:r w:rsidRPr="0055014C">
                <w:rPr>
                  <w:sz w:val="18"/>
                  <w:szCs w:val="18"/>
                </w:rPr>
                <w:t> </w:t>
              </w:r>
            </w:ins>
            <w:ins w:id="1711" w:author="251 (USA)" w:date="2023-05-29T18:33:00Z">
              <w:r w:rsidRPr="0055014C">
                <w:rPr>
                  <w:sz w:val="18"/>
                  <w:szCs w:val="18"/>
                </w:rPr>
                <w:t>46</w:t>
              </w:r>
            </w:ins>
            <w:ins w:id="1712" w:author="ITU_R" w:date="2023-06-02T11:07:00Z">
              <w:r w:rsidRPr="0055014C">
                <w:rPr>
                  <w:sz w:val="18"/>
                  <w:szCs w:val="18"/>
                </w:rPr>
                <w:t> </w:t>
              </w:r>
            </w:ins>
            <w:ins w:id="1713" w:author="251 (USA)" w:date="2023-05-29T18:33:00Z">
              <w:r w:rsidRPr="0055014C">
                <w:rPr>
                  <w:sz w:val="18"/>
                  <w:szCs w:val="18"/>
                </w:rPr>
                <w:t>500</w:t>
              </w:r>
            </w:ins>
          </w:p>
        </w:tc>
        <w:tc>
          <w:tcPr>
            <w:tcW w:w="913" w:type="pct"/>
            <w:tcBorders>
              <w:top w:val="nil"/>
              <w:left w:val="nil"/>
              <w:bottom w:val="single" w:sz="4" w:space="0" w:color="auto"/>
              <w:right w:val="single" w:sz="4" w:space="0" w:color="auto"/>
            </w:tcBorders>
            <w:shd w:val="clear" w:color="000000" w:fill="92D050"/>
            <w:noWrap/>
            <w:vAlign w:val="center"/>
            <w:hideMark/>
          </w:tcPr>
          <w:p w14:paraId="19AE5520" w14:textId="77777777" w:rsidR="00F17E0A" w:rsidRPr="0055014C" w:rsidRDefault="00F17E0A" w:rsidP="00C76E33">
            <w:pPr>
              <w:pStyle w:val="Tabletext"/>
              <w:jc w:val="center"/>
              <w:rPr>
                <w:ins w:id="1714" w:author="251 (USA)" w:date="2023-05-29T18:33:00Z"/>
                <w:sz w:val="18"/>
                <w:szCs w:val="18"/>
              </w:rPr>
            </w:pPr>
            <w:ins w:id="1715" w:author="251 (USA)" w:date="2023-05-29T18:33:00Z">
              <w:r w:rsidRPr="0055014C">
                <w:rPr>
                  <w:sz w:val="18"/>
                  <w:szCs w:val="18"/>
                </w:rPr>
                <w:t>&gt;</w:t>
              </w:r>
            </w:ins>
            <w:ins w:id="1716" w:author="ITU_R" w:date="2023-06-02T11:07:00Z">
              <w:r w:rsidRPr="0055014C">
                <w:rPr>
                  <w:sz w:val="18"/>
                  <w:szCs w:val="18"/>
                </w:rPr>
                <w:t> </w:t>
              </w:r>
            </w:ins>
            <w:ins w:id="1717" w:author="251 (USA)" w:date="2023-05-29T18:33:00Z">
              <w:r w:rsidRPr="0055014C">
                <w:rPr>
                  <w:sz w:val="18"/>
                  <w:szCs w:val="18"/>
                </w:rPr>
                <w:t>300</w:t>
              </w:r>
            </w:ins>
            <w:ins w:id="1718" w:author="ITU_R" w:date="2023-06-02T11:07:00Z">
              <w:r w:rsidRPr="0055014C">
                <w:rPr>
                  <w:sz w:val="18"/>
                  <w:szCs w:val="18"/>
                </w:rPr>
                <w:t> </w:t>
              </w:r>
            </w:ins>
            <w:ins w:id="1719" w:author="251 (USA)" w:date="2023-05-29T18:33:00Z">
              <w:r w:rsidRPr="0055014C">
                <w:rPr>
                  <w:sz w:val="18"/>
                  <w:szCs w:val="18"/>
                </w:rPr>
                <w:t>000</w:t>
              </w:r>
            </w:ins>
          </w:p>
        </w:tc>
      </w:tr>
      <w:tr w:rsidR="00F17E0A" w:rsidRPr="0055014C" w14:paraId="33A7CEAF" w14:textId="77777777" w:rsidTr="00C76E33">
        <w:trPr>
          <w:jc w:val="center"/>
          <w:ins w:id="1720"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576F9A1" w14:textId="77777777" w:rsidR="00F17E0A" w:rsidRPr="0055014C" w:rsidRDefault="00F17E0A" w:rsidP="00C76E33">
            <w:pPr>
              <w:pStyle w:val="Tabletext"/>
              <w:rPr>
                <w:ins w:id="1721" w:author="251 (USA)" w:date="2023-05-29T18:33:00Z"/>
                <w:b/>
                <w:bCs/>
                <w:sz w:val="18"/>
                <w:szCs w:val="18"/>
              </w:rPr>
            </w:pPr>
            <w:ins w:id="1722" w:author="251 (USA)" w:date="2023-05-29T18:33:00Z">
              <w:r w:rsidRPr="0055014C">
                <w:rPr>
                  <w:b/>
                  <w:bCs/>
                  <w:sz w:val="18"/>
                  <w:szCs w:val="18"/>
                </w:rPr>
                <w:t>F10 (MWI)</w:t>
              </w:r>
            </w:ins>
          </w:p>
        </w:tc>
        <w:tc>
          <w:tcPr>
            <w:tcW w:w="477" w:type="pct"/>
            <w:tcBorders>
              <w:top w:val="nil"/>
              <w:left w:val="nil"/>
              <w:bottom w:val="single" w:sz="4" w:space="0" w:color="auto"/>
              <w:right w:val="single" w:sz="4" w:space="0" w:color="auto"/>
            </w:tcBorders>
            <w:shd w:val="clear" w:color="auto" w:fill="auto"/>
            <w:noWrap/>
            <w:vAlign w:val="center"/>
            <w:hideMark/>
          </w:tcPr>
          <w:p w14:paraId="5053825C" w14:textId="77777777" w:rsidR="00F17E0A" w:rsidRPr="0055014C" w:rsidRDefault="00F17E0A" w:rsidP="00C76E33">
            <w:pPr>
              <w:pStyle w:val="Tabletext"/>
              <w:jc w:val="center"/>
              <w:rPr>
                <w:ins w:id="1723" w:author="251 (USA)" w:date="2023-05-29T18:33:00Z"/>
                <w:sz w:val="18"/>
                <w:szCs w:val="18"/>
              </w:rPr>
            </w:pPr>
            <w:ins w:id="1724" w:author="251 (USA)" w:date="2023-05-29T18:33:00Z">
              <w:r w:rsidRPr="0055014C">
                <w:rPr>
                  <w:sz w:val="18"/>
                  <w:szCs w:val="18"/>
                </w:rPr>
                <w:t>41.5</w:t>
              </w:r>
            </w:ins>
          </w:p>
        </w:tc>
        <w:tc>
          <w:tcPr>
            <w:tcW w:w="816" w:type="pct"/>
            <w:tcBorders>
              <w:top w:val="nil"/>
              <w:left w:val="nil"/>
              <w:bottom w:val="single" w:sz="4" w:space="0" w:color="auto"/>
              <w:right w:val="single" w:sz="4" w:space="0" w:color="auto"/>
            </w:tcBorders>
            <w:shd w:val="clear" w:color="auto" w:fill="auto"/>
            <w:noWrap/>
            <w:vAlign w:val="center"/>
            <w:hideMark/>
          </w:tcPr>
          <w:p w14:paraId="2EBCDA57" w14:textId="77777777" w:rsidR="00F17E0A" w:rsidRPr="0055014C" w:rsidRDefault="00F17E0A" w:rsidP="00C76E33">
            <w:pPr>
              <w:pStyle w:val="Tabletext"/>
              <w:jc w:val="center"/>
              <w:rPr>
                <w:ins w:id="1725" w:author="251 (USA)" w:date="2023-05-29T18:33:00Z"/>
                <w:sz w:val="18"/>
                <w:szCs w:val="18"/>
              </w:rPr>
            </w:pPr>
            <w:ins w:id="1726" w:author="251 (USA)" w:date="2023-05-29T18:33:00Z">
              <w:r w:rsidRPr="0055014C">
                <w:rPr>
                  <w:sz w:val="18"/>
                  <w:szCs w:val="18"/>
                </w:rPr>
                <w:t>36.65</w:t>
              </w:r>
            </w:ins>
          </w:p>
        </w:tc>
        <w:tc>
          <w:tcPr>
            <w:tcW w:w="587" w:type="pct"/>
            <w:tcBorders>
              <w:top w:val="nil"/>
              <w:left w:val="nil"/>
              <w:bottom w:val="single" w:sz="4" w:space="0" w:color="auto"/>
              <w:right w:val="single" w:sz="4" w:space="0" w:color="auto"/>
            </w:tcBorders>
            <w:shd w:val="clear" w:color="auto" w:fill="auto"/>
            <w:noWrap/>
            <w:vAlign w:val="center"/>
            <w:hideMark/>
          </w:tcPr>
          <w:p w14:paraId="1E110A0F" w14:textId="77777777" w:rsidR="00F17E0A" w:rsidRPr="0055014C" w:rsidRDefault="00F17E0A" w:rsidP="00C76E33">
            <w:pPr>
              <w:pStyle w:val="Tabletext"/>
              <w:jc w:val="center"/>
              <w:rPr>
                <w:ins w:id="1727" w:author="251 (USA)" w:date="2023-05-29T18:33:00Z"/>
                <w:sz w:val="18"/>
                <w:szCs w:val="18"/>
              </w:rPr>
            </w:pPr>
            <w:ins w:id="1728" w:author="251 (USA)" w:date="2023-05-29T18:33:00Z">
              <w:r w:rsidRPr="0055014C">
                <w:rPr>
                  <w:sz w:val="18"/>
                  <w:szCs w:val="18"/>
                </w:rPr>
                <w:t>1</w:t>
              </w:r>
            </w:ins>
            <w:ins w:id="1729" w:author="ITU_R" w:date="2023-06-02T11:07:00Z">
              <w:r w:rsidRPr="0055014C">
                <w:rPr>
                  <w:sz w:val="18"/>
                  <w:szCs w:val="18"/>
                </w:rPr>
                <w:t> </w:t>
              </w:r>
            </w:ins>
            <w:ins w:id="1730" w:author="251 (USA)" w:date="2023-05-29T18:33:00Z">
              <w:r w:rsidRPr="0055014C">
                <w:rPr>
                  <w:sz w:val="18"/>
                  <w:szCs w:val="18"/>
                </w:rPr>
                <w:t>801.7</w:t>
              </w:r>
            </w:ins>
          </w:p>
        </w:tc>
        <w:tc>
          <w:tcPr>
            <w:tcW w:w="968" w:type="pct"/>
            <w:tcBorders>
              <w:top w:val="nil"/>
              <w:left w:val="nil"/>
              <w:bottom w:val="single" w:sz="4" w:space="0" w:color="auto"/>
              <w:right w:val="single" w:sz="4" w:space="0" w:color="auto"/>
            </w:tcBorders>
            <w:shd w:val="clear" w:color="auto" w:fill="auto"/>
            <w:noWrap/>
            <w:vAlign w:val="center"/>
            <w:hideMark/>
          </w:tcPr>
          <w:p w14:paraId="0EBB9BBF" w14:textId="77777777" w:rsidR="00F17E0A" w:rsidRPr="0055014C" w:rsidRDefault="00F17E0A" w:rsidP="00C76E33">
            <w:pPr>
              <w:pStyle w:val="Tabletext"/>
              <w:jc w:val="center"/>
              <w:rPr>
                <w:ins w:id="1731" w:author="251 (USA)" w:date="2023-05-29T18:33:00Z"/>
                <w:sz w:val="18"/>
                <w:szCs w:val="18"/>
              </w:rPr>
            </w:pPr>
            <w:ins w:id="1732" w:author="251 (USA)" w:date="2023-05-29T18:33:00Z">
              <w:r w:rsidRPr="0055014C">
                <w:rPr>
                  <w:sz w:val="18"/>
                  <w:szCs w:val="18"/>
                </w:rPr>
                <w:t>163</w:t>
              </w:r>
            </w:ins>
            <w:ins w:id="1733" w:author="ITU_R" w:date="2023-06-02T11:07:00Z">
              <w:r w:rsidRPr="0055014C">
                <w:rPr>
                  <w:sz w:val="18"/>
                  <w:szCs w:val="18"/>
                </w:rPr>
                <w:t> </w:t>
              </w:r>
            </w:ins>
            <w:ins w:id="1734" w:author="251 (USA)" w:date="2023-05-29T18:33:00Z">
              <w:r w:rsidRPr="0055014C">
                <w:rPr>
                  <w:sz w:val="18"/>
                  <w:szCs w:val="18"/>
                </w:rPr>
                <w:t>443</w:t>
              </w:r>
            </w:ins>
          </w:p>
        </w:tc>
        <w:tc>
          <w:tcPr>
            <w:tcW w:w="577" w:type="pct"/>
            <w:tcBorders>
              <w:top w:val="nil"/>
              <w:left w:val="nil"/>
              <w:bottom w:val="single" w:sz="4" w:space="0" w:color="auto"/>
              <w:right w:val="single" w:sz="4" w:space="0" w:color="auto"/>
            </w:tcBorders>
            <w:shd w:val="clear" w:color="auto" w:fill="auto"/>
            <w:noWrap/>
            <w:vAlign w:val="center"/>
            <w:hideMark/>
          </w:tcPr>
          <w:p w14:paraId="4E52AE00" w14:textId="77777777" w:rsidR="00F17E0A" w:rsidRPr="0055014C" w:rsidRDefault="00F17E0A" w:rsidP="00C76E33">
            <w:pPr>
              <w:pStyle w:val="Tabletext"/>
              <w:jc w:val="center"/>
              <w:rPr>
                <w:ins w:id="1735" w:author="251 (USA)" w:date="2023-05-29T18:33:00Z"/>
                <w:sz w:val="18"/>
                <w:szCs w:val="18"/>
              </w:rPr>
            </w:pPr>
            <w:ins w:id="1736" w:author="251 (USA)" w:date="2023-05-29T18:33:00Z">
              <w:r w:rsidRPr="0055014C">
                <w:rPr>
                  <w:sz w:val="18"/>
                  <w:szCs w:val="18"/>
                </w:rPr>
                <w:t>91</w:t>
              </w:r>
            </w:ins>
          </w:p>
        </w:tc>
        <w:tc>
          <w:tcPr>
            <w:tcW w:w="913" w:type="pct"/>
            <w:tcBorders>
              <w:top w:val="nil"/>
              <w:left w:val="nil"/>
              <w:bottom w:val="single" w:sz="4" w:space="0" w:color="auto"/>
              <w:right w:val="single" w:sz="4" w:space="0" w:color="auto"/>
            </w:tcBorders>
            <w:shd w:val="clear" w:color="auto" w:fill="auto"/>
            <w:noWrap/>
            <w:vAlign w:val="center"/>
            <w:hideMark/>
          </w:tcPr>
          <w:p w14:paraId="54EA1801" w14:textId="77777777" w:rsidR="00F17E0A" w:rsidRPr="0055014C" w:rsidRDefault="00F17E0A" w:rsidP="00C76E33">
            <w:pPr>
              <w:pStyle w:val="Tabletext"/>
              <w:jc w:val="center"/>
              <w:rPr>
                <w:ins w:id="1737" w:author="251 (USA)" w:date="2023-05-29T18:33:00Z"/>
                <w:sz w:val="18"/>
                <w:szCs w:val="18"/>
              </w:rPr>
            </w:pPr>
            <w:ins w:id="1738" w:author="251 (USA)" w:date="2023-05-29T18:33:00Z">
              <w:r w:rsidRPr="0055014C">
                <w:rPr>
                  <w:sz w:val="18"/>
                  <w:szCs w:val="18"/>
                </w:rPr>
                <w:t>817</w:t>
              </w:r>
            </w:ins>
          </w:p>
        </w:tc>
      </w:tr>
      <w:tr w:rsidR="00F17E0A" w:rsidRPr="0055014C" w14:paraId="701B46BA" w14:textId="77777777" w:rsidTr="00C76E33">
        <w:trPr>
          <w:jc w:val="center"/>
          <w:ins w:id="1739"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47B0CDC4" w14:textId="77777777" w:rsidR="00F17E0A" w:rsidRPr="0055014C" w:rsidRDefault="00F17E0A" w:rsidP="00C76E33">
            <w:pPr>
              <w:pStyle w:val="Tabletext"/>
              <w:rPr>
                <w:ins w:id="1740" w:author="251 (USA)" w:date="2023-05-29T18:33:00Z"/>
                <w:b/>
                <w:bCs/>
                <w:sz w:val="18"/>
                <w:szCs w:val="18"/>
              </w:rPr>
            </w:pPr>
            <w:ins w:id="1741" w:author="251 (USA)" w:date="2023-05-29T18:33:00Z">
              <w:r w:rsidRPr="0055014C">
                <w:rPr>
                  <w:b/>
                  <w:bCs/>
                  <w:sz w:val="18"/>
                  <w:szCs w:val="18"/>
                </w:rPr>
                <w:t>F11 (AMR)</w:t>
              </w:r>
            </w:ins>
          </w:p>
        </w:tc>
        <w:tc>
          <w:tcPr>
            <w:tcW w:w="477" w:type="pct"/>
            <w:tcBorders>
              <w:top w:val="nil"/>
              <w:left w:val="nil"/>
              <w:bottom w:val="single" w:sz="4" w:space="0" w:color="auto"/>
              <w:right w:val="single" w:sz="4" w:space="0" w:color="auto"/>
            </w:tcBorders>
            <w:shd w:val="clear" w:color="auto" w:fill="auto"/>
            <w:noWrap/>
            <w:vAlign w:val="center"/>
            <w:hideMark/>
          </w:tcPr>
          <w:p w14:paraId="64D2A8E6" w14:textId="77777777" w:rsidR="00F17E0A" w:rsidRPr="0055014C" w:rsidRDefault="00F17E0A" w:rsidP="00C76E33">
            <w:pPr>
              <w:pStyle w:val="Tabletext"/>
              <w:jc w:val="center"/>
              <w:rPr>
                <w:ins w:id="1742" w:author="251 (USA)" w:date="2023-05-29T18:33:00Z"/>
                <w:sz w:val="18"/>
                <w:szCs w:val="18"/>
              </w:rPr>
            </w:pPr>
            <w:ins w:id="1743" w:author="251 (USA)" w:date="2023-05-29T18:33:00Z">
              <w:r w:rsidRPr="0055014C">
                <w:rPr>
                  <w:sz w:val="18"/>
                  <w:szCs w:val="18"/>
                </w:rPr>
                <w:t>42.3</w:t>
              </w:r>
            </w:ins>
          </w:p>
        </w:tc>
        <w:tc>
          <w:tcPr>
            <w:tcW w:w="816" w:type="pct"/>
            <w:tcBorders>
              <w:top w:val="nil"/>
              <w:left w:val="nil"/>
              <w:bottom w:val="single" w:sz="4" w:space="0" w:color="auto"/>
              <w:right w:val="single" w:sz="4" w:space="0" w:color="auto"/>
            </w:tcBorders>
            <w:shd w:val="clear" w:color="auto" w:fill="auto"/>
            <w:noWrap/>
            <w:vAlign w:val="center"/>
            <w:hideMark/>
          </w:tcPr>
          <w:p w14:paraId="00A67173" w14:textId="77777777" w:rsidR="00F17E0A" w:rsidRPr="0055014C" w:rsidRDefault="00F17E0A" w:rsidP="00C76E33">
            <w:pPr>
              <w:pStyle w:val="Tabletext"/>
              <w:jc w:val="center"/>
              <w:rPr>
                <w:ins w:id="1744" w:author="251 (USA)" w:date="2023-05-29T18:33:00Z"/>
                <w:sz w:val="18"/>
                <w:szCs w:val="18"/>
              </w:rPr>
            </w:pPr>
            <w:ins w:id="1745" w:author="251 (USA)" w:date="2023-05-29T18:33:00Z">
              <w:r w:rsidRPr="0055014C">
                <w:rPr>
                  <w:sz w:val="18"/>
                  <w:szCs w:val="18"/>
                </w:rPr>
                <w:t>86.79</w:t>
              </w:r>
            </w:ins>
          </w:p>
        </w:tc>
        <w:tc>
          <w:tcPr>
            <w:tcW w:w="587" w:type="pct"/>
            <w:tcBorders>
              <w:top w:val="nil"/>
              <w:left w:val="nil"/>
              <w:bottom w:val="single" w:sz="4" w:space="0" w:color="auto"/>
              <w:right w:val="single" w:sz="4" w:space="0" w:color="auto"/>
            </w:tcBorders>
            <w:shd w:val="clear" w:color="auto" w:fill="auto"/>
            <w:noWrap/>
            <w:vAlign w:val="center"/>
            <w:hideMark/>
          </w:tcPr>
          <w:p w14:paraId="0C5AFFDA" w14:textId="77777777" w:rsidR="00F17E0A" w:rsidRPr="0055014C" w:rsidRDefault="00F17E0A" w:rsidP="00C76E33">
            <w:pPr>
              <w:pStyle w:val="Tabletext"/>
              <w:jc w:val="center"/>
              <w:rPr>
                <w:ins w:id="1746" w:author="251 (USA)" w:date="2023-05-29T18:33:00Z"/>
                <w:sz w:val="18"/>
                <w:szCs w:val="18"/>
              </w:rPr>
            </w:pPr>
            <w:ins w:id="1747" w:author="251 (USA)" w:date="2023-05-29T18:33:00Z">
              <w:r w:rsidRPr="0055014C">
                <w:rPr>
                  <w:sz w:val="18"/>
                  <w:szCs w:val="18"/>
                </w:rPr>
                <w:t>855.3</w:t>
              </w:r>
            </w:ins>
          </w:p>
        </w:tc>
        <w:tc>
          <w:tcPr>
            <w:tcW w:w="968" w:type="pct"/>
            <w:tcBorders>
              <w:top w:val="nil"/>
              <w:left w:val="nil"/>
              <w:bottom w:val="single" w:sz="4" w:space="0" w:color="auto"/>
              <w:right w:val="single" w:sz="4" w:space="0" w:color="auto"/>
            </w:tcBorders>
            <w:shd w:val="clear" w:color="auto" w:fill="auto"/>
            <w:noWrap/>
            <w:vAlign w:val="center"/>
            <w:hideMark/>
          </w:tcPr>
          <w:p w14:paraId="1A161515" w14:textId="77777777" w:rsidR="00F17E0A" w:rsidRPr="0055014C" w:rsidRDefault="00F17E0A" w:rsidP="00C76E33">
            <w:pPr>
              <w:pStyle w:val="Tabletext"/>
              <w:jc w:val="center"/>
              <w:rPr>
                <w:ins w:id="1748" w:author="251 (USA)" w:date="2023-05-29T18:33:00Z"/>
                <w:sz w:val="18"/>
                <w:szCs w:val="18"/>
              </w:rPr>
            </w:pPr>
            <w:ins w:id="1749" w:author="251 (USA)" w:date="2023-05-29T18:33:00Z">
              <w:r w:rsidRPr="0055014C">
                <w:rPr>
                  <w:sz w:val="18"/>
                  <w:szCs w:val="18"/>
                </w:rPr>
                <w:t>3</w:t>
              </w:r>
            </w:ins>
            <w:ins w:id="1750" w:author="ITU_R" w:date="2023-06-02T11:07:00Z">
              <w:r w:rsidRPr="0055014C">
                <w:rPr>
                  <w:sz w:val="18"/>
                  <w:szCs w:val="18"/>
                </w:rPr>
                <w:t> </w:t>
              </w:r>
            </w:ins>
            <w:ins w:id="1751" w:author="251 (USA)" w:date="2023-05-29T18:33:00Z">
              <w:r w:rsidRPr="0055014C">
                <w:rPr>
                  <w:sz w:val="18"/>
                  <w:szCs w:val="18"/>
                </w:rPr>
                <w:t>170</w:t>
              </w:r>
            </w:ins>
            <w:ins w:id="1752" w:author="ITU_R" w:date="2023-06-02T11:07:00Z">
              <w:r w:rsidRPr="0055014C">
                <w:rPr>
                  <w:sz w:val="18"/>
                  <w:szCs w:val="18"/>
                </w:rPr>
                <w:t> </w:t>
              </w:r>
            </w:ins>
            <w:ins w:id="1753" w:author="251 (USA)" w:date="2023-05-29T18:33:00Z">
              <w:r w:rsidRPr="0055014C">
                <w:rPr>
                  <w:sz w:val="18"/>
                  <w:szCs w:val="18"/>
                </w:rPr>
                <w:t>860</w:t>
              </w:r>
            </w:ins>
          </w:p>
        </w:tc>
        <w:tc>
          <w:tcPr>
            <w:tcW w:w="577" w:type="pct"/>
            <w:tcBorders>
              <w:top w:val="nil"/>
              <w:left w:val="nil"/>
              <w:bottom w:val="single" w:sz="4" w:space="0" w:color="auto"/>
              <w:right w:val="single" w:sz="4" w:space="0" w:color="auto"/>
            </w:tcBorders>
            <w:shd w:val="clear" w:color="auto" w:fill="auto"/>
            <w:noWrap/>
            <w:vAlign w:val="center"/>
            <w:hideMark/>
          </w:tcPr>
          <w:p w14:paraId="5C337F29" w14:textId="77777777" w:rsidR="00F17E0A" w:rsidRPr="0055014C" w:rsidRDefault="00F17E0A" w:rsidP="00C76E33">
            <w:pPr>
              <w:pStyle w:val="Tabletext"/>
              <w:jc w:val="center"/>
              <w:rPr>
                <w:ins w:id="1754" w:author="251 (USA)" w:date="2023-05-29T18:33:00Z"/>
                <w:sz w:val="18"/>
                <w:szCs w:val="18"/>
              </w:rPr>
            </w:pPr>
            <w:ins w:id="1755" w:author="251 (USA)" w:date="2023-05-29T18:33:00Z">
              <w:r w:rsidRPr="0055014C">
                <w:rPr>
                  <w:sz w:val="18"/>
                  <w:szCs w:val="18"/>
                </w:rPr>
                <w:t>3</w:t>
              </w:r>
            </w:ins>
            <w:ins w:id="1756" w:author="ITU_R" w:date="2023-06-02T11:07:00Z">
              <w:r w:rsidRPr="0055014C">
                <w:rPr>
                  <w:sz w:val="18"/>
                  <w:szCs w:val="18"/>
                </w:rPr>
                <w:t> </w:t>
              </w:r>
            </w:ins>
            <w:ins w:id="1757" w:author="251 (USA)" w:date="2023-05-29T18:33:00Z">
              <w:r w:rsidRPr="0055014C">
                <w:rPr>
                  <w:sz w:val="18"/>
                  <w:szCs w:val="18"/>
                </w:rPr>
                <w:t>707</w:t>
              </w:r>
            </w:ins>
          </w:p>
        </w:tc>
        <w:tc>
          <w:tcPr>
            <w:tcW w:w="913" w:type="pct"/>
            <w:tcBorders>
              <w:top w:val="nil"/>
              <w:left w:val="nil"/>
              <w:bottom w:val="single" w:sz="4" w:space="0" w:color="auto"/>
              <w:right w:val="single" w:sz="4" w:space="0" w:color="auto"/>
            </w:tcBorders>
            <w:shd w:val="clear" w:color="auto" w:fill="auto"/>
            <w:noWrap/>
            <w:vAlign w:val="center"/>
            <w:hideMark/>
          </w:tcPr>
          <w:p w14:paraId="3EA236C0" w14:textId="77777777" w:rsidR="00F17E0A" w:rsidRPr="0055014C" w:rsidRDefault="00F17E0A" w:rsidP="00C76E33">
            <w:pPr>
              <w:pStyle w:val="Tabletext"/>
              <w:jc w:val="center"/>
              <w:rPr>
                <w:ins w:id="1758" w:author="251 (USA)" w:date="2023-05-29T18:33:00Z"/>
                <w:sz w:val="18"/>
                <w:szCs w:val="18"/>
              </w:rPr>
            </w:pPr>
            <w:ins w:id="1759" w:author="251 (USA)" w:date="2023-05-29T18:33:00Z">
              <w:r w:rsidRPr="0055014C">
                <w:rPr>
                  <w:sz w:val="18"/>
                  <w:szCs w:val="18"/>
                </w:rPr>
                <w:t>15</w:t>
              </w:r>
            </w:ins>
            <w:ins w:id="1760" w:author="ITU_R" w:date="2023-06-02T11:07:00Z">
              <w:r w:rsidRPr="0055014C">
                <w:rPr>
                  <w:sz w:val="18"/>
                  <w:szCs w:val="18"/>
                </w:rPr>
                <w:t> </w:t>
              </w:r>
            </w:ins>
            <w:ins w:id="1761" w:author="251 (USA)" w:date="2023-05-29T18:33:00Z">
              <w:r w:rsidRPr="0055014C">
                <w:rPr>
                  <w:sz w:val="18"/>
                  <w:szCs w:val="18"/>
                </w:rPr>
                <w:t>854</w:t>
              </w:r>
            </w:ins>
          </w:p>
        </w:tc>
      </w:tr>
      <w:tr w:rsidR="00F17E0A" w:rsidRPr="0055014C" w14:paraId="39E86BBA" w14:textId="77777777" w:rsidTr="00C76E33">
        <w:trPr>
          <w:jc w:val="center"/>
          <w:ins w:id="1762"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1754BBF" w14:textId="77777777" w:rsidR="00F17E0A" w:rsidRPr="0055014C" w:rsidRDefault="00F17E0A" w:rsidP="00C76E33">
            <w:pPr>
              <w:pStyle w:val="Tabletext"/>
              <w:rPr>
                <w:ins w:id="1763" w:author="251 (USA)" w:date="2023-05-29T18:33:00Z"/>
                <w:b/>
                <w:bCs/>
                <w:sz w:val="18"/>
                <w:szCs w:val="18"/>
              </w:rPr>
            </w:pPr>
            <w:ins w:id="1764" w:author="251 (USA)" w:date="2023-05-29T18:33:00Z">
              <w:r w:rsidRPr="0055014C">
                <w:rPr>
                  <w:b/>
                  <w:bCs/>
                  <w:sz w:val="18"/>
                  <w:szCs w:val="18"/>
                </w:rPr>
                <w:t>F12 (MWR)</w:t>
              </w:r>
            </w:ins>
          </w:p>
        </w:tc>
        <w:tc>
          <w:tcPr>
            <w:tcW w:w="477" w:type="pct"/>
            <w:tcBorders>
              <w:top w:val="nil"/>
              <w:left w:val="nil"/>
              <w:bottom w:val="single" w:sz="4" w:space="0" w:color="auto"/>
              <w:right w:val="single" w:sz="4" w:space="0" w:color="auto"/>
            </w:tcBorders>
            <w:shd w:val="clear" w:color="auto" w:fill="auto"/>
            <w:noWrap/>
            <w:vAlign w:val="center"/>
            <w:hideMark/>
          </w:tcPr>
          <w:p w14:paraId="6BE7DA17" w14:textId="77777777" w:rsidR="00F17E0A" w:rsidRPr="0055014C" w:rsidRDefault="00F17E0A" w:rsidP="00C76E33">
            <w:pPr>
              <w:pStyle w:val="Tabletext"/>
              <w:jc w:val="center"/>
              <w:rPr>
                <w:ins w:id="1765" w:author="251 (USA)" w:date="2023-05-29T18:33:00Z"/>
                <w:sz w:val="18"/>
                <w:szCs w:val="18"/>
              </w:rPr>
            </w:pPr>
            <w:ins w:id="1766" w:author="251 (USA)" w:date="2023-05-29T18:33:00Z">
              <w:r w:rsidRPr="0055014C">
                <w:rPr>
                  <w:sz w:val="18"/>
                  <w:szCs w:val="18"/>
                </w:rPr>
                <w:t>41</w:t>
              </w:r>
            </w:ins>
          </w:p>
        </w:tc>
        <w:tc>
          <w:tcPr>
            <w:tcW w:w="816" w:type="pct"/>
            <w:tcBorders>
              <w:top w:val="nil"/>
              <w:left w:val="nil"/>
              <w:bottom w:val="single" w:sz="4" w:space="0" w:color="auto"/>
              <w:right w:val="single" w:sz="4" w:space="0" w:color="auto"/>
            </w:tcBorders>
            <w:shd w:val="clear" w:color="auto" w:fill="auto"/>
            <w:noWrap/>
            <w:vAlign w:val="center"/>
            <w:hideMark/>
          </w:tcPr>
          <w:p w14:paraId="38A6A04A" w14:textId="77777777" w:rsidR="00F17E0A" w:rsidRPr="0055014C" w:rsidRDefault="00F17E0A" w:rsidP="00C76E33">
            <w:pPr>
              <w:pStyle w:val="Tabletext"/>
              <w:jc w:val="center"/>
              <w:rPr>
                <w:ins w:id="1767" w:author="251 (USA)" w:date="2023-05-29T18:33:00Z"/>
                <w:sz w:val="18"/>
                <w:szCs w:val="18"/>
              </w:rPr>
            </w:pPr>
            <w:ins w:id="1768" w:author="251 (USA)" w:date="2023-05-29T18:33:00Z">
              <w:r w:rsidRPr="0055014C">
                <w:rPr>
                  <w:sz w:val="18"/>
                  <w:szCs w:val="18"/>
                </w:rPr>
                <w:t>87.86</w:t>
              </w:r>
            </w:ins>
          </w:p>
        </w:tc>
        <w:tc>
          <w:tcPr>
            <w:tcW w:w="587" w:type="pct"/>
            <w:tcBorders>
              <w:top w:val="nil"/>
              <w:left w:val="nil"/>
              <w:bottom w:val="single" w:sz="4" w:space="0" w:color="auto"/>
              <w:right w:val="single" w:sz="4" w:space="0" w:color="auto"/>
            </w:tcBorders>
            <w:shd w:val="clear" w:color="auto" w:fill="auto"/>
            <w:noWrap/>
            <w:vAlign w:val="center"/>
            <w:hideMark/>
          </w:tcPr>
          <w:p w14:paraId="6B5FFAFE" w14:textId="77777777" w:rsidR="00F17E0A" w:rsidRPr="0055014C" w:rsidRDefault="00F17E0A" w:rsidP="00C76E33">
            <w:pPr>
              <w:pStyle w:val="Tabletext"/>
              <w:jc w:val="center"/>
              <w:rPr>
                <w:ins w:id="1769" w:author="251 (USA)" w:date="2023-05-29T18:33:00Z"/>
                <w:sz w:val="18"/>
                <w:szCs w:val="18"/>
              </w:rPr>
            </w:pPr>
            <w:ins w:id="1770" w:author="251 (USA)" w:date="2023-05-29T18:33:00Z">
              <w:r w:rsidRPr="0055014C">
                <w:rPr>
                  <w:sz w:val="18"/>
                  <w:szCs w:val="18"/>
                </w:rPr>
                <w:t>490.9</w:t>
              </w:r>
            </w:ins>
          </w:p>
        </w:tc>
        <w:tc>
          <w:tcPr>
            <w:tcW w:w="968" w:type="pct"/>
            <w:tcBorders>
              <w:top w:val="nil"/>
              <w:left w:val="nil"/>
              <w:bottom w:val="single" w:sz="4" w:space="0" w:color="auto"/>
              <w:right w:val="single" w:sz="4" w:space="0" w:color="auto"/>
            </w:tcBorders>
            <w:shd w:val="clear" w:color="auto" w:fill="auto"/>
            <w:noWrap/>
            <w:vAlign w:val="center"/>
            <w:hideMark/>
          </w:tcPr>
          <w:p w14:paraId="5C2CC062" w14:textId="77777777" w:rsidR="00F17E0A" w:rsidRPr="0055014C" w:rsidRDefault="00F17E0A" w:rsidP="00C76E33">
            <w:pPr>
              <w:pStyle w:val="Tabletext"/>
              <w:jc w:val="center"/>
              <w:rPr>
                <w:ins w:id="1771" w:author="251 (USA)" w:date="2023-05-29T18:33:00Z"/>
                <w:sz w:val="18"/>
                <w:szCs w:val="18"/>
              </w:rPr>
            </w:pPr>
            <w:ins w:id="1772" w:author="251 (USA)" w:date="2023-05-29T18:33:00Z">
              <w:r w:rsidRPr="0055014C">
                <w:rPr>
                  <w:sz w:val="18"/>
                  <w:szCs w:val="18"/>
                </w:rPr>
                <w:t>2</w:t>
              </w:r>
            </w:ins>
            <w:ins w:id="1773" w:author="ITU_R" w:date="2023-06-02T11:07:00Z">
              <w:r w:rsidRPr="0055014C">
                <w:rPr>
                  <w:sz w:val="18"/>
                  <w:szCs w:val="18"/>
                </w:rPr>
                <w:t> </w:t>
              </w:r>
            </w:ins>
            <w:ins w:id="1774" w:author="251 (USA)" w:date="2023-05-29T18:33:00Z">
              <w:r w:rsidRPr="0055014C">
                <w:rPr>
                  <w:sz w:val="18"/>
                  <w:szCs w:val="18"/>
                </w:rPr>
                <w:t>801</w:t>
              </w:r>
            </w:ins>
            <w:ins w:id="1775" w:author="ITU_R" w:date="2023-06-02T11:07:00Z">
              <w:r w:rsidRPr="0055014C">
                <w:rPr>
                  <w:sz w:val="18"/>
                  <w:szCs w:val="18"/>
                </w:rPr>
                <w:t> </w:t>
              </w:r>
            </w:ins>
            <w:ins w:id="1776" w:author="251 (USA)" w:date="2023-05-29T18:33:00Z">
              <w:r w:rsidRPr="0055014C">
                <w:rPr>
                  <w:sz w:val="18"/>
                  <w:szCs w:val="18"/>
                </w:rPr>
                <w:t>872</w:t>
              </w:r>
            </w:ins>
          </w:p>
        </w:tc>
        <w:tc>
          <w:tcPr>
            <w:tcW w:w="577" w:type="pct"/>
            <w:tcBorders>
              <w:top w:val="nil"/>
              <w:left w:val="nil"/>
              <w:bottom w:val="single" w:sz="4" w:space="0" w:color="auto"/>
              <w:right w:val="single" w:sz="4" w:space="0" w:color="auto"/>
            </w:tcBorders>
            <w:shd w:val="clear" w:color="auto" w:fill="auto"/>
            <w:noWrap/>
            <w:vAlign w:val="center"/>
            <w:hideMark/>
          </w:tcPr>
          <w:p w14:paraId="3BDD4ED6" w14:textId="77777777" w:rsidR="00F17E0A" w:rsidRPr="0055014C" w:rsidRDefault="00F17E0A" w:rsidP="00C76E33">
            <w:pPr>
              <w:pStyle w:val="Tabletext"/>
              <w:jc w:val="center"/>
              <w:rPr>
                <w:ins w:id="1777" w:author="251 (USA)" w:date="2023-05-29T18:33:00Z"/>
                <w:sz w:val="18"/>
                <w:szCs w:val="18"/>
              </w:rPr>
            </w:pPr>
            <w:ins w:id="1778" w:author="251 (USA)" w:date="2023-05-29T18:33:00Z">
              <w:r w:rsidRPr="0055014C">
                <w:rPr>
                  <w:sz w:val="18"/>
                  <w:szCs w:val="18"/>
                </w:rPr>
                <w:t>5</w:t>
              </w:r>
            </w:ins>
            <w:ins w:id="1779" w:author="ITU_R" w:date="2023-06-02T11:07:00Z">
              <w:r w:rsidRPr="0055014C">
                <w:rPr>
                  <w:sz w:val="18"/>
                  <w:szCs w:val="18"/>
                </w:rPr>
                <w:t> </w:t>
              </w:r>
            </w:ins>
            <w:ins w:id="1780" w:author="251 (USA)" w:date="2023-05-29T18:33:00Z">
              <w:r w:rsidRPr="0055014C">
                <w:rPr>
                  <w:sz w:val="18"/>
                  <w:szCs w:val="18"/>
                </w:rPr>
                <w:t>708</w:t>
              </w:r>
            </w:ins>
          </w:p>
        </w:tc>
        <w:tc>
          <w:tcPr>
            <w:tcW w:w="913" w:type="pct"/>
            <w:tcBorders>
              <w:top w:val="nil"/>
              <w:left w:val="nil"/>
              <w:bottom w:val="single" w:sz="4" w:space="0" w:color="auto"/>
              <w:right w:val="single" w:sz="4" w:space="0" w:color="auto"/>
            </w:tcBorders>
            <w:shd w:val="clear" w:color="auto" w:fill="auto"/>
            <w:noWrap/>
            <w:vAlign w:val="center"/>
            <w:hideMark/>
          </w:tcPr>
          <w:p w14:paraId="34263C6A" w14:textId="77777777" w:rsidR="00F17E0A" w:rsidRPr="0055014C" w:rsidRDefault="00F17E0A" w:rsidP="00C76E33">
            <w:pPr>
              <w:pStyle w:val="Tabletext"/>
              <w:jc w:val="center"/>
              <w:rPr>
                <w:ins w:id="1781" w:author="251 (USA)" w:date="2023-05-29T18:33:00Z"/>
                <w:sz w:val="18"/>
                <w:szCs w:val="18"/>
              </w:rPr>
            </w:pPr>
            <w:ins w:id="1782" w:author="251 (USA)" w:date="2023-05-29T18:33:00Z">
              <w:r w:rsidRPr="0055014C">
                <w:rPr>
                  <w:sz w:val="18"/>
                  <w:szCs w:val="18"/>
                </w:rPr>
                <w:t>14</w:t>
              </w:r>
            </w:ins>
            <w:ins w:id="1783" w:author="ITU_R" w:date="2023-06-02T11:07:00Z">
              <w:r w:rsidRPr="0055014C">
                <w:rPr>
                  <w:sz w:val="18"/>
                  <w:szCs w:val="18"/>
                </w:rPr>
                <w:t> </w:t>
              </w:r>
            </w:ins>
            <w:ins w:id="1784" w:author="251 (USA)" w:date="2023-05-29T18:33:00Z">
              <w:r w:rsidRPr="0055014C">
                <w:rPr>
                  <w:sz w:val="18"/>
                  <w:szCs w:val="18"/>
                </w:rPr>
                <w:t>009</w:t>
              </w:r>
            </w:ins>
          </w:p>
        </w:tc>
      </w:tr>
      <w:tr w:rsidR="00F17E0A" w:rsidRPr="0055014C" w14:paraId="5FA8957F" w14:textId="77777777" w:rsidTr="00C76E33">
        <w:trPr>
          <w:jc w:val="center"/>
          <w:ins w:id="1785"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4798169" w14:textId="77777777" w:rsidR="00F17E0A" w:rsidRPr="0055014C" w:rsidRDefault="00F17E0A" w:rsidP="00C76E33">
            <w:pPr>
              <w:pStyle w:val="Tabletext"/>
              <w:rPr>
                <w:ins w:id="1786" w:author="251 (USA)" w:date="2023-05-29T18:33:00Z"/>
                <w:b/>
                <w:bCs/>
                <w:sz w:val="18"/>
                <w:szCs w:val="18"/>
              </w:rPr>
            </w:pPr>
            <w:ins w:id="1787" w:author="251 (USA)" w:date="2023-05-29T18:33:00Z">
              <w:r w:rsidRPr="0055014C">
                <w:rPr>
                  <w:b/>
                  <w:bCs/>
                  <w:sz w:val="18"/>
                  <w:szCs w:val="18"/>
                </w:rPr>
                <w:t>F13</w:t>
              </w:r>
            </w:ins>
          </w:p>
        </w:tc>
        <w:tc>
          <w:tcPr>
            <w:tcW w:w="477" w:type="pct"/>
            <w:tcBorders>
              <w:top w:val="nil"/>
              <w:left w:val="nil"/>
              <w:bottom w:val="single" w:sz="4" w:space="0" w:color="auto"/>
              <w:right w:val="single" w:sz="4" w:space="0" w:color="auto"/>
            </w:tcBorders>
            <w:shd w:val="clear" w:color="auto" w:fill="auto"/>
            <w:noWrap/>
            <w:vAlign w:val="center"/>
            <w:hideMark/>
          </w:tcPr>
          <w:p w14:paraId="64664D84" w14:textId="77777777" w:rsidR="00F17E0A" w:rsidRPr="0055014C" w:rsidRDefault="00F17E0A" w:rsidP="00C76E33">
            <w:pPr>
              <w:pStyle w:val="Tabletext"/>
              <w:jc w:val="center"/>
              <w:rPr>
                <w:ins w:id="1788" w:author="251 (USA)" w:date="2023-05-29T18:33:00Z"/>
                <w:sz w:val="18"/>
                <w:szCs w:val="18"/>
              </w:rPr>
            </w:pPr>
            <w:ins w:id="1789" w:author="251 (USA)" w:date="2023-05-29T18:33:00Z">
              <w:r w:rsidRPr="0055014C">
                <w:rPr>
                  <w:sz w:val="18"/>
                  <w:szCs w:val="18"/>
                </w:rPr>
                <w:t>45.7</w:t>
              </w:r>
            </w:ins>
          </w:p>
        </w:tc>
        <w:tc>
          <w:tcPr>
            <w:tcW w:w="816" w:type="pct"/>
            <w:tcBorders>
              <w:top w:val="nil"/>
              <w:left w:val="nil"/>
              <w:bottom w:val="single" w:sz="4" w:space="0" w:color="auto"/>
              <w:right w:val="single" w:sz="4" w:space="0" w:color="auto"/>
            </w:tcBorders>
            <w:shd w:val="clear" w:color="auto" w:fill="auto"/>
            <w:noWrap/>
            <w:vAlign w:val="center"/>
            <w:hideMark/>
          </w:tcPr>
          <w:p w14:paraId="43B8BFE2" w14:textId="77777777" w:rsidR="00F17E0A" w:rsidRPr="0055014C" w:rsidRDefault="00F17E0A" w:rsidP="00C76E33">
            <w:pPr>
              <w:pStyle w:val="Tabletext"/>
              <w:jc w:val="center"/>
              <w:rPr>
                <w:ins w:id="1790" w:author="251 (USA)" w:date="2023-05-29T18:33:00Z"/>
                <w:sz w:val="18"/>
                <w:szCs w:val="18"/>
              </w:rPr>
            </w:pPr>
            <w:ins w:id="1791" w:author="251 (USA)" w:date="2023-05-29T18:33:00Z">
              <w:r w:rsidRPr="0055014C">
                <w:rPr>
                  <w:sz w:val="18"/>
                  <w:szCs w:val="18"/>
                </w:rPr>
                <w:t>25.01</w:t>
              </w:r>
            </w:ins>
          </w:p>
        </w:tc>
        <w:tc>
          <w:tcPr>
            <w:tcW w:w="587" w:type="pct"/>
            <w:tcBorders>
              <w:top w:val="nil"/>
              <w:left w:val="nil"/>
              <w:bottom w:val="single" w:sz="4" w:space="0" w:color="auto"/>
              <w:right w:val="single" w:sz="4" w:space="0" w:color="auto"/>
            </w:tcBorders>
            <w:shd w:val="clear" w:color="auto" w:fill="auto"/>
            <w:noWrap/>
            <w:vAlign w:val="center"/>
            <w:hideMark/>
          </w:tcPr>
          <w:p w14:paraId="21A60F67" w14:textId="77777777" w:rsidR="00F17E0A" w:rsidRPr="0055014C" w:rsidRDefault="00F17E0A" w:rsidP="00C76E33">
            <w:pPr>
              <w:pStyle w:val="Tabletext"/>
              <w:jc w:val="center"/>
              <w:rPr>
                <w:ins w:id="1792" w:author="251 (USA)" w:date="2023-05-29T18:33:00Z"/>
                <w:sz w:val="18"/>
                <w:szCs w:val="18"/>
              </w:rPr>
            </w:pPr>
            <w:ins w:id="1793" w:author="251 (USA)" w:date="2023-05-29T18:33:00Z">
              <w:r w:rsidRPr="0055014C">
                <w:rPr>
                  <w:sz w:val="18"/>
                  <w:szCs w:val="18"/>
                </w:rPr>
                <w:t>1</w:t>
              </w:r>
            </w:ins>
            <w:ins w:id="1794" w:author="ITU_R" w:date="2023-06-02T11:07:00Z">
              <w:r w:rsidRPr="0055014C">
                <w:rPr>
                  <w:sz w:val="18"/>
                  <w:szCs w:val="18"/>
                </w:rPr>
                <w:t> </w:t>
              </w:r>
            </w:ins>
            <w:ins w:id="1795" w:author="251 (USA)" w:date="2023-05-29T18:33:00Z">
              <w:r w:rsidRPr="0055014C">
                <w:rPr>
                  <w:sz w:val="18"/>
                  <w:szCs w:val="18"/>
                </w:rPr>
                <w:t>548.8</w:t>
              </w:r>
            </w:ins>
          </w:p>
        </w:tc>
        <w:tc>
          <w:tcPr>
            <w:tcW w:w="968" w:type="pct"/>
            <w:tcBorders>
              <w:top w:val="nil"/>
              <w:left w:val="nil"/>
              <w:bottom w:val="single" w:sz="4" w:space="0" w:color="auto"/>
              <w:right w:val="single" w:sz="4" w:space="0" w:color="auto"/>
            </w:tcBorders>
            <w:shd w:val="clear" w:color="auto" w:fill="auto"/>
            <w:noWrap/>
            <w:vAlign w:val="center"/>
            <w:hideMark/>
          </w:tcPr>
          <w:p w14:paraId="7AA9B523" w14:textId="77777777" w:rsidR="00F17E0A" w:rsidRPr="0055014C" w:rsidRDefault="00F17E0A" w:rsidP="00C76E33">
            <w:pPr>
              <w:pStyle w:val="Tabletext"/>
              <w:jc w:val="center"/>
              <w:rPr>
                <w:ins w:id="1796" w:author="251 (USA)" w:date="2023-05-29T18:33:00Z"/>
                <w:sz w:val="18"/>
                <w:szCs w:val="18"/>
              </w:rPr>
            </w:pPr>
            <w:ins w:id="1797" w:author="251 (USA)" w:date="2023-05-29T18:33:00Z">
              <w:r w:rsidRPr="0055014C">
                <w:rPr>
                  <w:sz w:val="18"/>
                  <w:szCs w:val="18"/>
                </w:rPr>
                <w:t>66</w:t>
              </w:r>
            </w:ins>
            <w:ins w:id="1798" w:author="ITU_R" w:date="2023-06-02T11:07:00Z">
              <w:r w:rsidRPr="0055014C">
                <w:rPr>
                  <w:sz w:val="18"/>
                  <w:szCs w:val="18"/>
                </w:rPr>
                <w:t> </w:t>
              </w:r>
            </w:ins>
            <w:ins w:id="1799" w:author="251 (USA)" w:date="2023-05-29T18:33:00Z">
              <w:r w:rsidRPr="0055014C">
                <w:rPr>
                  <w:sz w:val="18"/>
                  <w:szCs w:val="18"/>
                </w:rPr>
                <w:t>980</w:t>
              </w:r>
            </w:ins>
          </w:p>
        </w:tc>
        <w:tc>
          <w:tcPr>
            <w:tcW w:w="577" w:type="pct"/>
            <w:tcBorders>
              <w:top w:val="nil"/>
              <w:left w:val="nil"/>
              <w:bottom w:val="single" w:sz="4" w:space="0" w:color="auto"/>
              <w:right w:val="single" w:sz="4" w:space="0" w:color="auto"/>
            </w:tcBorders>
            <w:shd w:val="clear" w:color="auto" w:fill="auto"/>
            <w:noWrap/>
            <w:vAlign w:val="center"/>
            <w:hideMark/>
          </w:tcPr>
          <w:p w14:paraId="5B96EDEF" w14:textId="77777777" w:rsidR="00F17E0A" w:rsidRPr="0055014C" w:rsidRDefault="00F17E0A" w:rsidP="00C76E33">
            <w:pPr>
              <w:pStyle w:val="Tabletext"/>
              <w:jc w:val="center"/>
              <w:rPr>
                <w:ins w:id="1800" w:author="251 (USA)" w:date="2023-05-29T18:33:00Z"/>
                <w:sz w:val="18"/>
                <w:szCs w:val="18"/>
              </w:rPr>
            </w:pPr>
            <w:ins w:id="1801" w:author="251 (USA)" w:date="2023-05-29T18:33:00Z">
              <w:r w:rsidRPr="0055014C">
                <w:rPr>
                  <w:sz w:val="18"/>
                  <w:szCs w:val="18"/>
                </w:rPr>
                <w:t>43</w:t>
              </w:r>
            </w:ins>
          </w:p>
        </w:tc>
        <w:tc>
          <w:tcPr>
            <w:tcW w:w="913" w:type="pct"/>
            <w:tcBorders>
              <w:top w:val="nil"/>
              <w:left w:val="nil"/>
              <w:bottom w:val="single" w:sz="4" w:space="0" w:color="auto"/>
              <w:right w:val="single" w:sz="4" w:space="0" w:color="auto"/>
            </w:tcBorders>
            <w:shd w:val="clear" w:color="auto" w:fill="auto"/>
            <w:noWrap/>
            <w:vAlign w:val="center"/>
            <w:hideMark/>
          </w:tcPr>
          <w:p w14:paraId="4832CB28" w14:textId="77777777" w:rsidR="00F17E0A" w:rsidRPr="0055014C" w:rsidRDefault="00F17E0A" w:rsidP="00C76E33">
            <w:pPr>
              <w:pStyle w:val="Tabletext"/>
              <w:jc w:val="center"/>
              <w:rPr>
                <w:ins w:id="1802" w:author="251 (USA)" w:date="2023-05-29T18:33:00Z"/>
                <w:sz w:val="18"/>
                <w:szCs w:val="18"/>
              </w:rPr>
            </w:pPr>
            <w:ins w:id="1803" w:author="251 (USA)" w:date="2023-05-29T18:33:00Z">
              <w:r w:rsidRPr="0055014C">
                <w:rPr>
                  <w:sz w:val="18"/>
                  <w:szCs w:val="18"/>
                </w:rPr>
                <w:t>335</w:t>
              </w:r>
            </w:ins>
          </w:p>
        </w:tc>
      </w:tr>
      <w:tr w:rsidR="00F17E0A" w:rsidRPr="0055014C" w14:paraId="1D5F8599" w14:textId="77777777" w:rsidTr="00C76E33">
        <w:trPr>
          <w:jc w:val="center"/>
          <w:ins w:id="1804"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17C0C6A" w14:textId="77777777" w:rsidR="00F17E0A" w:rsidRPr="0055014C" w:rsidRDefault="00F17E0A" w:rsidP="00C76E33">
            <w:pPr>
              <w:pStyle w:val="Tabletext"/>
              <w:rPr>
                <w:ins w:id="1805" w:author="251 (USA)" w:date="2023-05-29T18:33:00Z"/>
                <w:b/>
                <w:bCs/>
                <w:sz w:val="18"/>
                <w:szCs w:val="18"/>
              </w:rPr>
            </w:pPr>
            <w:ins w:id="1806" w:author="251 (USA)" w:date="2023-05-29T18:33:00Z">
              <w:r w:rsidRPr="0055014C">
                <w:rPr>
                  <w:b/>
                  <w:bCs/>
                  <w:sz w:val="18"/>
                  <w:szCs w:val="18"/>
                </w:rPr>
                <w:t>F14</w:t>
              </w:r>
            </w:ins>
          </w:p>
        </w:tc>
        <w:tc>
          <w:tcPr>
            <w:tcW w:w="477" w:type="pct"/>
            <w:tcBorders>
              <w:top w:val="nil"/>
              <w:left w:val="nil"/>
              <w:bottom w:val="single" w:sz="4" w:space="0" w:color="auto"/>
              <w:right w:val="single" w:sz="4" w:space="0" w:color="auto"/>
            </w:tcBorders>
            <w:shd w:val="clear" w:color="auto" w:fill="auto"/>
            <w:noWrap/>
            <w:vAlign w:val="center"/>
            <w:hideMark/>
          </w:tcPr>
          <w:p w14:paraId="6EF53232" w14:textId="77777777" w:rsidR="00F17E0A" w:rsidRPr="0055014C" w:rsidRDefault="00F17E0A" w:rsidP="00C76E33">
            <w:pPr>
              <w:pStyle w:val="Tabletext"/>
              <w:jc w:val="center"/>
              <w:rPr>
                <w:ins w:id="1807" w:author="251 (USA)" w:date="2023-05-29T18:33:00Z"/>
                <w:sz w:val="18"/>
                <w:szCs w:val="18"/>
              </w:rPr>
            </w:pPr>
            <w:ins w:id="1808" w:author="251 (USA)" w:date="2023-05-29T18:33:00Z">
              <w:r w:rsidRPr="0055014C">
                <w:rPr>
                  <w:sz w:val="18"/>
                  <w:szCs w:val="18"/>
                </w:rPr>
                <w:t>46.5</w:t>
              </w:r>
            </w:ins>
          </w:p>
        </w:tc>
        <w:tc>
          <w:tcPr>
            <w:tcW w:w="816" w:type="pct"/>
            <w:tcBorders>
              <w:top w:val="nil"/>
              <w:left w:val="nil"/>
              <w:bottom w:val="single" w:sz="4" w:space="0" w:color="auto"/>
              <w:right w:val="single" w:sz="4" w:space="0" w:color="auto"/>
            </w:tcBorders>
            <w:shd w:val="clear" w:color="auto" w:fill="auto"/>
            <w:noWrap/>
            <w:vAlign w:val="center"/>
            <w:hideMark/>
          </w:tcPr>
          <w:p w14:paraId="4F939363" w14:textId="77777777" w:rsidR="00F17E0A" w:rsidRPr="0055014C" w:rsidRDefault="00F17E0A" w:rsidP="00C76E33">
            <w:pPr>
              <w:pStyle w:val="Tabletext"/>
              <w:jc w:val="center"/>
              <w:rPr>
                <w:ins w:id="1809" w:author="251 (USA)" w:date="2023-05-29T18:33:00Z"/>
                <w:sz w:val="18"/>
                <w:szCs w:val="18"/>
              </w:rPr>
            </w:pPr>
            <w:ins w:id="1810" w:author="251 (USA)" w:date="2023-05-29T18:33:00Z">
              <w:r w:rsidRPr="0055014C">
                <w:rPr>
                  <w:sz w:val="18"/>
                  <w:szCs w:val="18"/>
                </w:rPr>
                <w:t>37.06</w:t>
              </w:r>
            </w:ins>
          </w:p>
        </w:tc>
        <w:tc>
          <w:tcPr>
            <w:tcW w:w="587" w:type="pct"/>
            <w:tcBorders>
              <w:top w:val="nil"/>
              <w:left w:val="nil"/>
              <w:bottom w:val="single" w:sz="4" w:space="0" w:color="auto"/>
              <w:right w:val="single" w:sz="4" w:space="0" w:color="auto"/>
            </w:tcBorders>
            <w:shd w:val="clear" w:color="auto" w:fill="auto"/>
            <w:noWrap/>
            <w:vAlign w:val="center"/>
            <w:hideMark/>
          </w:tcPr>
          <w:p w14:paraId="6B8A141B" w14:textId="77777777" w:rsidR="00F17E0A" w:rsidRPr="0055014C" w:rsidRDefault="00F17E0A" w:rsidP="00C76E33">
            <w:pPr>
              <w:pStyle w:val="Tabletext"/>
              <w:jc w:val="center"/>
              <w:rPr>
                <w:ins w:id="1811" w:author="251 (USA)" w:date="2023-05-29T18:33:00Z"/>
                <w:sz w:val="18"/>
                <w:szCs w:val="18"/>
              </w:rPr>
            </w:pPr>
            <w:ins w:id="1812" w:author="251 (USA)" w:date="2023-05-29T18:33:00Z">
              <w:r w:rsidRPr="0055014C">
                <w:rPr>
                  <w:sz w:val="18"/>
                  <w:szCs w:val="18"/>
                </w:rPr>
                <w:t>106.0</w:t>
              </w:r>
            </w:ins>
          </w:p>
        </w:tc>
        <w:tc>
          <w:tcPr>
            <w:tcW w:w="968" w:type="pct"/>
            <w:tcBorders>
              <w:top w:val="nil"/>
              <w:left w:val="nil"/>
              <w:bottom w:val="single" w:sz="4" w:space="0" w:color="auto"/>
              <w:right w:val="single" w:sz="4" w:space="0" w:color="auto"/>
            </w:tcBorders>
            <w:shd w:val="clear" w:color="auto" w:fill="auto"/>
            <w:noWrap/>
            <w:vAlign w:val="center"/>
            <w:hideMark/>
          </w:tcPr>
          <w:p w14:paraId="2B32332A" w14:textId="77777777" w:rsidR="00F17E0A" w:rsidRPr="0055014C" w:rsidRDefault="00F17E0A" w:rsidP="00C76E33">
            <w:pPr>
              <w:pStyle w:val="Tabletext"/>
              <w:jc w:val="center"/>
              <w:rPr>
                <w:ins w:id="1813" w:author="251 (USA)" w:date="2023-05-29T18:33:00Z"/>
                <w:sz w:val="18"/>
                <w:szCs w:val="18"/>
              </w:rPr>
            </w:pPr>
            <w:ins w:id="1814" w:author="251 (USA)" w:date="2023-05-29T18:33:00Z">
              <w:r w:rsidRPr="0055014C">
                <w:rPr>
                  <w:sz w:val="18"/>
                  <w:szCs w:val="18"/>
                </w:rPr>
                <w:t>13</w:t>
              </w:r>
            </w:ins>
            <w:ins w:id="1815" w:author="ITU_R" w:date="2023-06-02T11:07:00Z">
              <w:r w:rsidRPr="0055014C">
                <w:rPr>
                  <w:sz w:val="18"/>
                  <w:szCs w:val="18"/>
                </w:rPr>
                <w:t> </w:t>
              </w:r>
            </w:ins>
            <w:ins w:id="1816" w:author="251 (USA)" w:date="2023-05-29T18:33:00Z">
              <w:r w:rsidRPr="0055014C">
                <w:rPr>
                  <w:sz w:val="18"/>
                  <w:szCs w:val="18"/>
                </w:rPr>
                <w:t>751</w:t>
              </w:r>
            </w:ins>
          </w:p>
        </w:tc>
        <w:tc>
          <w:tcPr>
            <w:tcW w:w="577" w:type="pct"/>
            <w:tcBorders>
              <w:top w:val="nil"/>
              <w:left w:val="nil"/>
              <w:bottom w:val="single" w:sz="4" w:space="0" w:color="auto"/>
              <w:right w:val="single" w:sz="4" w:space="0" w:color="auto"/>
            </w:tcBorders>
            <w:shd w:val="clear" w:color="auto" w:fill="auto"/>
            <w:noWrap/>
            <w:vAlign w:val="center"/>
            <w:hideMark/>
          </w:tcPr>
          <w:p w14:paraId="3FE1A68D" w14:textId="77777777" w:rsidR="00F17E0A" w:rsidRPr="0055014C" w:rsidRDefault="00F17E0A" w:rsidP="00C76E33">
            <w:pPr>
              <w:pStyle w:val="Tabletext"/>
              <w:jc w:val="center"/>
              <w:rPr>
                <w:ins w:id="1817" w:author="251 (USA)" w:date="2023-05-29T18:33:00Z"/>
                <w:sz w:val="18"/>
                <w:szCs w:val="18"/>
              </w:rPr>
            </w:pPr>
            <w:ins w:id="1818" w:author="251 (USA)" w:date="2023-05-29T18:33:00Z">
              <w:r w:rsidRPr="0055014C">
                <w:rPr>
                  <w:sz w:val="18"/>
                  <w:szCs w:val="18"/>
                </w:rPr>
                <w:t>130</w:t>
              </w:r>
            </w:ins>
          </w:p>
        </w:tc>
        <w:tc>
          <w:tcPr>
            <w:tcW w:w="913" w:type="pct"/>
            <w:tcBorders>
              <w:top w:val="nil"/>
              <w:left w:val="nil"/>
              <w:bottom w:val="single" w:sz="4" w:space="0" w:color="auto"/>
              <w:right w:val="single" w:sz="4" w:space="0" w:color="auto"/>
            </w:tcBorders>
            <w:shd w:val="clear" w:color="auto" w:fill="auto"/>
            <w:noWrap/>
            <w:vAlign w:val="center"/>
            <w:hideMark/>
          </w:tcPr>
          <w:p w14:paraId="4EBF5653" w14:textId="77777777" w:rsidR="00F17E0A" w:rsidRPr="0055014C" w:rsidRDefault="00F17E0A" w:rsidP="00C76E33">
            <w:pPr>
              <w:pStyle w:val="Tabletext"/>
              <w:jc w:val="center"/>
              <w:rPr>
                <w:ins w:id="1819" w:author="251 (USA)" w:date="2023-05-29T18:33:00Z"/>
                <w:sz w:val="18"/>
                <w:szCs w:val="18"/>
              </w:rPr>
            </w:pPr>
            <w:ins w:id="1820" w:author="251 (USA)" w:date="2023-05-29T18:33:00Z">
              <w:r w:rsidRPr="0055014C">
                <w:rPr>
                  <w:sz w:val="18"/>
                  <w:szCs w:val="18"/>
                </w:rPr>
                <w:t>69</w:t>
              </w:r>
            </w:ins>
          </w:p>
        </w:tc>
      </w:tr>
      <w:tr w:rsidR="00F17E0A" w:rsidRPr="0055014C" w14:paraId="47F5248B" w14:textId="77777777" w:rsidTr="00C76E33">
        <w:trPr>
          <w:jc w:val="center"/>
          <w:ins w:id="1821"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494F115" w14:textId="77777777" w:rsidR="00F17E0A" w:rsidRPr="0055014C" w:rsidRDefault="00F17E0A" w:rsidP="00C76E33">
            <w:pPr>
              <w:pStyle w:val="Tabletext"/>
              <w:rPr>
                <w:ins w:id="1822" w:author="251 (USA)" w:date="2023-05-29T18:33:00Z"/>
                <w:b/>
                <w:bCs/>
                <w:sz w:val="18"/>
                <w:szCs w:val="18"/>
              </w:rPr>
            </w:pPr>
            <w:ins w:id="1823" w:author="251 (USA)" w:date="2023-05-29T18:33:00Z">
              <w:r w:rsidRPr="0055014C">
                <w:rPr>
                  <w:b/>
                  <w:bCs/>
                  <w:sz w:val="18"/>
                  <w:szCs w:val="18"/>
                </w:rPr>
                <w:t>F15</w:t>
              </w:r>
            </w:ins>
          </w:p>
        </w:tc>
        <w:tc>
          <w:tcPr>
            <w:tcW w:w="477" w:type="pct"/>
            <w:tcBorders>
              <w:top w:val="nil"/>
              <w:left w:val="nil"/>
              <w:bottom w:val="single" w:sz="4" w:space="0" w:color="auto"/>
              <w:right w:val="single" w:sz="4" w:space="0" w:color="auto"/>
            </w:tcBorders>
            <w:shd w:val="clear" w:color="auto" w:fill="auto"/>
            <w:noWrap/>
            <w:vAlign w:val="center"/>
            <w:hideMark/>
          </w:tcPr>
          <w:p w14:paraId="10F19CCE" w14:textId="77777777" w:rsidR="00F17E0A" w:rsidRPr="0055014C" w:rsidRDefault="00F17E0A" w:rsidP="00C76E33">
            <w:pPr>
              <w:pStyle w:val="Tabletext"/>
              <w:jc w:val="center"/>
              <w:rPr>
                <w:ins w:id="1824" w:author="251 (USA)" w:date="2023-05-29T18:33:00Z"/>
                <w:sz w:val="18"/>
                <w:szCs w:val="18"/>
              </w:rPr>
            </w:pPr>
            <w:ins w:id="1825" w:author="251 (USA)" w:date="2023-05-29T18:33:00Z">
              <w:r w:rsidRPr="0055014C">
                <w:rPr>
                  <w:sz w:val="18"/>
                  <w:szCs w:val="18"/>
                </w:rPr>
                <w:t>46.6</w:t>
              </w:r>
            </w:ins>
          </w:p>
        </w:tc>
        <w:tc>
          <w:tcPr>
            <w:tcW w:w="816" w:type="pct"/>
            <w:tcBorders>
              <w:top w:val="nil"/>
              <w:left w:val="nil"/>
              <w:bottom w:val="single" w:sz="4" w:space="0" w:color="auto"/>
              <w:right w:val="single" w:sz="4" w:space="0" w:color="auto"/>
            </w:tcBorders>
            <w:shd w:val="clear" w:color="auto" w:fill="auto"/>
            <w:noWrap/>
            <w:vAlign w:val="center"/>
            <w:hideMark/>
          </w:tcPr>
          <w:p w14:paraId="20194D26" w14:textId="77777777" w:rsidR="00F17E0A" w:rsidRPr="0055014C" w:rsidRDefault="00F17E0A" w:rsidP="00C76E33">
            <w:pPr>
              <w:pStyle w:val="Tabletext"/>
              <w:jc w:val="center"/>
              <w:rPr>
                <w:ins w:id="1826" w:author="251 (USA)" w:date="2023-05-29T18:33:00Z"/>
                <w:sz w:val="18"/>
                <w:szCs w:val="18"/>
              </w:rPr>
            </w:pPr>
            <w:ins w:id="1827" w:author="251 (USA)" w:date="2023-05-29T18:33:00Z">
              <w:r w:rsidRPr="0055014C">
                <w:rPr>
                  <w:sz w:val="18"/>
                  <w:szCs w:val="18"/>
                </w:rPr>
                <w:t>37.17</w:t>
              </w:r>
            </w:ins>
          </w:p>
        </w:tc>
        <w:tc>
          <w:tcPr>
            <w:tcW w:w="587" w:type="pct"/>
            <w:tcBorders>
              <w:top w:val="nil"/>
              <w:left w:val="nil"/>
              <w:bottom w:val="single" w:sz="4" w:space="0" w:color="auto"/>
              <w:right w:val="single" w:sz="4" w:space="0" w:color="auto"/>
            </w:tcBorders>
            <w:shd w:val="clear" w:color="auto" w:fill="auto"/>
            <w:noWrap/>
            <w:vAlign w:val="center"/>
            <w:hideMark/>
          </w:tcPr>
          <w:p w14:paraId="05B17B22" w14:textId="77777777" w:rsidR="00F17E0A" w:rsidRPr="0055014C" w:rsidRDefault="00F17E0A" w:rsidP="00C76E33">
            <w:pPr>
              <w:pStyle w:val="Tabletext"/>
              <w:jc w:val="center"/>
              <w:rPr>
                <w:ins w:id="1828" w:author="251 (USA)" w:date="2023-05-29T18:33:00Z"/>
                <w:sz w:val="18"/>
                <w:szCs w:val="18"/>
              </w:rPr>
            </w:pPr>
            <w:ins w:id="1829" w:author="251 (USA)" w:date="2023-05-29T18:33:00Z">
              <w:r w:rsidRPr="0055014C">
                <w:rPr>
                  <w:sz w:val="18"/>
                  <w:szCs w:val="18"/>
                </w:rPr>
                <w:t>121.9</w:t>
              </w:r>
            </w:ins>
          </w:p>
        </w:tc>
        <w:tc>
          <w:tcPr>
            <w:tcW w:w="968" w:type="pct"/>
            <w:tcBorders>
              <w:top w:val="nil"/>
              <w:left w:val="nil"/>
              <w:bottom w:val="single" w:sz="4" w:space="0" w:color="auto"/>
              <w:right w:val="single" w:sz="4" w:space="0" w:color="auto"/>
            </w:tcBorders>
            <w:shd w:val="clear" w:color="auto" w:fill="auto"/>
            <w:noWrap/>
            <w:vAlign w:val="center"/>
            <w:hideMark/>
          </w:tcPr>
          <w:p w14:paraId="04CD700B" w14:textId="77777777" w:rsidR="00F17E0A" w:rsidRPr="0055014C" w:rsidRDefault="00F17E0A" w:rsidP="00C76E33">
            <w:pPr>
              <w:pStyle w:val="Tabletext"/>
              <w:jc w:val="center"/>
              <w:rPr>
                <w:ins w:id="1830" w:author="251 (USA)" w:date="2023-05-29T18:33:00Z"/>
                <w:sz w:val="18"/>
                <w:szCs w:val="18"/>
              </w:rPr>
            </w:pPr>
            <w:ins w:id="1831" w:author="251 (USA)" w:date="2023-05-29T18:33:00Z">
              <w:r w:rsidRPr="0055014C">
                <w:rPr>
                  <w:sz w:val="18"/>
                  <w:szCs w:val="18"/>
                </w:rPr>
                <w:t>13</w:t>
              </w:r>
            </w:ins>
            <w:ins w:id="1832" w:author="ITU_R" w:date="2023-06-02T11:07:00Z">
              <w:r w:rsidRPr="0055014C">
                <w:rPr>
                  <w:sz w:val="18"/>
                  <w:szCs w:val="18"/>
                </w:rPr>
                <w:t> </w:t>
              </w:r>
            </w:ins>
            <w:ins w:id="1833" w:author="251 (USA)" w:date="2023-05-29T18:33:00Z">
              <w:r w:rsidRPr="0055014C">
                <w:rPr>
                  <w:sz w:val="18"/>
                  <w:szCs w:val="18"/>
                </w:rPr>
                <w:t>421</w:t>
              </w:r>
            </w:ins>
          </w:p>
        </w:tc>
        <w:tc>
          <w:tcPr>
            <w:tcW w:w="577" w:type="pct"/>
            <w:tcBorders>
              <w:top w:val="nil"/>
              <w:left w:val="nil"/>
              <w:bottom w:val="single" w:sz="4" w:space="0" w:color="auto"/>
              <w:right w:val="single" w:sz="4" w:space="0" w:color="auto"/>
            </w:tcBorders>
            <w:shd w:val="clear" w:color="auto" w:fill="auto"/>
            <w:noWrap/>
            <w:vAlign w:val="center"/>
            <w:hideMark/>
          </w:tcPr>
          <w:p w14:paraId="584FFB4F" w14:textId="77777777" w:rsidR="00F17E0A" w:rsidRPr="0055014C" w:rsidRDefault="00F17E0A" w:rsidP="00C76E33">
            <w:pPr>
              <w:pStyle w:val="Tabletext"/>
              <w:jc w:val="center"/>
              <w:rPr>
                <w:ins w:id="1834" w:author="251 (USA)" w:date="2023-05-29T18:33:00Z"/>
                <w:sz w:val="18"/>
                <w:szCs w:val="18"/>
              </w:rPr>
            </w:pPr>
            <w:ins w:id="1835" w:author="251 (USA)" w:date="2023-05-29T18:33:00Z">
              <w:r w:rsidRPr="0055014C">
                <w:rPr>
                  <w:sz w:val="18"/>
                  <w:szCs w:val="18"/>
                </w:rPr>
                <w:t>110</w:t>
              </w:r>
            </w:ins>
          </w:p>
        </w:tc>
        <w:tc>
          <w:tcPr>
            <w:tcW w:w="913" w:type="pct"/>
            <w:tcBorders>
              <w:top w:val="nil"/>
              <w:left w:val="nil"/>
              <w:bottom w:val="single" w:sz="4" w:space="0" w:color="auto"/>
              <w:right w:val="single" w:sz="4" w:space="0" w:color="auto"/>
            </w:tcBorders>
            <w:shd w:val="clear" w:color="auto" w:fill="auto"/>
            <w:noWrap/>
            <w:vAlign w:val="center"/>
            <w:hideMark/>
          </w:tcPr>
          <w:p w14:paraId="0F68F113" w14:textId="77777777" w:rsidR="00F17E0A" w:rsidRPr="0055014C" w:rsidRDefault="00F17E0A" w:rsidP="00C76E33">
            <w:pPr>
              <w:pStyle w:val="Tabletext"/>
              <w:jc w:val="center"/>
              <w:rPr>
                <w:ins w:id="1836" w:author="251 (USA)" w:date="2023-05-29T18:33:00Z"/>
                <w:sz w:val="18"/>
                <w:szCs w:val="18"/>
              </w:rPr>
            </w:pPr>
            <w:ins w:id="1837" w:author="251 (USA)" w:date="2023-05-29T18:33:00Z">
              <w:r w:rsidRPr="0055014C">
                <w:rPr>
                  <w:sz w:val="18"/>
                  <w:szCs w:val="18"/>
                </w:rPr>
                <w:t>67</w:t>
              </w:r>
            </w:ins>
          </w:p>
        </w:tc>
      </w:tr>
      <w:tr w:rsidR="00F17E0A" w:rsidRPr="0055014C" w14:paraId="3C645261" w14:textId="77777777" w:rsidTr="00C76E33">
        <w:trPr>
          <w:jc w:val="center"/>
          <w:ins w:id="1838"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287BCA5" w14:textId="77777777" w:rsidR="00F17E0A" w:rsidRPr="0055014C" w:rsidRDefault="00F17E0A" w:rsidP="00C76E33">
            <w:pPr>
              <w:pStyle w:val="Tabletext"/>
              <w:rPr>
                <w:ins w:id="1839" w:author="251 (USA)" w:date="2023-05-29T18:33:00Z"/>
                <w:b/>
                <w:bCs/>
                <w:sz w:val="18"/>
                <w:szCs w:val="18"/>
              </w:rPr>
            </w:pPr>
            <w:ins w:id="1840" w:author="251 (USA)" w:date="2023-05-29T18:33:00Z">
              <w:r w:rsidRPr="0055014C">
                <w:rPr>
                  <w:b/>
                  <w:bCs/>
                  <w:sz w:val="18"/>
                  <w:szCs w:val="18"/>
                </w:rPr>
                <w:t>F16</w:t>
              </w:r>
            </w:ins>
          </w:p>
        </w:tc>
        <w:tc>
          <w:tcPr>
            <w:tcW w:w="477" w:type="pct"/>
            <w:tcBorders>
              <w:top w:val="nil"/>
              <w:left w:val="nil"/>
              <w:bottom w:val="single" w:sz="4" w:space="0" w:color="auto"/>
              <w:right w:val="single" w:sz="4" w:space="0" w:color="auto"/>
            </w:tcBorders>
            <w:shd w:val="clear" w:color="auto" w:fill="auto"/>
            <w:noWrap/>
            <w:vAlign w:val="center"/>
            <w:hideMark/>
          </w:tcPr>
          <w:p w14:paraId="4C5CB8BE" w14:textId="77777777" w:rsidR="00F17E0A" w:rsidRPr="0055014C" w:rsidRDefault="00F17E0A" w:rsidP="00C76E33">
            <w:pPr>
              <w:pStyle w:val="Tabletext"/>
              <w:jc w:val="center"/>
              <w:rPr>
                <w:ins w:id="1841" w:author="251 (USA)" w:date="2023-05-29T18:33:00Z"/>
                <w:sz w:val="18"/>
                <w:szCs w:val="18"/>
              </w:rPr>
            </w:pPr>
            <w:ins w:id="1842" w:author="251 (USA)" w:date="2023-05-29T18:33:00Z">
              <w:r w:rsidRPr="0055014C">
                <w:rPr>
                  <w:sz w:val="18"/>
                  <w:szCs w:val="18"/>
                </w:rPr>
                <w:t>45</w:t>
              </w:r>
            </w:ins>
          </w:p>
        </w:tc>
        <w:tc>
          <w:tcPr>
            <w:tcW w:w="816" w:type="pct"/>
            <w:tcBorders>
              <w:top w:val="nil"/>
              <w:left w:val="nil"/>
              <w:bottom w:val="single" w:sz="4" w:space="0" w:color="auto"/>
              <w:right w:val="single" w:sz="4" w:space="0" w:color="auto"/>
            </w:tcBorders>
            <w:shd w:val="clear" w:color="auto" w:fill="auto"/>
            <w:noWrap/>
            <w:vAlign w:val="center"/>
            <w:hideMark/>
          </w:tcPr>
          <w:p w14:paraId="1C2830B6" w14:textId="77777777" w:rsidR="00F17E0A" w:rsidRPr="0055014C" w:rsidRDefault="00F17E0A" w:rsidP="00C76E33">
            <w:pPr>
              <w:pStyle w:val="Tabletext"/>
              <w:jc w:val="center"/>
              <w:rPr>
                <w:ins w:id="1843" w:author="251 (USA)" w:date="2023-05-29T18:33:00Z"/>
                <w:sz w:val="18"/>
                <w:szCs w:val="18"/>
              </w:rPr>
            </w:pPr>
            <w:ins w:id="1844" w:author="251 (USA)" w:date="2023-05-29T18:33:00Z">
              <w:r w:rsidRPr="0055014C">
                <w:rPr>
                  <w:sz w:val="18"/>
                  <w:szCs w:val="18"/>
                </w:rPr>
                <w:t>36.83</w:t>
              </w:r>
            </w:ins>
          </w:p>
        </w:tc>
        <w:tc>
          <w:tcPr>
            <w:tcW w:w="587" w:type="pct"/>
            <w:tcBorders>
              <w:top w:val="nil"/>
              <w:left w:val="nil"/>
              <w:bottom w:val="single" w:sz="4" w:space="0" w:color="auto"/>
              <w:right w:val="single" w:sz="4" w:space="0" w:color="auto"/>
            </w:tcBorders>
            <w:shd w:val="clear" w:color="auto" w:fill="auto"/>
            <w:noWrap/>
            <w:vAlign w:val="center"/>
            <w:hideMark/>
          </w:tcPr>
          <w:p w14:paraId="4CE167DE" w14:textId="77777777" w:rsidR="00F17E0A" w:rsidRPr="0055014C" w:rsidRDefault="00F17E0A" w:rsidP="00C76E33">
            <w:pPr>
              <w:pStyle w:val="Tabletext"/>
              <w:jc w:val="center"/>
              <w:rPr>
                <w:ins w:id="1845" w:author="251 (USA)" w:date="2023-05-29T18:33:00Z"/>
                <w:sz w:val="18"/>
                <w:szCs w:val="18"/>
              </w:rPr>
            </w:pPr>
            <w:ins w:id="1846" w:author="251 (USA)" w:date="2023-05-29T18:33:00Z">
              <w:r w:rsidRPr="0055014C">
                <w:rPr>
                  <w:sz w:val="18"/>
                  <w:szCs w:val="18"/>
                </w:rPr>
                <w:t>933.1</w:t>
              </w:r>
            </w:ins>
          </w:p>
        </w:tc>
        <w:tc>
          <w:tcPr>
            <w:tcW w:w="968" w:type="pct"/>
            <w:tcBorders>
              <w:top w:val="nil"/>
              <w:left w:val="nil"/>
              <w:bottom w:val="single" w:sz="4" w:space="0" w:color="auto"/>
              <w:right w:val="single" w:sz="4" w:space="0" w:color="auto"/>
            </w:tcBorders>
            <w:shd w:val="clear" w:color="auto" w:fill="auto"/>
            <w:noWrap/>
            <w:vAlign w:val="center"/>
            <w:hideMark/>
          </w:tcPr>
          <w:p w14:paraId="7E5AA0DD" w14:textId="77777777" w:rsidR="00F17E0A" w:rsidRPr="0055014C" w:rsidRDefault="00F17E0A" w:rsidP="00C76E33">
            <w:pPr>
              <w:pStyle w:val="Tabletext"/>
              <w:jc w:val="center"/>
              <w:rPr>
                <w:ins w:id="1847" w:author="251 (USA)" w:date="2023-05-29T18:33:00Z"/>
                <w:sz w:val="18"/>
                <w:szCs w:val="18"/>
              </w:rPr>
            </w:pPr>
            <w:ins w:id="1848" w:author="251 (USA)" w:date="2023-05-29T18:33:00Z">
              <w:r w:rsidRPr="0055014C">
                <w:rPr>
                  <w:sz w:val="18"/>
                  <w:szCs w:val="18"/>
                </w:rPr>
                <w:t>98</w:t>
              </w:r>
            </w:ins>
            <w:ins w:id="1849" w:author="ITU_R" w:date="2023-06-02T11:07:00Z">
              <w:r w:rsidRPr="0055014C">
                <w:rPr>
                  <w:sz w:val="18"/>
                  <w:szCs w:val="18"/>
                </w:rPr>
                <w:t> </w:t>
              </w:r>
            </w:ins>
            <w:ins w:id="1850" w:author="251 (USA)" w:date="2023-05-29T18:33:00Z">
              <w:r w:rsidRPr="0055014C">
                <w:rPr>
                  <w:sz w:val="18"/>
                  <w:szCs w:val="18"/>
                </w:rPr>
                <w:t>636</w:t>
              </w:r>
            </w:ins>
          </w:p>
        </w:tc>
        <w:tc>
          <w:tcPr>
            <w:tcW w:w="577" w:type="pct"/>
            <w:tcBorders>
              <w:top w:val="nil"/>
              <w:left w:val="nil"/>
              <w:bottom w:val="single" w:sz="4" w:space="0" w:color="auto"/>
              <w:right w:val="single" w:sz="4" w:space="0" w:color="auto"/>
            </w:tcBorders>
            <w:shd w:val="clear" w:color="auto" w:fill="auto"/>
            <w:noWrap/>
            <w:vAlign w:val="center"/>
            <w:hideMark/>
          </w:tcPr>
          <w:p w14:paraId="75DA29BB" w14:textId="77777777" w:rsidR="00F17E0A" w:rsidRPr="0055014C" w:rsidRDefault="00F17E0A" w:rsidP="00C76E33">
            <w:pPr>
              <w:pStyle w:val="Tabletext"/>
              <w:jc w:val="center"/>
              <w:rPr>
                <w:ins w:id="1851" w:author="251 (USA)" w:date="2023-05-29T18:33:00Z"/>
                <w:sz w:val="18"/>
                <w:szCs w:val="18"/>
              </w:rPr>
            </w:pPr>
            <w:ins w:id="1852" w:author="251 (USA)" w:date="2023-05-29T18:33:00Z">
              <w:r w:rsidRPr="0055014C">
                <w:rPr>
                  <w:sz w:val="18"/>
                  <w:szCs w:val="18"/>
                </w:rPr>
                <w:t>106</w:t>
              </w:r>
            </w:ins>
          </w:p>
        </w:tc>
        <w:tc>
          <w:tcPr>
            <w:tcW w:w="913" w:type="pct"/>
            <w:tcBorders>
              <w:top w:val="nil"/>
              <w:left w:val="nil"/>
              <w:bottom w:val="single" w:sz="4" w:space="0" w:color="auto"/>
              <w:right w:val="single" w:sz="4" w:space="0" w:color="auto"/>
            </w:tcBorders>
            <w:shd w:val="clear" w:color="auto" w:fill="auto"/>
            <w:noWrap/>
            <w:vAlign w:val="center"/>
            <w:hideMark/>
          </w:tcPr>
          <w:p w14:paraId="4D7FD6E8" w14:textId="77777777" w:rsidR="00F17E0A" w:rsidRPr="0055014C" w:rsidRDefault="00F17E0A" w:rsidP="00C76E33">
            <w:pPr>
              <w:pStyle w:val="Tabletext"/>
              <w:jc w:val="center"/>
              <w:rPr>
                <w:ins w:id="1853" w:author="251 (USA)" w:date="2023-05-29T18:33:00Z"/>
                <w:sz w:val="18"/>
                <w:szCs w:val="18"/>
              </w:rPr>
            </w:pPr>
            <w:ins w:id="1854" w:author="251 (USA)" w:date="2023-05-29T18:33:00Z">
              <w:r w:rsidRPr="0055014C">
                <w:rPr>
                  <w:sz w:val="18"/>
                  <w:szCs w:val="18"/>
                </w:rPr>
                <w:t>493</w:t>
              </w:r>
            </w:ins>
          </w:p>
        </w:tc>
      </w:tr>
      <w:tr w:rsidR="00F17E0A" w:rsidRPr="0055014C" w14:paraId="3629D700" w14:textId="77777777" w:rsidTr="00C76E33">
        <w:trPr>
          <w:jc w:val="center"/>
          <w:ins w:id="1855"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FB933BE" w14:textId="77777777" w:rsidR="00F17E0A" w:rsidRPr="0055014C" w:rsidRDefault="00F17E0A" w:rsidP="00C76E33">
            <w:pPr>
              <w:pStyle w:val="Tabletext"/>
              <w:rPr>
                <w:ins w:id="1856" w:author="251 (USA)" w:date="2023-05-29T18:33:00Z"/>
                <w:b/>
                <w:bCs/>
                <w:sz w:val="18"/>
                <w:szCs w:val="18"/>
              </w:rPr>
            </w:pPr>
            <w:ins w:id="1857" w:author="251 (USA)" w:date="2023-05-29T18:33:00Z">
              <w:r w:rsidRPr="0055014C">
                <w:rPr>
                  <w:b/>
                  <w:bCs/>
                  <w:sz w:val="18"/>
                  <w:szCs w:val="18"/>
                </w:rPr>
                <w:t>F17</w:t>
              </w:r>
            </w:ins>
          </w:p>
        </w:tc>
        <w:tc>
          <w:tcPr>
            <w:tcW w:w="477" w:type="pct"/>
            <w:tcBorders>
              <w:top w:val="nil"/>
              <w:left w:val="nil"/>
              <w:bottom w:val="single" w:sz="4" w:space="0" w:color="auto"/>
              <w:right w:val="single" w:sz="4" w:space="0" w:color="auto"/>
            </w:tcBorders>
            <w:shd w:val="clear" w:color="auto" w:fill="auto"/>
            <w:noWrap/>
            <w:vAlign w:val="center"/>
            <w:hideMark/>
          </w:tcPr>
          <w:p w14:paraId="2F02FE6E" w14:textId="77777777" w:rsidR="00F17E0A" w:rsidRPr="0055014C" w:rsidRDefault="00F17E0A" w:rsidP="00C76E33">
            <w:pPr>
              <w:pStyle w:val="Tabletext"/>
              <w:jc w:val="center"/>
              <w:rPr>
                <w:ins w:id="1858" w:author="251 (USA)" w:date="2023-05-29T18:33:00Z"/>
                <w:sz w:val="18"/>
                <w:szCs w:val="18"/>
              </w:rPr>
            </w:pPr>
            <w:ins w:id="1859" w:author="251 (USA)" w:date="2023-05-29T18:33:00Z">
              <w:r w:rsidRPr="0055014C">
                <w:rPr>
                  <w:sz w:val="18"/>
                  <w:szCs w:val="18"/>
                </w:rPr>
                <w:t>45</w:t>
              </w:r>
            </w:ins>
          </w:p>
        </w:tc>
        <w:tc>
          <w:tcPr>
            <w:tcW w:w="816" w:type="pct"/>
            <w:tcBorders>
              <w:top w:val="nil"/>
              <w:left w:val="nil"/>
              <w:bottom w:val="single" w:sz="4" w:space="0" w:color="auto"/>
              <w:right w:val="single" w:sz="4" w:space="0" w:color="auto"/>
            </w:tcBorders>
            <w:shd w:val="clear" w:color="auto" w:fill="auto"/>
            <w:noWrap/>
            <w:vAlign w:val="center"/>
            <w:hideMark/>
          </w:tcPr>
          <w:p w14:paraId="20E785EC" w14:textId="77777777" w:rsidR="00F17E0A" w:rsidRPr="0055014C" w:rsidRDefault="00F17E0A" w:rsidP="00C76E33">
            <w:pPr>
              <w:pStyle w:val="Tabletext"/>
              <w:jc w:val="center"/>
              <w:rPr>
                <w:ins w:id="1860" w:author="251 (USA)" w:date="2023-05-29T18:33:00Z"/>
                <w:sz w:val="18"/>
                <w:szCs w:val="18"/>
              </w:rPr>
            </w:pPr>
            <w:ins w:id="1861" w:author="251 (USA)" w:date="2023-05-29T18:33:00Z">
              <w:r w:rsidRPr="0055014C">
                <w:rPr>
                  <w:sz w:val="18"/>
                  <w:szCs w:val="18"/>
                </w:rPr>
                <w:t>87.46</w:t>
              </w:r>
            </w:ins>
          </w:p>
        </w:tc>
        <w:tc>
          <w:tcPr>
            <w:tcW w:w="587" w:type="pct"/>
            <w:tcBorders>
              <w:top w:val="nil"/>
              <w:left w:val="nil"/>
              <w:bottom w:val="single" w:sz="4" w:space="0" w:color="auto"/>
              <w:right w:val="single" w:sz="4" w:space="0" w:color="auto"/>
            </w:tcBorders>
            <w:shd w:val="clear" w:color="auto" w:fill="auto"/>
            <w:noWrap/>
            <w:vAlign w:val="center"/>
            <w:hideMark/>
          </w:tcPr>
          <w:p w14:paraId="6D097EE8" w14:textId="77777777" w:rsidR="00F17E0A" w:rsidRPr="0055014C" w:rsidRDefault="00F17E0A" w:rsidP="00C76E33">
            <w:pPr>
              <w:pStyle w:val="Tabletext"/>
              <w:jc w:val="center"/>
              <w:rPr>
                <w:ins w:id="1862" w:author="251 (USA)" w:date="2023-05-29T18:33:00Z"/>
                <w:sz w:val="18"/>
                <w:szCs w:val="18"/>
              </w:rPr>
            </w:pPr>
            <w:ins w:id="1863" w:author="251 (USA)" w:date="2023-05-29T18:33:00Z">
              <w:r w:rsidRPr="0055014C">
                <w:rPr>
                  <w:sz w:val="18"/>
                  <w:szCs w:val="18"/>
                </w:rPr>
                <w:t>216.4</w:t>
              </w:r>
            </w:ins>
          </w:p>
        </w:tc>
        <w:tc>
          <w:tcPr>
            <w:tcW w:w="968" w:type="pct"/>
            <w:tcBorders>
              <w:top w:val="nil"/>
              <w:left w:val="nil"/>
              <w:bottom w:val="single" w:sz="4" w:space="0" w:color="auto"/>
              <w:right w:val="single" w:sz="4" w:space="0" w:color="auto"/>
            </w:tcBorders>
            <w:shd w:val="clear" w:color="auto" w:fill="auto"/>
            <w:noWrap/>
            <w:vAlign w:val="center"/>
            <w:hideMark/>
          </w:tcPr>
          <w:p w14:paraId="205671C2" w14:textId="77777777" w:rsidR="00F17E0A" w:rsidRPr="0055014C" w:rsidRDefault="00F17E0A" w:rsidP="00C76E33">
            <w:pPr>
              <w:pStyle w:val="Tabletext"/>
              <w:jc w:val="center"/>
              <w:rPr>
                <w:ins w:id="1864" w:author="251 (USA)" w:date="2023-05-29T18:33:00Z"/>
                <w:sz w:val="18"/>
                <w:szCs w:val="18"/>
              </w:rPr>
            </w:pPr>
            <w:ins w:id="1865" w:author="251 (USA)" w:date="2023-05-29T18:33:00Z">
              <w:r w:rsidRPr="0055014C">
                <w:rPr>
                  <w:sz w:val="18"/>
                  <w:szCs w:val="18"/>
                </w:rPr>
                <w:t>1</w:t>
              </w:r>
            </w:ins>
            <w:ins w:id="1866" w:author="ITU_R" w:date="2023-06-02T11:07:00Z">
              <w:r w:rsidRPr="0055014C">
                <w:rPr>
                  <w:sz w:val="18"/>
                  <w:szCs w:val="18"/>
                </w:rPr>
                <w:t> </w:t>
              </w:r>
            </w:ins>
            <w:ins w:id="1867" w:author="251 (USA)" w:date="2023-05-29T18:33:00Z">
              <w:r w:rsidRPr="0055014C">
                <w:rPr>
                  <w:sz w:val="18"/>
                  <w:szCs w:val="18"/>
                </w:rPr>
                <w:t>230</w:t>
              </w:r>
            </w:ins>
            <w:ins w:id="1868" w:author="ITU_R" w:date="2023-06-02T11:07:00Z">
              <w:r w:rsidRPr="0055014C">
                <w:rPr>
                  <w:sz w:val="18"/>
                  <w:szCs w:val="18"/>
                </w:rPr>
                <w:t> </w:t>
              </w:r>
            </w:ins>
            <w:ins w:id="1869" w:author="251 (USA)" w:date="2023-05-29T18:33:00Z">
              <w:r w:rsidRPr="0055014C">
                <w:rPr>
                  <w:sz w:val="18"/>
                  <w:szCs w:val="18"/>
                </w:rPr>
                <w:t>572</w:t>
              </w:r>
            </w:ins>
          </w:p>
        </w:tc>
        <w:tc>
          <w:tcPr>
            <w:tcW w:w="577" w:type="pct"/>
            <w:tcBorders>
              <w:top w:val="nil"/>
              <w:left w:val="nil"/>
              <w:bottom w:val="single" w:sz="4" w:space="0" w:color="auto"/>
              <w:right w:val="single" w:sz="4" w:space="0" w:color="auto"/>
            </w:tcBorders>
            <w:shd w:val="clear" w:color="auto" w:fill="auto"/>
            <w:noWrap/>
            <w:vAlign w:val="center"/>
            <w:hideMark/>
          </w:tcPr>
          <w:p w14:paraId="2F56F379" w14:textId="77777777" w:rsidR="00F17E0A" w:rsidRPr="0055014C" w:rsidRDefault="00F17E0A" w:rsidP="00C76E33">
            <w:pPr>
              <w:pStyle w:val="Tabletext"/>
              <w:jc w:val="center"/>
              <w:rPr>
                <w:ins w:id="1870" w:author="251 (USA)" w:date="2023-05-29T18:33:00Z"/>
                <w:sz w:val="18"/>
                <w:szCs w:val="18"/>
              </w:rPr>
            </w:pPr>
            <w:ins w:id="1871" w:author="251 (USA)" w:date="2023-05-29T18:33:00Z">
              <w:r w:rsidRPr="0055014C">
                <w:rPr>
                  <w:sz w:val="18"/>
                  <w:szCs w:val="18"/>
                </w:rPr>
                <w:t>5</w:t>
              </w:r>
            </w:ins>
            <w:ins w:id="1872" w:author="ITU_R" w:date="2023-06-02T11:07:00Z">
              <w:r w:rsidRPr="0055014C">
                <w:rPr>
                  <w:sz w:val="18"/>
                  <w:szCs w:val="18"/>
                </w:rPr>
                <w:t> </w:t>
              </w:r>
            </w:ins>
            <w:ins w:id="1873" w:author="251 (USA)" w:date="2023-05-29T18:33:00Z">
              <w:r w:rsidRPr="0055014C">
                <w:rPr>
                  <w:sz w:val="18"/>
                  <w:szCs w:val="18"/>
                </w:rPr>
                <w:t>686</w:t>
              </w:r>
            </w:ins>
          </w:p>
        </w:tc>
        <w:tc>
          <w:tcPr>
            <w:tcW w:w="913" w:type="pct"/>
            <w:tcBorders>
              <w:top w:val="nil"/>
              <w:left w:val="nil"/>
              <w:bottom w:val="single" w:sz="4" w:space="0" w:color="auto"/>
              <w:right w:val="single" w:sz="4" w:space="0" w:color="auto"/>
            </w:tcBorders>
            <w:shd w:val="clear" w:color="auto" w:fill="auto"/>
            <w:noWrap/>
            <w:vAlign w:val="center"/>
            <w:hideMark/>
          </w:tcPr>
          <w:p w14:paraId="35C73430" w14:textId="77777777" w:rsidR="00F17E0A" w:rsidRPr="0055014C" w:rsidRDefault="00F17E0A" w:rsidP="00C76E33">
            <w:pPr>
              <w:pStyle w:val="Tabletext"/>
              <w:jc w:val="center"/>
              <w:rPr>
                <w:ins w:id="1874" w:author="251 (USA)" w:date="2023-05-29T18:33:00Z"/>
                <w:sz w:val="18"/>
                <w:szCs w:val="18"/>
              </w:rPr>
            </w:pPr>
            <w:ins w:id="1875" w:author="251 (USA)" w:date="2023-05-29T18:33:00Z">
              <w:r w:rsidRPr="0055014C">
                <w:rPr>
                  <w:sz w:val="18"/>
                  <w:szCs w:val="18"/>
                </w:rPr>
                <w:t>6</w:t>
              </w:r>
            </w:ins>
            <w:ins w:id="1876" w:author="ITU_R" w:date="2023-06-02T11:07:00Z">
              <w:r w:rsidRPr="0055014C">
                <w:rPr>
                  <w:sz w:val="18"/>
                  <w:szCs w:val="18"/>
                </w:rPr>
                <w:t> </w:t>
              </w:r>
            </w:ins>
            <w:ins w:id="1877" w:author="251 (USA)" w:date="2023-05-29T18:33:00Z">
              <w:r w:rsidRPr="0055014C">
                <w:rPr>
                  <w:sz w:val="18"/>
                  <w:szCs w:val="18"/>
                </w:rPr>
                <w:t>153</w:t>
              </w:r>
            </w:ins>
          </w:p>
        </w:tc>
      </w:tr>
      <w:tr w:rsidR="00F17E0A" w:rsidRPr="0055014C" w14:paraId="1BD0947D" w14:textId="77777777" w:rsidTr="00C76E33">
        <w:trPr>
          <w:jc w:val="center"/>
          <w:ins w:id="1878"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E29F25D" w14:textId="77777777" w:rsidR="00F17E0A" w:rsidRPr="0055014C" w:rsidRDefault="00F17E0A" w:rsidP="00C76E33">
            <w:pPr>
              <w:pStyle w:val="Tabletext"/>
              <w:rPr>
                <w:ins w:id="1879" w:author="251 (USA)" w:date="2023-05-29T18:33:00Z"/>
                <w:b/>
                <w:bCs/>
                <w:sz w:val="18"/>
                <w:szCs w:val="18"/>
              </w:rPr>
            </w:pPr>
            <w:ins w:id="1880" w:author="251 (USA)" w:date="2023-05-29T18:33:00Z">
              <w:r w:rsidRPr="0055014C">
                <w:rPr>
                  <w:b/>
                  <w:bCs/>
                  <w:sz w:val="18"/>
                  <w:szCs w:val="18"/>
                </w:rPr>
                <w:t>F18</w:t>
              </w:r>
            </w:ins>
          </w:p>
        </w:tc>
        <w:tc>
          <w:tcPr>
            <w:tcW w:w="477" w:type="pct"/>
            <w:tcBorders>
              <w:top w:val="nil"/>
              <w:left w:val="nil"/>
              <w:bottom w:val="single" w:sz="4" w:space="0" w:color="auto"/>
              <w:right w:val="single" w:sz="4" w:space="0" w:color="auto"/>
            </w:tcBorders>
            <w:shd w:val="clear" w:color="000000" w:fill="92D050"/>
            <w:noWrap/>
            <w:vAlign w:val="center"/>
            <w:hideMark/>
          </w:tcPr>
          <w:p w14:paraId="2A43D20C" w14:textId="77777777" w:rsidR="00F17E0A" w:rsidRPr="0055014C" w:rsidRDefault="00F17E0A" w:rsidP="00C76E33">
            <w:pPr>
              <w:pStyle w:val="Tabletext"/>
              <w:jc w:val="center"/>
              <w:rPr>
                <w:ins w:id="1881" w:author="251 (USA)" w:date="2023-05-29T18:33:00Z"/>
                <w:sz w:val="18"/>
                <w:szCs w:val="18"/>
              </w:rPr>
            </w:pPr>
            <w:ins w:id="1882" w:author="251 (USA)" w:date="2023-05-29T18:33:00Z">
              <w:r w:rsidRPr="0055014C">
                <w:rPr>
                  <w:sz w:val="18"/>
                  <w:szCs w:val="18"/>
                </w:rPr>
                <w:t>48.5</w:t>
              </w:r>
            </w:ins>
          </w:p>
        </w:tc>
        <w:tc>
          <w:tcPr>
            <w:tcW w:w="816" w:type="pct"/>
            <w:tcBorders>
              <w:top w:val="nil"/>
              <w:left w:val="nil"/>
              <w:bottom w:val="single" w:sz="4" w:space="0" w:color="auto"/>
              <w:right w:val="single" w:sz="4" w:space="0" w:color="auto"/>
            </w:tcBorders>
            <w:shd w:val="clear" w:color="000000" w:fill="92D050"/>
            <w:noWrap/>
            <w:vAlign w:val="center"/>
            <w:hideMark/>
          </w:tcPr>
          <w:p w14:paraId="06DDDE5F" w14:textId="77777777" w:rsidR="00F17E0A" w:rsidRPr="0055014C" w:rsidRDefault="00F17E0A" w:rsidP="00C76E33">
            <w:pPr>
              <w:pStyle w:val="Tabletext"/>
              <w:jc w:val="center"/>
              <w:rPr>
                <w:ins w:id="1883" w:author="251 (USA)" w:date="2023-05-29T18:33:00Z"/>
                <w:sz w:val="18"/>
                <w:szCs w:val="18"/>
              </w:rPr>
            </w:pPr>
            <w:ins w:id="1884" w:author="251 (USA)" w:date="2023-05-29T18:33:00Z">
              <w:r w:rsidRPr="0055014C">
                <w:rPr>
                  <w:sz w:val="18"/>
                  <w:szCs w:val="18"/>
                </w:rPr>
                <w:t>35.22</w:t>
              </w:r>
            </w:ins>
          </w:p>
        </w:tc>
        <w:tc>
          <w:tcPr>
            <w:tcW w:w="587" w:type="pct"/>
            <w:tcBorders>
              <w:top w:val="nil"/>
              <w:left w:val="nil"/>
              <w:bottom w:val="single" w:sz="4" w:space="0" w:color="auto"/>
              <w:right w:val="single" w:sz="4" w:space="0" w:color="auto"/>
            </w:tcBorders>
            <w:shd w:val="clear" w:color="000000" w:fill="92D050"/>
            <w:noWrap/>
            <w:vAlign w:val="center"/>
            <w:hideMark/>
          </w:tcPr>
          <w:p w14:paraId="08A884FC" w14:textId="77777777" w:rsidR="00F17E0A" w:rsidRPr="0055014C" w:rsidRDefault="00F17E0A" w:rsidP="00C76E33">
            <w:pPr>
              <w:pStyle w:val="Tabletext"/>
              <w:jc w:val="center"/>
              <w:rPr>
                <w:ins w:id="1885" w:author="251 (USA)" w:date="2023-05-29T18:33:00Z"/>
                <w:sz w:val="18"/>
                <w:szCs w:val="18"/>
              </w:rPr>
            </w:pPr>
            <w:ins w:id="1886" w:author="251 (USA)" w:date="2023-05-29T18:33:00Z">
              <w:r w:rsidRPr="0055014C">
                <w:rPr>
                  <w:sz w:val="18"/>
                  <w:szCs w:val="18"/>
                </w:rPr>
                <w:t>263.9</w:t>
              </w:r>
            </w:ins>
          </w:p>
        </w:tc>
        <w:tc>
          <w:tcPr>
            <w:tcW w:w="968" w:type="pct"/>
            <w:tcBorders>
              <w:top w:val="nil"/>
              <w:left w:val="nil"/>
              <w:bottom w:val="single" w:sz="4" w:space="0" w:color="auto"/>
              <w:right w:val="single" w:sz="4" w:space="0" w:color="auto"/>
            </w:tcBorders>
            <w:shd w:val="clear" w:color="000000" w:fill="92D050"/>
            <w:noWrap/>
            <w:vAlign w:val="center"/>
            <w:hideMark/>
          </w:tcPr>
          <w:p w14:paraId="440259F0" w14:textId="77777777" w:rsidR="00F17E0A" w:rsidRPr="0055014C" w:rsidRDefault="00F17E0A" w:rsidP="00C76E33">
            <w:pPr>
              <w:pStyle w:val="Tabletext"/>
              <w:jc w:val="center"/>
              <w:rPr>
                <w:ins w:id="1887" w:author="251 (USA)" w:date="2023-05-29T18:33:00Z"/>
                <w:sz w:val="18"/>
                <w:szCs w:val="18"/>
              </w:rPr>
            </w:pPr>
            <w:ins w:id="1888" w:author="251 (USA)" w:date="2023-05-29T18:33:00Z">
              <w:r w:rsidRPr="0055014C">
                <w:rPr>
                  <w:sz w:val="18"/>
                  <w:szCs w:val="18"/>
                </w:rPr>
                <w:t>18</w:t>
              </w:r>
            </w:ins>
            <w:ins w:id="1889" w:author="ITU_R" w:date="2023-06-02T11:07:00Z">
              <w:r w:rsidRPr="0055014C">
                <w:rPr>
                  <w:sz w:val="18"/>
                  <w:szCs w:val="18"/>
                </w:rPr>
                <w:t> </w:t>
              </w:r>
            </w:ins>
            <w:ins w:id="1890" w:author="251 (USA)" w:date="2023-05-29T18:33:00Z">
              <w:r w:rsidRPr="0055014C">
                <w:rPr>
                  <w:sz w:val="18"/>
                  <w:szCs w:val="18"/>
                </w:rPr>
                <w:t>810</w:t>
              </w:r>
            </w:ins>
          </w:p>
        </w:tc>
        <w:tc>
          <w:tcPr>
            <w:tcW w:w="577" w:type="pct"/>
            <w:tcBorders>
              <w:top w:val="nil"/>
              <w:left w:val="nil"/>
              <w:bottom w:val="single" w:sz="4" w:space="0" w:color="auto"/>
              <w:right w:val="single" w:sz="4" w:space="0" w:color="auto"/>
            </w:tcBorders>
            <w:shd w:val="clear" w:color="000000" w:fill="92D050"/>
            <w:noWrap/>
            <w:vAlign w:val="center"/>
            <w:hideMark/>
          </w:tcPr>
          <w:p w14:paraId="29413457" w14:textId="77777777" w:rsidR="00F17E0A" w:rsidRPr="0055014C" w:rsidRDefault="00F17E0A" w:rsidP="00C76E33">
            <w:pPr>
              <w:pStyle w:val="Tabletext"/>
              <w:jc w:val="center"/>
              <w:rPr>
                <w:ins w:id="1891" w:author="251 (USA)" w:date="2023-05-29T18:33:00Z"/>
                <w:sz w:val="18"/>
                <w:szCs w:val="18"/>
              </w:rPr>
            </w:pPr>
            <w:ins w:id="1892" w:author="251 (USA)" w:date="2023-05-29T18:33:00Z">
              <w:r w:rsidRPr="0055014C">
                <w:rPr>
                  <w:sz w:val="18"/>
                  <w:szCs w:val="18"/>
                </w:rPr>
                <w:t>71</w:t>
              </w:r>
            </w:ins>
          </w:p>
        </w:tc>
        <w:tc>
          <w:tcPr>
            <w:tcW w:w="913" w:type="pct"/>
            <w:tcBorders>
              <w:top w:val="nil"/>
              <w:left w:val="nil"/>
              <w:bottom w:val="single" w:sz="4" w:space="0" w:color="auto"/>
              <w:right w:val="single" w:sz="4" w:space="0" w:color="auto"/>
            </w:tcBorders>
            <w:shd w:val="clear" w:color="000000" w:fill="92D050"/>
            <w:noWrap/>
            <w:vAlign w:val="center"/>
            <w:hideMark/>
          </w:tcPr>
          <w:p w14:paraId="4581B383" w14:textId="77777777" w:rsidR="00F17E0A" w:rsidRPr="0055014C" w:rsidRDefault="00F17E0A" w:rsidP="00C76E33">
            <w:pPr>
              <w:pStyle w:val="Tabletext"/>
              <w:jc w:val="center"/>
              <w:rPr>
                <w:ins w:id="1893" w:author="251 (USA)" w:date="2023-05-29T18:33:00Z"/>
                <w:sz w:val="18"/>
                <w:szCs w:val="18"/>
              </w:rPr>
            </w:pPr>
            <w:ins w:id="1894" w:author="251 (USA)" w:date="2023-05-29T18:33:00Z">
              <w:r w:rsidRPr="0055014C">
                <w:rPr>
                  <w:sz w:val="18"/>
                  <w:szCs w:val="18"/>
                </w:rPr>
                <w:t>94</w:t>
              </w:r>
            </w:ins>
          </w:p>
        </w:tc>
      </w:tr>
      <w:bookmarkEnd w:id="1521"/>
    </w:tbl>
    <w:p w14:paraId="2BDD4878" w14:textId="77777777" w:rsidR="00F17E0A" w:rsidRPr="0055014C" w:rsidRDefault="00F17E0A" w:rsidP="00F17E0A">
      <w:pPr>
        <w:pStyle w:val="Tablefin"/>
        <w:rPr>
          <w:ins w:id="1895" w:author="ITU_R" w:date="2023-06-01T20:57:00Z"/>
          <w:highlight w:val="yellow"/>
        </w:rPr>
      </w:pPr>
    </w:p>
    <w:p w14:paraId="6331DAE4" w14:textId="77777777" w:rsidR="00F17E0A" w:rsidRPr="0055014C" w:rsidRDefault="00F17E0A" w:rsidP="00F17E0A">
      <w:pPr>
        <w:rPr>
          <w:ins w:id="1896" w:author="USA" w:date="2024-05-09T11:45:00Z"/>
        </w:rPr>
      </w:pPr>
      <w:ins w:id="1897" w:author="Geraldo Neto" w:date="2023-06-01T18:50:00Z">
        <w:r w:rsidRPr="0055014C">
          <w:rPr>
            <w:highlight w:val="yellow"/>
          </w:rPr>
          <w:t>[</w:t>
        </w:r>
      </w:ins>
      <w:ins w:id="1898" w:author="251 (USA)" w:date="2023-05-29T18:33:00Z">
        <w:r w:rsidRPr="0055014C">
          <w:t>The ISM device density that is possible without harmful interference to the listed EESS(p) sensors ranges from &gt;350</w:t>
        </w:r>
      </w:ins>
      <w:ins w:id="1899" w:author="ITU_R" w:date="2023-06-01T20:58:00Z">
        <w:r w:rsidRPr="0055014C">
          <w:t> </w:t>
        </w:r>
      </w:ins>
      <w:ins w:id="1900" w:author="251 (USA)" w:date="2023-05-29T18:33:00Z">
        <w:r w:rsidRPr="0055014C">
          <w:t>000 to 67 devices/km</w:t>
        </w:r>
        <w:r w:rsidRPr="0055014C">
          <w:rPr>
            <w:vertAlign w:val="superscript"/>
          </w:rPr>
          <w:t>2</w:t>
        </w:r>
        <w:r w:rsidRPr="0055014C">
          <w:t xml:space="preserve"> under the conservative assumptions and the building entry loss model given in P.2109 which considered only building wall loss and does not consider additional losses for high elevation angle paths in multi</w:t>
        </w:r>
      </w:ins>
      <w:ins w:id="1901" w:author="USA" w:date="2024-05-09T13:57:00Z">
        <w:r w:rsidRPr="0055014C">
          <w:t>-</w:t>
        </w:r>
      </w:ins>
      <w:ins w:id="1902" w:author="251 (USA)" w:date="2023-05-29T18:33:00Z">
        <w:r w:rsidRPr="0055014C">
          <w:t>stor</w:t>
        </w:r>
      </w:ins>
      <w:ins w:id="1903" w:author="USA" w:date="2024-05-09T13:57:00Z">
        <w:r w:rsidRPr="0055014C">
          <w:t>e</w:t>
        </w:r>
      </w:ins>
      <w:ins w:id="1904" w:author="251 (USA)" w:date="2023-05-29T18:33:00Z">
        <w:r w:rsidRPr="0055014C">
          <w:t>y buildings</w:t>
        </w:r>
      </w:ins>
      <w:ins w:id="1905" w:author="USA" w:date="2024-05-09T11:45:00Z">
        <w:r w:rsidRPr="0055014C">
          <w:t>.</w:t>
        </w:r>
      </w:ins>
      <w:r w:rsidRPr="0055014C">
        <w:rPr>
          <w:highlight w:val="yellow"/>
        </w:rPr>
        <w:t>]</w:t>
      </w:r>
      <w:ins w:id="1906" w:author="USA" w:date="2024-05-09T11:45:00Z">
        <w:r w:rsidRPr="0055014C">
          <w:t xml:space="preserve"> This analysis makes a number of assumptions related to building entry losses and predicted deployment density that are estimated and can impact the results.  Considering this, administrations implementing 24 GHz Beam WPT should consider measures to address the conditions studied, such as implementing an effective means of ensuring that devices are used indoors, pointing downward to assure that the protection of allocated service required by 15.13 is met.</w:t>
        </w:r>
      </w:ins>
    </w:p>
    <w:p w14:paraId="0AA7389E" w14:textId="77777777" w:rsidR="00F17E0A" w:rsidRPr="0055014C" w:rsidRDefault="00F17E0A" w:rsidP="00F17E0A">
      <w:pPr>
        <w:rPr>
          <w:ins w:id="1907" w:author="USA" w:date="2024-05-09T11:45:00Z"/>
        </w:rPr>
      </w:pPr>
      <w:ins w:id="1908" w:author="USA" w:date="2024-05-09T11:45:00Z">
        <w:r w:rsidRPr="0055014C">
          <w:t>Administrations may also wish to consider the types of buildings, e.g. traditional vs thermally efficient, used in urbanized areas with a possible high density of 24 GHz Beam WPT devices in their jurisdiction and consider how to model the BEL for high elevation angle OOBE in multi</w:t>
        </w:r>
      </w:ins>
      <w:ins w:id="1909" w:author="USA" w:date="2024-05-09T13:57:00Z">
        <w:r w:rsidRPr="0055014C">
          <w:t>-</w:t>
        </w:r>
      </w:ins>
      <w:ins w:id="1910" w:author="USA" w:date="2024-05-09T11:45:00Z">
        <w:r w:rsidRPr="0055014C">
          <w:lastRenderedPageBreak/>
          <w:t>stor</w:t>
        </w:r>
      </w:ins>
      <w:ins w:id="1911" w:author="USA" w:date="2024-05-09T13:57:00Z">
        <w:r w:rsidRPr="0055014C">
          <w:t>e</w:t>
        </w:r>
      </w:ins>
      <w:ins w:id="1912" w:author="USA" w:date="2024-05-09T11:45:00Z">
        <w:r w:rsidRPr="0055014C">
          <w:t>y buildings in such areas in deciding what emission limit for 24 GHz WPT is appropriate in their jurisdictions.</w:t>
        </w:r>
      </w:ins>
    </w:p>
    <w:p w14:paraId="4C33CC6E" w14:textId="77777777" w:rsidR="00F17E0A" w:rsidRPr="0055014C" w:rsidRDefault="00F17E0A" w:rsidP="00F17E0A">
      <w:pPr>
        <w:rPr>
          <w:ins w:id="1913" w:author="USA" w:date="2024-05-09T11:46:00Z"/>
        </w:rPr>
      </w:pPr>
      <w:r w:rsidRPr="0055014C">
        <w:rPr>
          <w:highlight w:val="yellow"/>
        </w:rPr>
        <w:t>[</w:t>
      </w:r>
      <w:r w:rsidRPr="0055014C">
        <w:rPr>
          <w:i/>
          <w:iCs/>
          <w:highlight w:val="yellow"/>
        </w:rPr>
        <w:t>Editor’s note: Views were expressed that these conclusions are based on using the full EESS (passive) protection criteria to WPT. In addition, it should be stressed that all EESS (passive) sensors need to be protected from WPT emissions, hence meaning that the worst-case calculations should be taken for any conclusions. To this respect, already showing very low WPT densities in the Table above (e.g., 69 devices / km²) may argue for saying that WPT are not compatible with EESS (passive) at 24 GHz.</w:t>
      </w:r>
      <w:r w:rsidRPr="0055014C">
        <w:rPr>
          <w:highlight w:val="yellow"/>
        </w:rPr>
        <w:t>]</w:t>
      </w:r>
    </w:p>
    <w:p w14:paraId="7A36794A" w14:textId="77777777" w:rsidR="00F17E0A" w:rsidRPr="0055014C" w:rsidRDefault="00F17E0A" w:rsidP="00F17E0A">
      <w:pPr>
        <w:pStyle w:val="Heading2"/>
        <w:rPr>
          <w:ins w:id="1914" w:author="USA" w:date="2024-05-09T11:46:00Z"/>
        </w:rPr>
      </w:pPr>
      <w:ins w:id="1915" w:author="USA" w:date="2024-05-09T11:46:00Z">
        <w:r w:rsidRPr="0055014C">
          <w:t xml:space="preserve">A2.3 </w:t>
        </w:r>
      </w:ins>
      <w:ins w:id="1916" w:author="USA" w:date="2024-05-09T13:53:00Z">
        <w:r w:rsidRPr="0055014C">
          <w:tab/>
        </w:r>
      </w:ins>
      <w:ins w:id="1917" w:author="USA" w:date="2024-05-09T11:46:00Z">
        <w:r w:rsidRPr="0055014C">
          <w:t>RAS and Beam WPT</w:t>
        </w:r>
      </w:ins>
    </w:p>
    <w:p w14:paraId="16D80A37" w14:textId="77777777" w:rsidR="00F17E0A" w:rsidRPr="0055014C" w:rsidRDefault="00F17E0A" w:rsidP="00F17E0A">
      <w:pPr>
        <w:rPr>
          <w:ins w:id="1918" w:author="USA" w:date="2024-05-09T11:46:00Z"/>
        </w:rPr>
      </w:pPr>
      <w:ins w:id="1919" w:author="USA" w:date="2024-05-09T11:46:00Z">
        <w:r w:rsidRPr="0055014C">
          <w:t>This section reviews the impact of 24 GHz Beam WPT on RAS facilities in the 23.6-24.0 GHz band that are located nearby.  The Beam WPT device is indoors and downward pointing as is shown in Figure A2.1. The out-of-band power in the direction of RAS facilities is not from the main beam of the device, but from the out-of-band radiation pattern of this multi</w:t>
        </w:r>
      </w:ins>
      <w:ins w:id="1920" w:author="USA" w:date="2024-05-09T13:58:00Z">
        <w:r w:rsidRPr="0055014C">
          <w:t>-</w:t>
        </w:r>
      </w:ins>
      <w:ins w:id="1921" w:author="USA" w:date="2024-05-09T11:46:00Z">
        <w:r w:rsidRPr="0055014C">
          <w:t>element antenna which is much less focused. Table A2.3 shows that for distances of less than 1 km one Beam WPT device could cause interference. Beam WPT devices further away have a rapidly decreasing impact on RAS use because the total propagation loss as distances increase become the sum of a variety of propagation mechanisms and decreases with distance more rapidly than the free space attenuation of P.525.</w:t>
        </w:r>
      </w:ins>
    </w:p>
    <w:p w14:paraId="790C9CE5" w14:textId="77777777" w:rsidR="00F17E0A" w:rsidRPr="0055014C" w:rsidRDefault="00F17E0A" w:rsidP="00F17E0A">
      <w:pPr>
        <w:rPr>
          <w:ins w:id="1922" w:author="USA" w:date="2024-05-09T11:46:00Z"/>
        </w:rPr>
      </w:pPr>
      <w:ins w:id="1923" w:author="USA" w:date="2024-05-09T11:46:00Z">
        <w:r w:rsidRPr="0055014C">
          <w:t>Table A2.1 shows the path losses and net power reaching an RAS facility for the case of distances of 0.35</w:t>
        </w:r>
      </w:ins>
      <w:ins w:id="1924" w:author="Chamova, Alisa" w:date="2024-05-31T11:09:00Z">
        <w:r w:rsidRPr="0055014C">
          <w:t xml:space="preserve"> </w:t>
        </w:r>
      </w:ins>
      <w:ins w:id="1925" w:author="USA" w:date="2024-05-09T11:46:00Z">
        <w:r w:rsidRPr="0055014C">
          <w:t>km, 5</w:t>
        </w:r>
      </w:ins>
      <w:ins w:id="1926" w:author="Chamova, Alisa" w:date="2024-05-31T11:09:00Z">
        <w:r w:rsidRPr="0055014C">
          <w:t xml:space="preserve"> </w:t>
        </w:r>
      </w:ins>
      <w:ins w:id="1927" w:author="USA" w:date="2024-05-09T11:46:00Z">
        <w:r w:rsidRPr="0055014C">
          <w:t>km, 10</w:t>
        </w:r>
      </w:ins>
      <w:ins w:id="1928" w:author="Chamova, Alisa" w:date="2024-05-31T11:09:00Z">
        <w:r w:rsidRPr="0055014C">
          <w:t xml:space="preserve"> </w:t>
        </w:r>
      </w:ins>
      <w:ins w:id="1929" w:author="USA" w:date="2024-05-09T11:46:00Z">
        <w:r w:rsidRPr="0055014C">
          <w:t>km, 25</w:t>
        </w:r>
      </w:ins>
      <w:ins w:id="1930" w:author="Chamova, Alisa" w:date="2024-05-31T11:09:00Z">
        <w:r w:rsidRPr="0055014C">
          <w:t xml:space="preserve"> </w:t>
        </w:r>
      </w:ins>
      <w:ins w:id="1931" w:author="USA" w:date="2024-05-09T11:46:00Z">
        <w:r w:rsidRPr="0055014C">
          <w:t xml:space="preserve">km, and 50 km. Interference is possible from a single Beam WPT emitter at 0.35 km. But at a distance of 5 km, over 1000 emitters at that distance would be necessary before interference resulted. </w:t>
        </w:r>
      </w:ins>
    </w:p>
    <w:p w14:paraId="73EBF0E1" w14:textId="77777777" w:rsidR="00F17E0A" w:rsidRPr="0055014C" w:rsidRDefault="00F17E0A" w:rsidP="00F17E0A">
      <w:pPr>
        <w:spacing w:after="160" w:line="259" w:lineRule="auto"/>
        <w:rPr>
          <w:ins w:id="1932" w:author="USA" w:date="2024-05-09T11:46:00Z"/>
        </w:rPr>
      </w:pPr>
      <w:ins w:id="1933" w:author="USA" w:date="2024-05-09T11:46:00Z">
        <w:r w:rsidRPr="0055014C">
          <w:br w:type="page"/>
        </w:r>
      </w:ins>
    </w:p>
    <w:p w14:paraId="3D84D2F6" w14:textId="77777777" w:rsidR="00F17E0A" w:rsidRPr="0055014C" w:rsidRDefault="00F17E0A" w:rsidP="00F17E0A">
      <w:pPr>
        <w:pStyle w:val="TableNo"/>
        <w:rPr>
          <w:ins w:id="1934" w:author="USA" w:date="2024-05-09T11:46:00Z"/>
        </w:rPr>
      </w:pPr>
      <w:ins w:id="1935" w:author="USA" w:date="2024-05-09T11:46:00Z">
        <w:r w:rsidRPr="0055014C">
          <w:lastRenderedPageBreak/>
          <w:t>TABLE A2.3</w:t>
        </w:r>
      </w:ins>
    </w:p>
    <w:p w14:paraId="2B9DFE83" w14:textId="77777777" w:rsidR="00F17E0A" w:rsidRPr="0055014C" w:rsidRDefault="00F17E0A" w:rsidP="00F17E0A">
      <w:pPr>
        <w:pStyle w:val="Tabletitle"/>
        <w:rPr>
          <w:ins w:id="1936" w:author="USA" w:date="2024-05-09T11:46:00Z"/>
        </w:rPr>
      </w:pPr>
      <w:ins w:id="1937" w:author="USA" w:date="2024-05-09T11:46:00Z">
        <w:r w:rsidRPr="0055014C">
          <w:t>Power budget for Beam WPT impact on radio astronomy</w:t>
        </w:r>
      </w:ins>
    </w:p>
    <w:tbl>
      <w:tblPr>
        <w:tblW w:w="9660" w:type="dxa"/>
        <w:tblLook w:val="04A0" w:firstRow="1" w:lastRow="0" w:firstColumn="1" w:lastColumn="0" w:noHBand="0" w:noVBand="1"/>
      </w:tblPr>
      <w:tblGrid>
        <w:gridCol w:w="4060"/>
        <w:gridCol w:w="1360"/>
        <w:gridCol w:w="1080"/>
        <w:gridCol w:w="1080"/>
        <w:gridCol w:w="1040"/>
        <w:gridCol w:w="1040"/>
      </w:tblGrid>
      <w:tr w:rsidR="00F17E0A" w:rsidRPr="0055014C" w14:paraId="39915086" w14:textId="77777777" w:rsidTr="00C76E33">
        <w:trPr>
          <w:trHeight w:val="280"/>
          <w:ins w:id="1938" w:author="USA" w:date="2024-05-09T11:46:00Z"/>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39A494" w14:textId="77777777" w:rsidR="00F17E0A" w:rsidRPr="0055014C" w:rsidRDefault="00F17E0A" w:rsidP="00C76E33">
            <w:pPr>
              <w:pStyle w:val="Tabletext"/>
              <w:rPr>
                <w:ins w:id="1939" w:author="USA" w:date="2024-05-09T11:46:00Z"/>
              </w:rPr>
            </w:pPr>
            <w:ins w:id="1940" w:author="USA" w:date="2024-05-09T11:46:00Z">
              <w:r w:rsidRPr="0055014C">
                <w:t>Atmosphere conditions</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96BBC6D" w14:textId="77777777" w:rsidR="00F17E0A" w:rsidRPr="0055014C" w:rsidRDefault="00F17E0A" w:rsidP="00C76E33">
            <w:pPr>
              <w:pStyle w:val="Tabletext"/>
              <w:jc w:val="center"/>
              <w:rPr>
                <w:ins w:id="1941" w:author="USA" w:date="2024-05-09T11:46:00Z"/>
              </w:rPr>
            </w:pPr>
            <w:ins w:id="1942" w:author="USA" w:date="2024-05-09T11:46:00Z">
              <w:r w:rsidRPr="0055014C">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5286256" w14:textId="77777777" w:rsidR="00F17E0A" w:rsidRPr="0055014C" w:rsidRDefault="00F17E0A" w:rsidP="00C76E33">
            <w:pPr>
              <w:pStyle w:val="Tabletext"/>
              <w:jc w:val="center"/>
              <w:rPr>
                <w:ins w:id="1943" w:author="USA" w:date="2024-05-09T11:46:00Z"/>
              </w:rPr>
            </w:pPr>
            <w:ins w:id="1944" w:author="USA" w:date="2024-05-09T11:46:00Z">
              <w:r w:rsidRPr="0055014C">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95154B0" w14:textId="77777777" w:rsidR="00F17E0A" w:rsidRPr="0055014C" w:rsidRDefault="00F17E0A" w:rsidP="00C76E33">
            <w:pPr>
              <w:pStyle w:val="Tabletext"/>
              <w:jc w:val="center"/>
              <w:rPr>
                <w:ins w:id="1945" w:author="USA" w:date="2024-05-09T11:46:00Z"/>
              </w:rPr>
            </w:pPr>
            <w:ins w:id="1946" w:author="USA" w:date="2024-05-09T11:46:00Z">
              <w:r w:rsidRPr="0055014C">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02A9670" w14:textId="77777777" w:rsidR="00F17E0A" w:rsidRPr="0055014C" w:rsidRDefault="00F17E0A" w:rsidP="00C76E33">
            <w:pPr>
              <w:pStyle w:val="Tabletext"/>
              <w:jc w:val="center"/>
              <w:rPr>
                <w:ins w:id="1947" w:author="USA" w:date="2024-05-09T11:46:00Z"/>
              </w:rPr>
            </w:pPr>
            <w:ins w:id="1948" w:author="USA" w:date="2024-05-09T11:46:00Z">
              <w:r w:rsidRPr="0055014C">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CDA30DC" w14:textId="77777777" w:rsidR="00F17E0A" w:rsidRPr="0055014C" w:rsidRDefault="00F17E0A" w:rsidP="00C76E33">
            <w:pPr>
              <w:pStyle w:val="Tabletext"/>
              <w:jc w:val="center"/>
              <w:rPr>
                <w:ins w:id="1949" w:author="USA" w:date="2024-05-09T11:46:00Z"/>
              </w:rPr>
            </w:pPr>
            <w:ins w:id="1950" w:author="USA" w:date="2024-05-09T11:46:00Z">
              <w:r w:rsidRPr="0055014C">
                <w:t>Dry</w:t>
              </w:r>
            </w:ins>
          </w:p>
        </w:tc>
      </w:tr>
      <w:tr w:rsidR="00F17E0A" w:rsidRPr="0055014C" w14:paraId="0426CDB1" w14:textId="77777777" w:rsidTr="00C76E33">
        <w:trPr>
          <w:trHeight w:val="280"/>
          <w:ins w:id="1951"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6CAEE0A" w14:textId="77777777" w:rsidR="00F17E0A" w:rsidRPr="0055014C" w:rsidRDefault="00F17E0A" w:rsidP="00C76E33">
            <w:pPr>
              <w:pStyle w:val="Tabletext"/>
              <w:rPr>
                <w:ins w:id="1952" w:author="USA" w:date="2024-05-09T11:46:00Z"/>
                <w:b/>
                <w:bCs/>
              </w:rPr>
            </w:pPr>
            <w:ins w:id="1953" w:author="USA" w:date="2024-05-09T11:46:00Z">
              <w:r w:rsidRPr="0055014C">
                <w:rPr>
                  <w:b/>
                  <w:bCs/>
                </w:rPr>
                <w:t>Threshold Input Power (dBW)</w:t>
              </w:r>
            </w:ins>
          </w:p>
        </w:tc>
        <w:tc>
          <w:tcPr>
            <w:tcW w:w="1360" w:type="dxa"/>
            <w:tcBorders>
              <w:top w:val="nil"/>
              <w:left w:val="nil"/>
              <w:bottom w:val="single" w:sz="4" w:space="0" w:color="auto"/>
              <w:right w:val="single" w:sz="4" w:space="0" w:color="auto"/>
            </w:tcBorders>
            <w:shd w:val="clear" w:color="auto" w:fill="auto"/>
            <w:vAlign w:val="center"/>
            <w:hideMark/>
          </w:tcPr>
          <w:p w14:paraId="021AA272" w14:textId="77777777" w:rsidR="00F17E0A" w:rsidRPr="0055014C" w:rsidRDefault="00F17E0A" w:rsidP="00C76E33">
            <w:pPr>
              <w:pStyle w:val="Tabletext"/>
              <w:jc w:val="center"/>
              <w:rPr>
                <w:ins w:id="1954" w:author="USA" w:date="2024-05-09T11:46:00Z"/>
                <w:b/>
                <w:bCs/>
              </w:rPr>
            </w:pPr>
            <w:ins w:id="1955" w:author="USA" w:date="2024-05-09T11:46:00Z">
              <w:r w:rsidRPr="0055014C">
                <w:rPr>
                  <w:b/>
                  <w:bCs/>
                </w:rPr>
                <w:t>-195</w:t>
              </w:r>
            </w:ins>
          </w:p>
        </w:tc>
        <w:tc>
          <w:tcPr>
            <w:tcW w:w="1080" w:type="dxa"/>
            <w:tcBorders>
              <w:top w:val="nil"/>
              <w:left w:val="nil"/>
              <w:bottom w:val="single" w:sz="4" w:space="0" w:color="auto"/>
              <w:right w:val="single" w:sz="4" w:space="0" w:color="auto"/>
            </w:tcBorders>
            <w:shd w:val="clear" w:color="auto" w:fill="auto"/>
            <w:vAlign w:val="center"/>
            <w:hideMark/>
          </w:tcPr>
          <w:p w14:paraId="52D6945A" w14:textId="77777777" w:rsidR="00F17E0A" w:rsidRPr="0055014C" w:rsidRDefault="00F17E0A" w:rsidP="00C76E33">
            <w:pPr>
              <w:pStyle w:val="Tabletext"/>
              <w:jc w:val="center"/>
              <w:rPr>
                <w:ins w:id="1956" w:author="USA" w:date="2024-05-09T11:46:00Z"/>
                <w:b/>
                <w:bCs/>
              </w:rPr>
            </w:pPr>
            <w:ins w:id="1957" w:author="USA" w:date="2024-05-09T11:46:00Z">
              <w:r w:rsidRPr="0055014C">
                <w:rPr>
                  <w:b/>
                  <w:bCs/>
                </w:rPr>
                <w:t>-195</w:t>
              </w:r>
            </w:ins>
          </w:p>
        </w:tc>
        <w:tc>
          <w:tcPr>
            <w:tcW w:w="1080" w:type="dxa"/>
            <w:tcBorders>
              <w:top w:val="nil"/>
              <w:left w:val="nil"/>
              <w:bottom w:val="single" w:sz="4" w:space="0" w:color="auto"/>
              <w:right w:val="single" w:sz="4" w:space="0" w:color="auto"/>
            </w:tcBorders>
            <w:shd w:val="clear" w:color="auto" w:fill="auto"/>
            <w:vAlign w:val="center"/>
            <w:hideMark/>
          </w:tcPr>
          <w:p w14:paraId="0D062F98" w14:textId="77777777" w:rsidR="00F17E0A" w:rsidRPr="0055014C" w:rsidRDefault="00F17E0A" w:rsidP="00C76E33">
            <w:pPr>
              <w:pStyle w:val="Tabletext"/>
              <w:jc w:val="center"/>
              <w:rPr>
                <w:ins w:id="1958" w:author="USA" w:date="2024-05-09T11:46:00Z"/>
                <w:b/>
                <w:bCs/>
              </w:rPr>
            </w:pPr>
            <w:ins w:id="1959" w:author="USA" w:date="2024-05-09T11:46:00Z">
              <w:r w:rsidRPr="0055014C">
                <w:rPr>
                  <w:b/>
                  <w:bCs/>
                </w:rPr>
                <w:t>-195</w:t>
              </w:r>
            </w:ins>
          </w:p>
        </w:tc>
        <w:tc>
          <w:tcPr>
            <w:tcW w:w="1040" w:type="dxa"/>
            <w:tcBorders>
              <w:top w:val="nil"/>
              <w:left w:val="nil"/>
              <w:bottom w:val="single" w:sz="4" w:space="0" w:color="auto"/>
              <w:right w:val="single" w:sz="4" w:space="0" w:color="auto"/>
            </w:tcBorders>
            <w:shd w:val="clear" w:color="auto" w:fill="auto"/>
            <w:vAlign w:val="center"/>
            <w:hideMark/>
          </w:tcPr>
          <w:p w14:paraId="415C9E1B" w14:textId="77777777" w:rsidR="00F17E0A" w:rsidRPr="0055014C" w:rsidRDefault="00F17E0A" w:rsidP="00C76E33">
            <w:pPr>
              <w:pStyle w:val="Tabletext"/>
              <w:jc w:val="center"/>
              <w:rPr>
                <w:ins w:id="1960" w:author="USA" w:date="2024-05-09T11:46:00Z"/>
                <w:b/>
                <w:bCs/>
              </w:rPr>
            </w:pPr>
            <w:ins w:id="1961" w:author="USA" w:date="2024-05-09T11:46:00Z">
              <w:r w:rsidRPr="0055014C">
                <w:rPr>
                  <w:b/>
                  <w:bCs/>
                </w:rPr>
                <w:t>-195</w:t>
              </w:r>
            </w:ins>
          </w:p>
        </w:tc>
        <w:tc>
          <w:tcPr>
            <w:tcW w:w="1040" w:type="dxa"/>
            <w:tcBorders>
              <w:top w:val="nil"/>
              <w:left w:val="nil"/>
              <w:bottom w:val="single" w:sz="4" w:space="0" w:color="auto"/>
              <w:right w:val="single" w:sz="4" w:space="0" w:color="auto"/>
            </w:tcBorders>
            <w:shd w:val="clear" w:color="auto" w:fill="auto"/>
            <w:vAlign w:val="center"/>
            <w:hideMark/>
          </w:tcPr>
          <w:p w14:paraId="192A3B04" w14:textId="77777777" w:rsidR="00F17E0A" w:rsidRPr="0055014C" w:rsidRDefault="00F17E0A" w:rsidP="00C76E33">
            <w:pPr>
              <w:pStyle w:val="Tabletext"/>
              <w:jc w:val="center"/>
              <w:rPr>
                <w:ins w:id="1962" w:author="USA" w:date="2024-05-09T11:46:00Z"/>
                <w:b/>
                <w:bCs/>
              </w:rPr>
            </w:pPr>
            <w:ins w:id="1963" w:author="USA" w:date="2024-05-09T11:46:00Z">
              <w:r w:rsidRPr="0055014C">
                <w:rPr>
                  <w:b/>
                  <w:bCs/>
                </w:rPr>
                <w:t>-195</w:t>
              </w:r>
            </w:ins>
          </w:p>
        </w:tc>
      </w:tr>
      <w:tr w:rsidR="00F17E0A" w:rsidRPr="0055014C" w14:paraId="379F2C2B" w14:textId="77777777" w:rsidTr="00C76E33">
        <w:trPr>
          <w:trHeight w:val="280"/>
          <w:ins w:id="196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FADAC7B" w14:textId="77777777" w:rsidR="00F17E0A" w:rsidRPr="0055014C" w:rsidRDefault="00F17E0A" w:rsidP="00C76E33">
            <w:pPr>
              <w:pStyle w:val="Tabletext"/>
              <w:rPr>
                <w:ins w:id="1965" w:author="USA" w:date="2024-05-09T11:46:00Z"/>
              </w:rPr>
            </w:pPr>
            <w:ins w:id="1966" w:author="USA" w:date="2024-05-09T11:46:00Z">
              <w:r w:rsidRPr="0055014C">
                <w:t>RAS Antenna Gain at Horizontal (dBi)</w:t>
              </w:r>
            </w:ins>
          </w:p>
        </w:tc>
        <w:tc>
          <w:tcPr>
            <w:tcW w:w="1360" w:type="dxa"/>
            <w:tcBorders>
              <w:top w:val="nil"/>
              <w:left w:val="nil"/>
              <w:bottom w:val="single" w:sz="4" w:space="0" w:color="auto"/>
              <w:right w:val="single" w:sz="4" w:space="0" w:color="auto"/>
            </w:tcBorders>
            <w:shd w:val="clear" w:color="auto" w:fill="auto"/>
            <w:vAlign w:val="center"/>
            <w:hideMark/>
          </w:tcPr>
          <w:p w14:paraId="24BED8D5" w14:textId="77777777" w:rsidR="00F17E0A" w:rsidRPr="0055014C" w:rsidRDefault="00F17E0A" w:rsidP="00C76E33">
            <w:pPr>
              <w:pStyle w:val="Tabletext"/>
              <w:jc w:val="center"/>
              <w:rPr>
                <w:ins w:id="1967" w:author="USA" w:date="2024-05-09T11:46:00Z"/>
              </w:rPr>
            </w:pPr>
            <w:ins w:id="1968"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4891174E" w14:textId="77777777" w:rsidR="00F17E0A" w:rsidRPr="0055014C" w:rsidRDefault="00F17E0A" w:rsidP="00C76E33">
            <w:pPr>
              <w:pStyle w:val="Tabletext"/>
              <w:jc w:val="center"/>
              <w:rPr>
                <w:ins w:id="1969" w:author="USA" w:date="2024-05-09T11:46:00Z"/>
              </w:rPr>
            </w:pPr>
            <w:ins w:id="1970"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0137E075" w14:textId="77777777" w:rsidR="00F17E0A" w:rsidRPr="0055014C" w:rsidRDefault="00F17E0A" w:rsidP="00C76E33">
            <w:pPr>
              <w:pStyle w:val="Tabletext"/>
              <w:jc w:val="center"/>
              <w:rPr>
                <w:ins w:id="1971" w:author="USA" w:date="2024-05-09T11:46:00Z"/>
              </w:rPr>
            </w:pPr>
            <w:ins w:id="1972" w:author="USA" w:date="2024-05-09T11:46:00Z">
              <w:r w:rsidRPr="0055014C">
                <w:t>0.00</w:t>
              </w:r>
            </w:ins>
          </w:p>
        </w:tc>
        <w:tc>
          <w:tcPr>
            <w:tcW w:w="1040" w:type="dxa"/>
            <w:tcBorders>
              <w:top w:val="nil"/>
              <w:left w:val="nil"/>
              <w:bottom w:val="single" w:sz="4" w:space="0" w:color="auto"/>
              <w:right w:val="single" w:sz="4" w:space="0" w:color="auto"/>
            </w:tcBorders>
            <w:shd w:val="clear" w:color="auto" w:fill="auto"/>
            <w:vAlign w:val="center"/>
            <w:hideMark/>
          </w:tcPr>
          <w:p w14:paraId="57AAA92A" w14:textId="77777777" w:rsidR="00F17E0A" w:rsidRPr="0055014C" w:rsidRDefault="00F17E0A" w:rsidP="00C76E33">
            <w:pPr>
              <w:pStyle w:val="Tabletext"/>
              <w:jc w:val="center"/>
              <w:rPr>
                <w:ins w:id="1973" w:author="USA" w:date="2024-05-09T11:46:00Z"/>
              </w:rPr>
            </w:pPr>
            <w:ins w:id="1974" w:author="USA" w:date="2024-05-09T11:46:00Z">
              <w:r w:rsidRPr="0055014C">
                <w:t>0.00</w:t>
              </w:r>
            </w:ins>
          </w:p>
        </w:tc>
        <w:tc>
          <w:tcPr>
            <w:tcW w:w="1040" w:type="dxa"/>
            <w:tcBorders>
              <w:top w:val="nil"/>
              <w:left w:val="nil"/>
              <w:bottom w:val="single" w:sz="4" w:space="0" w:color="auto"/>
              <w:right w:val="single" w:sz="4" w:space="0" w:color="auto"/>
            </w:tcBorders>
            <w:shd w:val="clear" w:color="auto" w:fill="auto"/>
            <w:vAlign w:val="center"/>
            <w:hideMark/>
          </w:tcPr>
          <w:p w14:paraId="4928A718" w14:textId="77777777" w:rsidR="00F17E0A" w:rsidRPr="0055014C" w:rsidRDefault="00F17E0A" w:rsidP="00C76E33">
            <w:pPr>
              <w:pStyle w:val="Tabletext"/>
              <w:jc w:val="center"/>
              <w:rPr>
                <w:ins w:id="1975" w:author="USA" w:date="2024-05-09T11:46:00Z"/>
              </w:rPr>
            </w:pPr>
            <w:ins w:id="1976" w:author="USA" w:date="2024-05-09T11:46:00Z">
              <w:r w:rsidRPr="0055014C">
                <w:t>0.00</w:t>
              </w:r>
            </w:ins>
          </w:p>
        </w:tc>
      </w:tr>
      <w:tr w:rsidR="00F17E0A" w:rsidRPr="0055014C" w14:paraId="5F905303" w14:textId="77777777" w:rsidTr="00C76E33">
        <w:trPr>
          <w:trHeight w:val="280"/>
          <w:ins w:id="197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06E4F66" w14:textId="77777777" w:rsidR="00F17E0A" w:rsidRPr="0055014C" w:rsidRDefault="00F17E0A" w:rsidP="00C76E33">
            <w:pPr>
              <w:pStyle w:val="Tabletext"/>
              <w:rPr>
                <w:ins w:id="1978" w:author="USA" w:date="2024-05-09T11:46:00Z"/>
              </w:rPr>
            </w:pPr>
            <w:ins w:id="1979" w:author="USA" w:date="2024-05-09T11:46:00Z">
              <w:r w:rsidRPr="0055014C">
                <w:t>Observation Bandwidth (MHz)</w:t>
              </w:r>
            </w:ins>
          </w:p>
        </w:tc>
        <w:tc>
          <w:tcPr>
            <w:tcW w:w="1360" w:type="dxa"/>
            <w:tcBorders>
              <w:top w:val="nil"/>
              <w:left w:val="nil"/>
              <w:bottom w:val="single" w:sz="4" w:space="0" w:color="auto"/>
              <w:right w:val="single" w:sz="4" w:space="0" w:color="auto"/>
            </w:tcBorders>
            <w:shd w:val="clear" w:color="auto" w:fill="auto"/>
            <w:vAlign w:val="center"/>
            <w:hideMark/>
          </w:tcPr>
          <w:p w14:paraId="52E8FDD4" w14:textId="77777777" w:rsidR="00F17E0A" w:rsidRPr="0055014C" w:rsidRDefault="00F17E0A" w:rsidP="00C76E33">
            <w:pPr>
              <w:pStyle w:val="Tabletext"/>
              <w:jc w:val="center"/>
              <w:rPr>
                <w:ins w:id="1980" w:author="USA" w:date="2024-05-09T11:46:00Z"/>
              </w:rPr>
            </w:pPr>
            <w:ins w:id="1981" w:author="USA" w:date="2024-05-09T11:46:00Z">
              <w:r w:rsidRPr="0055014C">
                <w:t>400.0</w:t>
              </w:r>
            </w:ins>
          </w:p>
        </w:tc>
        <w:tc>
          <w:tcPr>
            <w:tcW w:w="1080" w:type="dxa"/>
            <w:tcBorders>
              <w:top w:val="nil"/>
              <w:left w:val="nil"/>
              <w:bottom w:val="single" w:sz="4" w:space="0" w:color="auto"/>
              <w:right w:val="single" w:sz="4" w:space="0" w:color="auto"/>
            </w:tcBorders>
            <w:shd w:val="clear" w:color="auto" w:fill="auto"/>
            <w:vAlign w:val="center"/>
            <w:hideMark/>
          </w:tcPr>
          <w:p w14:paraId="4F5E9EEF" w14:textId="77777777" w:rsidR="00F17E0A" w:rsidRPr="0055014C" w:rsidRDefault="00F17E0A" w:rsidP="00C76E33">
            <w:pPr>
              <w:pStyle w:val="Tabletext"/>
              <w:jc w:val="center"/>
              <w:rPr>
                <w:ins w:id="1982" w:author="USA" w:date="2024-05-09T11:46:00Z"/>
              </w:rPr>
            </w:pPr>
            <w:ins w:id="1983" w:author="USA" w:date="2024-05-09T11:46:00Z">
              <w:r w:rsidRPr="0055014C">
                <w:t>400.0</w:t>
              </w:r>
            </w:ins>
          </w:p>
        </w:tc>
        <w:tc>
          <w:tcPr>
            <w:tcW w:w="1080" w:type="dxa"/>
            <w:tcBorders>
              <w:top w:val="nil"/>
              <w:left w:val="nil"/>
              <w:bottom w:val="single" w:sz="4" w:space="0" w:color="auto"/>
              <w:right w:val="single" w:sz="4" w:space="0" w:color="auto"/>
            </w:tcBorders>
            <w:shd w:val="clear" w:color="auto" w:fill="auto"/>
            <w:vAlign w:val="center"/>
            <w:hideMark/>
          </w:tcPr>
          <w:p w14:paraId="7C040665" w14:textId="77777777" w:rsidR="00F17E0A" w:rsidRPr="0055014C" w:rsidRDefault="00F17E0A" w:rsidP="00C76E33">
            <w:pPr>
              <w:pStyle w:val="Tabletext"/>
              <w:jc w:val="center"/>
              <w:rPr>
                <w:ins w:id="1984" w:author="USA" w:date="2024-05-09T11:46:00Z"/>
              </w:rPr>
            </w:pPr>
            <w:ins w:id="1985" w:author="USA" w:date="2024-05-09T11:46:00Z">
              <w:r w:rsidRPr="0055014C">
                <w:t>400.0</w:t>
              </w:r>
            </w:ins>
          </w:p>
        </w:tc>
        <w:tc>
          <w:tcPr>
            <w:tcW w:w="1040" w:type="dxa"/>
            <w:tcBorders>
              <w:top w:val="nil"/>
              <w:left w:val="nil"/>
              <w:bottom w:val="single" w:sz="4" w:space="0" w:color="auto"/>
              <w:right w:val="single" w:sz="4" w:space="0" w:color="auto"/>
            </w:tcBorders>
            <w:shd w:val="clear" w:color="auto" w:fill="auto"/>
            <w:vAlign w:val="center"/>
            <w:hideMark/>
          </w:tcPr>
          <w:p w14:paraId="41764D26" w14:textId="77777777" w:rsidR="00F17E0A" w:rsidRPr="0055014C" w:rsidRDefault="00F17E0A" w:rsidP="00C76E33">
            <w:pPr>
              <w:pStyle w:val="Tabletext"/>
              <w:jc w:val="center"/>
              <w:rPr>
                <w:ins w:id="1986" w:author="USA" w:date="2024-05-09T11:46:00Z"/>
              </w:rPr>
            </w:pPr>
            <w:ins w:id="1987" w:author="USA" w:date="2024-05-09T11:46:00Z">
              <w:r w:rsidRPr="0055014C">
                <w:t>400.0</w:t>
              </w:r>
            </w:ins>
          </w:p>
        </w:tc>
        <w:tc>
          <w:tcPr>
            <w:tcW w:w="1040" w:type="dxa"/>
            <w:tcBorders>
              <w:top w:val="nil"/>
              <w:left w:val="nil"/>
              <w:bottom w:val="single" w:sz="4" w:space="0" w:color="auto"/>
              <w:right w:val="single" w:sz="4" w:space="0" w:color="auto"/>
            </w:tcBorders>
            <w:shd w:val="clear" w:color="auto" w:fill="auto"/>
            <w:vAlign w:val="center"/>
            <w:hideMark/>
          </w:tcPr>
          <w:p w14:paraId="727A7967" w14:textId="77777777" w:rsidR="00F17E0A" w:rsidRPr="0055014C" w:rsidRDefault="00F17E0A" w:rsidP="00C76E33">
            <w:pPr>
              <w:pStyle w:val="Tabletext"/>
              <w:jc w:val="center"/>
              <w:rPr>
                <w:ins w:id="1988" w:author="USA" w:date="2024-05-09T11:46:00Z"/>
              </w:rPr>
            </w:pPr>
            <w:ins w:id="1989" w:author="USA" w:date="2024-05-09T11:46:00Z">
              <w:r w:rsidRPr="0055014C">
                <w:t>400.0</w:t>
              </w:r>
            </w:ins>
          </w:p>
        </w:tc>
      </w:tr>
      <w:tr w:rsidR="00F17E0A" w:rsidRPr="0055014C" w14:paraId="223E12B9" w14:textId="77777777" w:rsidTr="00C76E33">
        <w:trPr>
          <w:trHeight w:val="540"/>
          <w:ins w:id="199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ECD77D3" w14:textId="77777777" w:rsidR="00F17E0A" w:rsidRPr="0055014C" w:rsidRDefault="00F17E0A" w:rsidP="00C76E33">
            <w:pPr>
              <w:pStyle w:val="Tabletext"/>
              <w:rPr>
                <w:ins w:id="1991" w:author="USA" w:date="2024-05-09T11:46:00Z"/>
              </w:rPr>
            </w:pPr>
            <w:ins w:id="1992" w:author="USA" w:date="2024-05-09T11:46:00Z">
              <w:r w:rsidRPr="0055014C">
                <w:t>Threshold Input Spectral Power (dBW/MHz) RA.769-2</w:t>
              </w:r>
            </w:ins>
          </w:p>
        </w:tc>
        <w:tc>
          <w:tcPr>
            <w:tcW w:w="1360" w:type="dxa"/>
            <w:tcBorders>
              <w:top w:val="nil"/>
              <w:left w:val="nil"/>
              <w:bottom w:val="single" w:sz="4" w:space="0" w:color="auto"/>
              <w:right w:val="single" w:sz="4" w:space="0" w:color="auto"/>
            </w:tcBorders>
            <w:shd w:val="clear" w:color="auto" w:fill="auto"/>
            <w:vAlign w:val="center"/>
            <w:hideMark/>
          </w:tcPr>
          <w:p w14:paraId="6B7ABC68" w14:textId="77777777" w:rsidR="00F17E0A" w:rsidRPr="0055014C" w:rsidRDefault="00F17E0A" w:rsidP="00C76E33">
            <w:pPr>
              <w:pStyle w:val="Tabletext"/>
              <w:jc w:val="center"/>
              <w:rPr>
                <w:ins w:id="1993" w:author="USA" w:date="2024-05-09T11:46:00Z"/>
              </w:rPr>
            </w:pPr>
            <w:ins w:id="1994" w:author="USA" w:date="2024-05-09T11:46:00Z">
              <w:r w:rsidRPr="0055014C">
                <w:t>-221</w:t>
              </w:r>
            </w:ins>
          </w:p>
        </w:tc>
        <w:tc>
          <w:tcPr>
            <w:tcW w:w="1080" w:type="dxa"/>
            <w:tcBorders>
              <w:top w:val="nil"/>
              <w:left w:val="nil"/>
              <w:bottom w:val="single" w:sz="4" w:space="0" w:color="auto"/>
              <w:right w:val="single" w:sz="4" w:space="0" w:color="auto"/>
            </w:tcBorders>
            <w:shd w:val="clear" w:color="auto" w:fill="auto"/>
            <w:vAlign w:val="center"/>
            <w:hideMark/>
          </w:tcPr>
          <w:p w14:paraId="5E9ACB0E" w14:textId="77777777" w:rsidR="00F17E0A" w:rsidRPr="0055014C" w:rsidRDefault="00F17E0A" w:rsidP="00C76E33">
            <w:pPr>
              <w:pStyle w:val="Tabletext"/>
              <w:jc w:val="center"/>
              <w:rPr>
                <w:ins w:id="1995" w:author="USA" w:date="2024-05-09T11:46:00Z"/>
              </w:rPr>
            </w:pPr>
            <w:ins w:id="1996" w:author="USA" w:date="2024-05-09T11:46:00Z">
              <w:r w:rsidRPr="0055014C">
                <w:t>-221</w:t>
              </w:r>
            </w:ins>
          </w:p>
        </w:tc>
        <w:tc>
          <w:tcPr>
            <w:tcW w:w="1080" w:type="dxa"/>
            <w:tcBorders>
              <w:top w:val="nil"/>
              <w:left w:val="nil"/>
              <w:bottom w:val="single" w:sz="4" w:space="0" w:color="auto"/>
              <w:right w:val="single" w:sz="4" w:space="0" w:color="auto"/>
            </w:tcBorders>
            <w:shd w:val="clear" w:color="auto" w:fill="auto"/>
            <w:vAlign w:val="center"/>
            <w:hideMark/>
          </w:tcPr>
          <w:p w14:paraId="736CB9DD" w14:textId="77777777" w:rsidR="00F17E0A" w:rsidRPr="0055014C" w:rsidRDefault="00F17E0A" w:rsidP="00C76E33">
            <w:pPr>
              <w:pStyle w:val="Tabletext"/>
              <w:jc w:val="center"/>
              <w:rPr>
                <w:ins w:id="1997" w:author="USA" w:date="2024-05-09T11:46:00Z"/>
              </w:rPr>
            </w:pPr>
            <w:ins w:id="1998" w:author="USA" w:date="2024-05-09T11:46:00Z">
              <w:r w:rsidRPr="0055014C">
                <w:t>-221</w:t>
              </w:r>
            </w:ins>
          </w:p>
        </w:tc>
        <w:tc>
          <w:tcPr>
            <w:tcW w:w="1040" w:type="dxa"/>
            <w:tcBorders>
              <w:top w:val="nil"/>
              <w:left w:val="nil"/>
              <w:bottom w:val="single" w:sz="4" w:space="0" w:color="auto"/>
              <w:right w:val="single" w:sz="4" w:space="0" w:color="auto"/>
            </w:tcBorders>
            <w:shd w:val="clear" w:color="auto" w:fill="auto"/>
            <w:vAlign w:val="center"/>
            <w:hideMark/>
          </w:tcPr>
          <w:p w14:paraId="2D235510" w14:textId="77777777" w:rsidR="00F17E0A" w:rsidRPr="0055014C" w:rsidRDefault="00F17E0A" w:rsidP="00C76E33">
            <w:pPr>
              <w:pStyle w:val="Tabletext"/>
              <w:jc w:val="center"/>
              <w:rPr>
                <w:ins w:id="1999" w:author="USA" w:date="2024-05-09T11:46:00Z"/>
              </w:rPr>
            </w:pPr>
            <w:ins w:id="2000" w:author="USA" w:date="2024-05-09T11:46:00Z">
              <w:r w:rsidRPr="0055014C">
                <w:t>-221</w:t>
              </w:r>
            </w:ins>
          </w:p>
        </w:tc>
        <w:tc>
          <w:tcPr>
            <w:tcW w:w="1040" w:type="dxa"/>
            <w:tcBorders>
              <w:top w:val="nil"/>
              <w:left w:val="nil"/>
              <w:bottom w:val="single" w:sz="4" w:space="0" w:color="auto"/>
              <w:right w:val="single" w:sz="4" w:space="0" w:color="auto"/>
            </w:tcBorders>
            <w:shd w:val="clear" w:color="auto" w:fill="auto"/>
            <w:vAlign w:val="center"/>
            <w:hideMark/>
          </w:tcPr>
          <w:p w14:paraId="3F83115E" w14:textId="77777777" w:rsidR="00F17E0A" w:rsidRPr="0055014C" w:rsidRDefault="00F17E0A" w:rsidP="00C76E33">
            <w:pPr>
              <w:pStyle w:val="Tabletext"/>
              <w:jc w:val="center"/>
              <w:rPr>
                <w:ins w:id="2001" w:author="USA" w:date="2024-05-09T11:46:00Z"/>
              </w:rPr>
            </w:pPr>
            <w:ins w:id="2002" w:author="USA" w:date="2024-05-09T11:46:00Z">
              <w:r w:rsidRPr="0055014C">
                <w:t>-221</w:t>
              </w:r>
            </w:ins>
          </w:p>
        </w:tc>
      </w:tr>
      <w:tr w:rsidR="00F17E0A" w:rsidRPr="0055014C" w14:paraId="2C1716B2" w14:textId="77777777" w:rsidTr="00C76E33">
        <w:trPr>
          <w:trHeight w:val="280"/>
          <w:ins w:id="2003" w:author="USA" w:date="2024-05-09T11:46:00Z"/>
        </w:trPr>
        <w:tc>
          <w:tcPr>
            <w:tcW w:w="4060" w:type="dxa"/>
            <w:tcBorders>
              <w:top w:val="nil"/>
              <w:left w:val="single" w:sz="4" w:space="0" w:color="auto"/>
              <w:bottom w:val="nil"/>
              <w:right w:val="single" w:sz="4" w:space="0" w:color="auto"/>
            </w:tcBorders>
            <w:shd w:val="clear" w:color="auto" w:fill="auto"/>
            <w:vAlign w:val="bottom"/>
            <w:hideMark/>
          </w:tcPr>
          <w:p w14:paraId="4261194D" w14:textId="77777777" w:rsidR="00F17E0A" w:rsidRPr="0055014C" w:rsidRDefault="00F17E0A" w:rsidP="00C76E33">
            <w:pPr>
              <w:pStyle w:val="Tabletext"/>
              <w:rPr>
                <w:ins w:id="2004" w:author="USA" w:date="2024-05-09T11:46:00Z"/>
                <w:b/>
                <w:bCs/>
              </w:rPr>
            </w:pPr>
            <w:ins w:id="2005" w:author="USA" w:date="2024-05-09T11:46:00Z">
              <w:r w:rsidRPr="0055014C">
                <w:rPr>
                  <w:b/>
                  <w:bCs/>
                </w:rPr>
                <w:t>Distance from RAS Antenna (Km)</w:t>
              </w:r>
            </w:ins>
          </w:p>
        </w:tc>
        <w:tc>
          <w:tcPr>
            <w:tcW w:w="1360" w:type="dxa"/>
            <w:tcBorders>
              <w:top w:val="nil"/>
              <w:left w:val="nil"/>
              <w:bottom w:val="nil"/>
              <w:right w:val="single" w:sz="4" w:space="0" w:color="auto"/>
            </w:tcBorders>
            <w:shd w:val="clear" w:color="auto" w:fill="auto"/>
            <w:vAlign w:val="center"/>
            <w:hideMark/>
          </w:tcPr>
          <w:p w14:paraId="22146D80" w14:textId="77777777" w:rsidR="00F17E0A" w:rsidRPr="0055014C" w:rsidRDefault="00F17E0A" w:rsidP="00C76E33">
            <w:pPr>
              <w:pStyle w:val="Tabletext"/>
              <w:jc w:val="center"/>
              <w:rPr>
                <w:ins w:id="2006" w:author="USA" w:date="2024-05-09T11:46:00Z"/>
                <w:b/>
                <w:bCs/>
              </w:rPr>
            </w:pPr>
            <w:ins w:id="2007" w:author="USA" w:date="2024-05-09T11:46:00Z">
              <w:r w:rsidRPr="0055014C">
                <w:rPr>
                  <w:b/>
                  <w:bCs/>
                </w:rPr>
                <w:t>0.35</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04B988C4" w14:textId="77777777" w:rsidR="00F17E0A" w:rsidRPr="0055014C" w:rsidRDefault="00F17E0A" w:rsidP="00C76E33">
            <w:pPr>
              <w:pStyle w:val="Tabletext"/>
              <w:jc w:val="center"/>
              <w:rPr>
                <w:ins w:id="2008" w:author="USA" w:date="2024-05-09T11:46:00Z"/>
                <w:b/>
                <w:bCs/>
              </w:rPr>
            </w:pPr>
            <w:ins w:id="2009" w:author="USA" w:date="2024-05-09T11:46:00Z">
              <w:r w:rsidRPr="0055014C">
                <w:rPr>
                  <w:b/>
                  <w:bCs/>
                </w:rPr>
                <w:t>5.00</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5CC082B2" w14:textId="77777777" w:rsidR="00F17E0A" w:rsidRPr="0055014C" w:rsidRDefault="00F17E0A" w:rsidP="00C76E33">
            <w:pPr>
              <w:pStyle w:val="Tabletext"/>
              <w:jc w:val="center"/>
              <w:rPr>
                <w:ins w:id="2010" w:author="USA" w:date="2024-05-09T11:46:00Z"/>
                <w:b/>
                <w:bCs/>
              </w:rPr>
            </w:pPr>
            <w:ins w:id="2011" w:author="USA" w:date="2024-05-09T11:46:00Z">
              <w:r w:rsidRPr="0055014C">
                <w:rPr>
                  <w:b/>
                  <w:bCs/>
                </w:rPr>
                <w:t>10.00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6062C90B" w14:textId="77777777" w:rsidR="00F17E0A" w:rsidRPr="0055014C" w:rsidRDefault="00F17E0A" w:rsidP="00C76E33">
            <w:pPr>
              <w:pStyle w:val="Tabletext"/>
              <w:jc w:val="center"/>
              <w:rPr>
                <w:ins w:id="2012" w:author="USA" w:date="2024-05-09T11:46:00Z"/>
                <w:b/>
                <w:bCs/>
              </w:rPr>
            </w:pPr>
            <w:ins w:id="2013" w:author="USA" w:date="2024-05-09T11:46:00Z">
              <w:r w:rsidRPr="0055014C">
                <w:rPr>
                  <w:b/>
                  <w:bCs/>
                </w:rPr>
                <w:t>25.00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48C797CB" w14:textId="77777777" w:rsidR="00F17E0A" w:rsidRPr="0055014C" w:rsidRDefault="00F17E0A" w:rsidP="00C76E33">
            <w:pPr>
              <w:pStyle w:val="Tabletext"/>
              <w:jc w:val="center"/>
              <w:rPr>
                <w:ins w:id="2014" w:author="USA" w:date="2024-05-09T11:46:00Z"/>
                <w:b/>
                <w:bCs/>
              </w:rPr>
            </w:pPr>
            <w:ins w:id="2015" w:author="USA" w:date="2024-05-09T11:46:00Z">
              <w:r w:rsidRPr="0055014C">
                <w:rPr>
                  <w:b/>
                  <w:bCs/>
                </w:rPr>
                <w:t>50.00</w:t>
              </w:r>
            </w:ins>
          </w:p>
        </w:tc>
      </w:tr>
      <w:tr w:rsidR="00F17E0A" w:rsidRPr="0055014C" w14:paraId="261843A0" w14:textId="77777777" w:rsidTr="00C76E33">
        <w:trPr>
          <w:trHeight w:val="300"/>
          <w:ins w:id="2016" w:author="USA" w:date="2024-05-09T11:46:00Z"/>
        </w:trPr>
        <w:tc>
          <w:tcPr>
            <w:tcW w:w="4060" w:type="dxa"/>
            <w:tcBorders>
              <w:top w:val="single" w:sz="4" w:space="0" w:color="auto"/>
              <w:left w:val="single" w:sz="4" w:space="0" w:color="auto"/>
              <w:bottom w:val="single" w:sz="4" w:space="0" w:color="auto"/>
              <w:right w:val="nil"/>
            </w:tcBorders>
            <w:shd w:val="clear" w:color="000000" w:fill="FFEB9C"/>
            <w:vAlign w:val="bottom"/>
            <w:hideMark/>
          </w:tcPr>
          <w:p w14:paraId="0CCE7D3D" w14:textId="77777777" w:rsidR="00F17E0A" w:rsidRPr="0055014C" w:rsidRDefault="00F17E0A" w:rsidP="00C76E33">
            <w:pPr>
              <w:pStyle w:val="Tabletext"/>
              <w:rPr>
                <w:ins w:id="2017" w:author="USA" w:date="2024-05-09T11:46:00Z"/>
                <w:color w:val="9C5700"/>
              </w:rPr>
            </w:pPr>
            <w:ins w:id="2018" w:author="USA" w:date="2024-05-09T11:46:00Z">
              <w:r w:rsidRPr="0055014C">
                <w:rPr>
                  <w:color w:val="9C5700"/>
                </w:rPr>
                <w:t>ISM out of band EIRP</w:t>
              </w:r>
            </w:ins>
          </w:p>
        </w:tc>
        <w:tc>
          <w:tcPr>
            <w:tcW w:w="1360" w:type="dxa"/>
            <w:tcBorders>
              <w:top w:val="single" w:sz="4" w:space="0" w:color="auto"/>
              <w:left w:val="nil"/>
              <w:bottom w:val="single" w:sz="4" w:space="0" w:color="auto"/>
            </w:tcBorders>
            <w:shd w:val="clear" w:color="000000" w:fill="FFEB9C"/>
            <w:vAlign w:val="center"/>
            <w:hideMark/>
          </w:tcPr>
          <w:p w14:paraId="68A74714" w14:textId="77777777" w:rsidR="00F17E0A" w:rsidRPr="0055014C" w:rsidRDefault="00F17E0A" w:rsidP="00C76E33">
            <w:pPr>
              <w:pStyle w:val="Tabletext"/>
              <w:jc w:val="center"/>
              <w:rPr>
                <w:ins w:id="2019"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45EB3C3" w14:textId="77777777" w:rsidR="00F17E0A" w:rsidRPr="0055014C" w:rsidRDefault="00F17E0A" w:rsidP="00C76E33">
            <w:pPr>
              <w:pStyle w:val="Tabletext"/>
              <w:jc w:val="center"/>
              <w:rPr>
                <w:ins w:id="2020"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0233673" w14:textId="77777777" w:rsidR="00F17E0A" w:rsidRPr="0055014C" w:rsidRDefault="00F17E0A" w:rsidP="00C76E33">
            <w:pPr>
              <w:pStyle w:val="Tabletext"/>
              <w:jc w:val="center"/>
              <w:rPr>
                <w:ins w:id="2021"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11ECC84D" w14:textId="77777777" w:rsidR="00F17E0A" w:rsidRPr="0055014C" w:rsidRDefault="00F17E0A" w:rsidP="00C76E33">
            <w:pPr>
              <w:pStyle w:val="Tabletext"/>
              <w:jc w:val="center"/>
              <w:rPr>
                <w:ins w:id="2022" w:author="USA" w:date="2024-05-09T11:46:00Z"/>
                <w:color w:val="9C5700"/>
              </w:rPr>
            </w:pPr>
          </w:p>
        </w:tc>
        <w:tc>
          <w:tcPr>
            <w:tcW w:w="1040" w:type="dxa"/>
            <w:tcBorders>
              <w:top w:val="single" w:sz="4" w:space="0" w:color="000000" w:themeColor="text1"/>
              <w:bottom w:val="single" w:sz="4" w:space="0" w:color="000000" w:themeColor="text1"/>
              <w:right w:val="single" w:sz="4" w:space="0" w:color="000000" w:themeColor="text1"/>
            </w:tcBorders>
            <w:shd w:val="clear" w:color="000000" w:fill="FFEB9C"/>
            <w:vAlign w:val="center"/>
            <w:hideMark/>
          </w:tcPr>
          <w:p w14:paraId="43CCE274" w14:textId="77777777" w:rsidR="00F17E0A" w:rsidRPr="0055014C" w:rsidRDefault="00F17E0A" w:rsidP="00C76E33">
            <w:pPr>
              <w:pStyle w:val="Tabletext"/>
              <w:jc w:val="center"/>
              <w:rPr>
                <w:ins w:id="2023" w:author="USA" w:date="2024-05-09T11:46:00Z"/>
                <w:color w:val="9C5700"/>
              </w:rPr>
            </w:pPr>
          </w:p>
        </w:tc>
      </w:tr>
      <w:tr w:rsidR="00F17E0A" w:rsidRPr="0055014C" w14:paraId="56FA11B4" w14:textId="77777777" w:rsidTr="00C76E33">
        <w:trPr>
          <w:trHeight w:val="540"/>
          <w:ins w:id="202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BE70F8B" w14:textId="77777777" w:rsidR="00F17E0A" w:rsidRPr="0055014C" w:rsidRDefault="00F17E0A" w:rsidP="00C76E33">
            <w:pPr>
              <w:pStyle w:val="Tabletext"/>
              <w:rPr>
                <w:ins w:id="2025" w:author="USA" w:date="2024-05-09T11:46:00Z"/>
              </w:rPr>
            </w:pPr>
            <w:ins w:id="2026" w:author="USA" w:date="2024-05-09T11:46:00Z">
              <w:r w:rsidRPr="0055014C">
                <w:t>The field strength levels of emissions which lie outside the 24 GHz band.  Field strength limit (uV/m) FCC 18.305 Field Strength Limits</w:t>
              </w:r>
            </w:ins>
          </w:p>
        </w:tc>
        <w:tc>
          <w:tcPr>
            <w:tcW w:w="1360" w:type="dxa"/>
            <w:tcBorders>
              <w:top w:val="nil"/>
              <w:left w:val="nil"/>
              <w:bottom w:val="single" w:sz="4" w:space="0" w:color="auto"/>
              <w:right w:val="single" w:sz="4" w:space="0" w:color="auto"/>
            </w:tcBorders>
            <w:shd w:val="clear" w:color="auto" w:fill="auto"/>
            <w:vAlign w:val="center"/>
            <w:hideMark/>
          </w:tcPr>
          <w:p w14:paraId="3A4C06BC" w14:textId="77777777" w:rsidR="00F17E0A" w:rsidRPr="0055014C" w:rsidRDefault="00F17E0A" w:rsidP="00C76E33">
            <w:pPr>
              <w:pStyle w:val="Tabletext"/>
              <w:jc w:val="center"/>
              <w:rPr>
                <w:ins w:id="2027" w:author="USA" w:date="2024-05-09T11:46:00Z"/>
              </w:rPr>
            </w:pPr>
            <w:ins w:id="2028" w:author="USA" w:date="2024-05-09T11:46:00Z">
              <w:r w:rsidRPr="0055014C">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11AB3FD4" w14:textId="77777777" w:rsidR="00F17E0A" w:rsidRPr="0055014C" w:rsidRDefault="00F17E0A" w:rsidP="00C76E33">
            <w:pPr>
              <w:pStyle w:val="Tabletext"/>
              <w:jc w:val="center"/>
              <w:rPr>
                <w:ins w:id="2029" w:author="USA" w:date="2024-05-09T11:46:00Z"/>
              </w:rPr>
            </w:pPr>
            <w:ins w:id="2030" w:author="USA" w:date="2024-05-09T11:46:00Z">
              <w:r w:rsidRPr="0055014C">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71BC6036" w14:textId="77777777" w:rsidR="00F17E0A" w:rsidRPr="0055014C" w:rsidRDefault="00F17E0A" w:rsidP="00C76E33">
            <w:pPr>
              <w:pStyle w:val="Tabletext"/>
              <w:jc w:val="center"/>
              <w:rPr>
                <w:ins w:id="2031" w:author="USA" w:date="2024-05-09T11:46:00Z"/>
              </w:rPr>
            </w:pPr>
            <w:ins w:id="2032" w:author="USA" w:date="2024-05-09T11:46:00Z">
              <w:r w:rsidRPr="0055014C">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62C3DA4C" w14:textId="77777777" w:rsidR="00F17E0A" w:rsidRPr="0055014C" w:rsidRDefault="00F17E0A" w:rsidP="00C76E33">
            <w:pPr>
              <w:pStyle w:val="Tabletext"/>
              <w:jc w:val="center"/>
              <w:rPr>
                <w:ins w:id="2033" w:author="USA" w:date="2024-05-09T11:46:00Z"/>
              </w:rPr>
            </w:pPr>
            <w:ins w:id="2034" w:author="USA" w:date="2024-05-09T11:46:00Z">
              <w:r w:rsidRPr="0055014C">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0E9A77FE" w14:textId="77777777" w:rsidR="00F17E0A" w:rsidRPr="0055014C" w:rsidRDefault="00F17E0A" w:rsidP="00C76E33">
            <w:pPr>
              <w:pStyle w:val="Tabletext"/>
              <w:jc w:val="center"/>
              <w:rPr>
                <w:ins w:id="2035" w:author="USA" w:date="2024-05-09T11:46:00Z"/>
              </w:rPr>
            </w:pPr>
            <w:ins w:id="2036" w:author="USA" w:date="2024-05-09T11:46:00Z">
              <w:r w:rsidRPr="0055014C">
                <w:t>25</w:t>
              </w:r>
            </w:ins>
          </w:p>
        </w:tc>
      </w:tr>
      <w:tr w:rsidR="00F17E0A" w:rsidRPr="0055014C" w14:paraId="73D988FA" w14:textId="77777777" w:rsidTr="00C76E33">
        <w:trPr>
          <w:trHeight w:val="280"/>
          <w:ins w:id="203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2861CB4" w14:textId="77777777" w:rsidR="00F17E0A" w:rsidRPr="0055014C" w:rsidRDefault="00F17E0A" w:rsidP="00C76E33">
            <w:pPr>
              <w:pStyle w:val="Tabletext"/>
              <w:rPr>
                <w:ins w:id="2038" w:author="USA" w:date="2024-05-09T11:46:00Z"/>
              </w:rPr>
            </w:pPr>
            <w:ins w:id="2039" w:author="USA" w:date="2024-05-09T11:46:00Z">
              <w:r w:rsidRPr="0055014C">
                <w:t>Distance of Field strength limit (m)</w:t>
              </w:r>
            </w:ins>
          </w:p>
        </w:tc>
        <w:tc>
          <w:tcPr>
            <w:tcW w:w="1360" w:type="dxa"/>
            <w:tcBorders>
              <w:top w:val="nil"/>
              <w:left w:val="nil"/>
              <w:bottom w:val="single" w:sz="4" w:space="0" w:color="auto"/>
              <w:right w:val="single" w:sz="4" w:space="0" w:color="auto"/>
            </w:tcBorders>
            <w:shd w:val="clear" w:color="auto" w:fill="auto"/>
            <w:vAlign w:val="center"/>
            <w:hideMark/>
          </w:tcPr>
          <w:p w14:paraId="7E07F7F5" w14:textId="77777777" w:rsidR="00F17E0A" w:rsidRPr="0055014C" w:rsidRDefault="00F17E0A" w:rsidP="00C76E33">
            <w:pPr>
              <w:pStyle w:val="Tabletext"/>
              <w:jc w:val="center"/>
              <w:rPr>
                <w:ins w:id="2040" w:author="USA" w:date="2024-05-09T11:46:00Z"/>
              </w:rPr>
            </w:pPr>
            <w:ins w:id="2041"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12C078A7" w14:textId="77777777" w:rsidR="00F17E0A" w:rsidRPr="0055014C" w:rsidRDefault="00F17E0A" w:rsidP="00C76E33">
            <w:pPr>
              <w:pStyle w:val="Tabletext"/>
              <w:jc w:val="center"/>
              <w:rPr>
                <w:ins w:id="2042" w:author="USA" w:date="2024-05-09T11:46:00Z"/>
              </w:rPr>
            </w:pPr>
            <w:ins w:id="2043"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7CE161E0" w14:textId="77777777" w:rsidR="00F17E0A" w:rsidRPr="0055014C" w:rsidRDefault="00F17E0A" w:rsidP="00C76E33">
            <w:pPr>
              <w:pStyle w:val="Tabletext"/>
              <w:jc w:val="center"/>
              <w:rPr>
                <w:ins w:id="2044" w:author="USA" w:date="2024-05-09T11:46:00Z"/>
              </w:rPr>
            </w:pPr>
            <w:ins w:id="2045" w:author="USA" w:date="2024-05-09T11:46:00Z">
              <w:r w:rsidRPr="0055014C">
                <w:t>300</w:t>
              </w:r>
            </w:ins>
          </w:p>
        </w:tc>
        <w:tc>
          <w:tcPr>
            <w:tcW w:w="1040" w:type="dxa"/>
            <w:tcBorders>
              <w:top w:val="nil"/>
              <w:left w:val="nil"/>
              <w:bottom w:val="single" w:sz="4" w:space="0" w:color="auto"/>
              <w:right w:val="single" w:sz="4" w:space="0" w:color="auto"/>
            </w:tcBorders>
            <w:shd w:val="clear" w:color="auto" w:fill="auto"/>
            <w:vAlign w:val="center"/>
            <w:hideMark/>
          </w:tcPr>
          <w:p w14:paraId="6D74CBF4" w14:textId="77777777" w:rsidR="00F17E0A" w:rsidRPr="0055014C" w:rsidRDefault="00F17E0A" w:rsidP="00C76E33">
            <w:pPr>
              <w:pStyle w:val="Tabletext"/>
              <w:jc w:val="center"/>
              <w:rPr>
                <w:ins w:id="2046" w:author="USA" w:date="2024-05-09T11:46:00Z"/>
              </w:rPr>
            </w:pPr>
            <w:ins w:id="2047" w:author="USA" w:date="2024-05-09T11:46:00Z">
              <w:r w:rsidRPr="0055014C">
                <w:t>300</w:t>
              </w:r>
            </w:ins>
          </w:p>
        </w:tc>
        <w:tc>
          <w:tcPr>
            <w:tcW w:w="1040" w:type="dxa"/>
            <w:tcBorders>
              <w:top w:val="nil"/>
              <w:left w:val="nil"/>
              <w:bottom w:val="single" w:sz="4" w:space="0" w:color="auto"/>
              <w:right w:val="single" w:sz="4" w:space="0" w:color="auto"/>
            </w:tcBorders>
            <w:shd w:val="clear" w:color="auto" w:fill="auto"/>
            <w:vAlign w:val="center"/>
            <w:hideMark/>
          </w:tcPr>
          <w:p w14:paraId="34C139F7" w14:textId="77777777" w:rsidR="00F17E0A" w:rsidRPr="0055014C" w:rsidRDefault="00F17E0A" w:rsidP="00C76E33">
            <w:pPr>
              <w:pStyle w:val="Tabletext"/>
              <w:jc w:val="center"/>
              <w:rPr>
                <w:ins w:id="2048" w:author="USA" w:date="2024-05-09T11:46:00Z"/>
              </w:rPr>
            </w:pPr>
            <w:ins w:id="2049" w:author="USA" w:date="2024-05-09T11:46:00Z">
              <w:r w:rsidRPr="0055014C">
                <w:t>300</w:t>
              </w:r>
            </w:ins>
          </w:p>
        </w:tc>
      </w:tr>
      <w:tr w:rsidR="00F17E0A" w:rsidRPr="0055014C" w14:paraId="2C1AF2CC" w14:textId="77777777" w:rsidTr="00C76E33">
        <w:trPr>
          <w:trHeight w:val="540"/>
          <w:ins w:id="205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B68CD43" w14:textId="77777777" w:rsidR="00F17E0A" w:rsidRPr="0055014C" w:rsidRDefault="00F17E0A" w:rsidP="00C76E33">
            <w:pPr>
              <w:pStyle w:val="Tabletext"/>
              <w:rPr>
                <w:ins w:id="2051" w:author="USA" w:date="2024-05-09T11:46:00Z"/>
              </w:rPr>
            </w:pPr>
            <w:ins w:id="2052" w:author="USA" w:date="2024-05-09T11:46:00Z">
              <w:r w:rsidRPr="0055014C">
                <w:t>EIRP (dBm) out of band per 1 MHz = 10*log10(4*pi*E^2*distance^2 / 0.377).  Also see NTIA Technical Memorandum TM-10-469 Eq-59</w:t>
              </w:r>
            </w:ins>
          </w:p>
        </w:tc>
        <w:tc>
          <w:tcPr>
            <w:tcW w:w="1360" w:type="dxa"/>
            <w:tcBorders>
              <w:top w:val="nil"/>
              <w:left w:val="nil"/>
              <w:bottom w:val="single" w:sz="4" w:space="0" w:color="auto"/>
              <w:right w:val="single" w:sz="4" w:space="0" w:color="auto"/>
            </w:tcBorders>
            <w:shd w:val="clear" w:color="auto" w:fill="auto"/>
            <w:vAlign w:val="center"/>
            <w:hideMark/>
          </w:tcPr>
          <w:p w14:paraId="7E977980" w14:textId="77777777" w:rsidR="00F17E0A" w:rsidRPr="0055014C" w:rsidRDefault="00F17E0A" w:rsidP="00C76E33">
            <w:pPr>
              <w:pStyle w:val="Tabletext"/>
              <w:jc w:val="center"/>
              <w:rPr>
                <w:ins w:id="2053" w:author="USA" w:date="2024-05-09T11:46:00Z"/>
              </w:rPr>
            </w:pPr>
            <w:ins w:id="2054" w:author="USA" w:date="2024-05-09T11:46:00Z">
              <w:r w:rsidRPr="0055014C">
                <w:t>-27.27</w:t>
              </w:r>
            </w:ins>
          </w:p>
        </w:tc>
        <w:tc>
          <w:tcPr>
            <w:tcW w:w="1080" w:type="dxa"/>
            <w:tcBorders>
              <w:top w:val="nil"/>
              <w:left w:val="nil"/>
              <w:bottom w:val="single" w:sz="4" w:space="0" w:color="auto"/>
              <w:right w:val="single" w:sz="4" w:space="0" w:color="auto"/>
            </w:tcBorders>
            <w:shd w:val="clear" w:color="auto" w:fill="auto"/>
            <w:vAlign w:val="center"/>
            <w:hideMark/>
          </w:tcPr>
          <w:p w14:paraId="141D0E93" w14:textId="77777777" w:rsidR="00F17E0A" w:rsidRPr="0055014C" w:rsidRDefault="00F17E0A" w:rsidP="00C76E33">
            <w:pPr>
              <w:pStyle w:val="Tabletext"/>
              <w:jc w:val="center"/>
              <w:rPr>
                <w:ins w:id="2055" w:author="USA" w:date="2024-05-09T11:46:00Z"/>
              </w:rPr>
            </w:pPr>
            <w:ins w:id="2056" w:author="USA" w:date="2024-05-09T11:46:00Z">
              <w:r w:rsidRPr="0055014C">
                <w:t>-27.27</w:t>
              </w:r>
            </w:ins>
          </w:p>
        </w:tc>
        <w:tc>
          <w:tcPr>
            <w:tcW w:w="1080" w:type="dxa"/>
            <w:tcBorders>
              <w:top w:val="nil"/>
              <w:left w:val="nil"/>
              <w:bottom w:val="single" w:sz="4" w:space="0" w:color="auto"/>
              <w:right w:val="single" w:sz="4" w:space="0" w:color="auto"/>
            </w:tcBorders>
            <w:shd w:val="clear" w:color="auto" w:fill="auto"/>
            <w:vAlign w:val="center"/>
            <w:hideMark/>
          </w:tcPr>
          <w:p w14:paraId="39C4E69C" w14:textId="77777777" w:rsidR="00F17E0A" w:rsidRPr="0055014C" w:rsidRDefault="00F17E0A" w:rsidP="00C76E33">
            <w:pPr>
              <w:pStyle w:val="Tabletext"/>
              <w:jc w:val="center"/>
              <w:rPr>
                <w:ins w:id="2057" w:author="USA" w:date="2024-05-09T11:46:00Z"/>
              </w:rPr>
            </w:pPr>
            <w:ins w:id="2058" w:author="USA" w:date="2024-05-09T11:46:00Z">
              <w:r w:rsidRPr="0055014C">
                <w:t>-27.27</w:t>
              </w:r>
            </w:ins>
          </w:p>
        </w:tc>
        <w:tc>
          <w:tcPr>
            <w:tcW w:w="1040" w:type="dxa"/>
            <w:tcBorders>
              <w:top w:val="nil"/>
              <w:left w:val="nil"/>
              <w:bottom w:val="single" w:sz="4" w:space="0" w:color="auto"/>
              <w:right w:val="single" w:sz="4" w:space="0" w:color="auto"/>
            </w:tcBorders>
            <w:shd w:val="clear" w:color="auto" w:fill="auto"/>
            <w:vAlign w:val="center"/>
            <w:hideMark/>
          </w:tcPr>
          <w:p w14:paraId="51CFB3E8" w14:textId="77777777" w:rsidR="00F17E0A" w:rsidRPr="0055014C" w:rsidRDefault="00F17E0A" w:rsidP="00C76E33">
            <w:pPr>
              <w:pStyle w:val="Tabletext"/>
              <w:jc w:val="center"/>
              <w:rPr>
                <w:ins w:id="2059" w:author="USA" w:date="2024-05-09T11:46:00Z"/>
              </w:rPr>
            </w:pPr>
            <w:ins w:id="2060" w:author="USA" w:date="2024-05-09T11:46:00Z">
              <w:r w:rsidRPr="0055014C">
                <w:t>-27.27</w:t>
              </w:r>
            </w:ins>
          </w:p>
        </w:tc>
        <w:tc>
          <w:tcPr>
            <w:tcW w:w="1040" w:type="dxa"/>
            <w:tcBorders>
              <w:top w:val="nil"/>
              <w:left w:val="nil"/>
              <w:bottom w:val="single" w:sz="4" w:space="0" w:color="auto"/>
              <w:right w:val="single" w:sz="4" w:space="0" w:color="auto"/>
            </w:tcBorders>
            <w:shd w:val="clear" w:color="auto" w:fill="auto"/>
            <w:vAlign w:val="center"/>
            <w:hideMark/>
          </w:tcPr>
          <w:p w14:paraId="28359ED4" w14:textId="77777777" w:rsidR="00F17E0A" w:rsidRPr="0055014C" w:rsidRDefault="00F17E0A" w:rsidP="00C76E33">
            <w:pPr>
              <w:pStyle w:val="Tabletext"/>
              <w:jc w:val="center"/>
              <w:rPr>
                <w:ins w:id="2061" w:author="USA" w:date="2024-05-09T11:46:00Z"/>
              </w:rPr>
            </w:pPr>
            <w:ins w:id="2062" w:author="USA" w:date="2024-05-09T11:46:00Z">
              <w:r w:rsidRPr="0055014C">
                <w:t>-27.27</w:t>
              </w:r>
            </w:ins>
          </w:p>
        </w:tc>
      </w:tr>
      <w:tr w:rsidR="00F17E0A" w:rsidRPr="0055014C" w14:paraId="16F81800" w14:textId="77777777" w:rsidTr="00C76E33">
        <w:trPr>
          <w:trHeight w:val="280"/>
          <w:ins w:id="2063"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0E15666" w14:textId="77777777" w:rsidR="00F17E0A" w:rsidRPr="0055014C" w:rsidRDefault="00F17E0A" w:rsidP="00C76E33">
            <w:pPr>
              <w:pStyle w:val="Tabletext"/>
              <w:rPr>
                <w:ins w:id="2064" w:author="USA" w:date="2024-05-09T11:46:00Z"/>
              </w:rPr>
            </w:pPr>
            <w:ins w:id="2065" w:author="USA" w:date="2024-05-09T11:46:00Z">
              <w:r w:rsidRPr="0055014C">
                <w:t>Device EIRP (dB(W/MHz)</w:t>
              </w:r>
            </w:ins>
          </w:p>
        </w:tc>
        <w:tc>
          <w:tcPr>
            <w:tcW w:w="1360" w:type="dxa"/>
            <w:tcBorders>
              <w:top w:val="nil"/>
              <w:left w:val="nil"/>
              <w:bottom w:val="single" w:sz="4" w:space="0" w:color="auto"/>
              <w:right w:val="single" w:sz="4" w:space="0" w:color="auto"/>
            </w:tcBorders>
            <w:shd w:val="clear" w:color="auto" w:fill="auto"/>
            <w:vAlign w:val="center"/>
            <w:hideMark/>
          </w:tcPr>
          <w:p w14:paraId="7FBC5C2B" w14:textId="77777777" w:rsidR="00F17E0A" w:rsidRPr="0055014C" w:rsidRDefault="00F17E0A" w:rsidP="00C76E33">
            <w:pPr>
              <w:pStyle w:val="Tabletext"/>
              <w:jc w:val="center"/>
              <w:rPr>
                <w:ins w:id="2066" w:author="USA" w:date="2024-05-09T11:46:00Z"/>
              </w:rPr>
            </w:pPr>
            <w:ins w:id="2067" w:author="USA" w:date="2024-05-09T11:46:00Z">
              <w:r w:rsidRPr="0055014C">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7828EB02" w14:textId="77777777" w:rsidR="00F17E0A" w:rsidRPr="0055014C" w:rsidRDefault="00F17E0A" w:rsidP="00C76E33">
            <w:pPr>
              <w:pStyle w:val="Tabletext"/>
              <w:jc w:val="center"/>
              <w:rPr>
                <w:ins w:id="2068" w:author="USA" w:date="2024-05-09T11:46:00Z"/>
              </w:rPr>
            </w:pPr>
            <w:ins w:id="2069" w:author="USA" w:date="2024-05-09T11:46:00Z">
              <w:r w:rsidRPr="0055014C">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54CCA2A3" w14:textId="77777777" w:rsidR="00F17E0A" w:rsidRPr="0055014C" w:rsidRDefault="00F17E0A" w:rsidP="00C76E33">
            <w:pPr>
              <w:pStyle w:val="Tabletext"/>
              <w:jc w:val="center"/>
              <w:rPr>
                <w:ins w:id="2070" w:author="USA" w:date="2024-05-09T11:46:00Z"/>
              </w:rPr>
            </w:pPr>
            <w:ins w:id="2071" w:author="USA" w:date="2024-05-09T11:46:00Z">
              <w:r w:rsidRPr="0055014C">
                <w:t>-57.27</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49882B3E" w14:textId="77777777" w:rsidR="00F17E0A" w:rsidRPr="0055014C" w:rsidRDefault="00F17E0A" w:rsidP="00C76E33">
            <w:pPr>
              <w:pStyle w:val="Tabletext"/>
              <w:jc w:val="center"/>
              <w:rPr>
                <w:ins w:id="2072" w:author="USA" w:date="2024-05-09T11:46:00Z"/>
              </w:rPr>
            </w:pPr>
            <w:ins w:id="2073" w:author="USA" w:date="2024-05-09T11:46:00Z">
              <w:r w:rsidRPr="0055014C">
                <w:t>-57.27</w:t>
              </w:r>
            </w:ins>
          </w:p>
        </w:tc>
        <w:tc>
          <w:tcPr>
            <w:tcW w:w="1040" w:type="dxa"/>
            <w:tcBorders>
              <w:top w:val="nil"/>
              <w:left w:val="nil"/>
              <w:bottom w:val="single" w:sz="4" w:space="0" w:color="auto"/>
              <w:right w:val="single" w:sz="4" w:space="0" w:color="auto"/>
            </w:tcBorders>
            <w:shd w:val="clear" w:color="auto" w:fill="auto"/>
            <w:vAlign w:val="center"/>
            <w:hideMark/>
          </w:tcPr>
          <w:p w14:paraId="07EFD62C" w14:textId="77777777" w:rsidR="00F17E0A" w:rsidRPr="0055014C" w:rsidRDefault="00F17E0A" w:rsidP="00C76E33">
            <w:pPr>
              <w:pStyle w:val="Tabletext"/>
              <w:jc w:val="center"/>
              <w:rPr>
                <w:ins w:id="2074" w:author="USA" w:date="2024-05-09T11:46:00Z"/>
              </w:rPr>
            </w:pPr>
            <w:ins w:id="2075" w:author="USA" w:date="2024-05-09T11:46:00Z">
              <w:r w:rsidRPr="0055014C">
                <w:t>-57.27</w:t>
              </w:r>
            </w:ins>
          </w:p>
        </w:tc>
      </w:tr>
      <w:tr w:rsidR="00F17E0A" w:rsidRPr="0055014C" w14:paraId="4A15692B" w14:textId="77777777" w:rsidTr="00C76E33">
        <w:trPr>
          <w:trHeight w:val="300"/>
          <w:ins w:id="2076" w:author="USA" w:date="2024-05-09T11:46:00Z"/>
        </w:trPr>
        <w:tc>
          <w:tcPr>
            <w:tcW w:w="4060" w:type="dxa"/>
            <w:tcBorders>
              <w:top w:val="nil"/>
              <w:left w:val="single" w:sz="4" w:space="0" w:color="auto"/>
              <w:bottom w:val="single" w:sz="4" w:space="0" w:color="auto"/>
              <w:right w:val="nil"/>
            </w:tcBorders>
            <w:shd w:val="clear" w:color="000000" w:fill="FFEB9C"/>
            <w:vAlign w:val="bottom"/>
            <w:hideMark/>
          </w:tcPr>
          <w:p w14:paraId="46BD6C73" w14:textId="77777777" w:rsidR="00F17E0A" w:rsidRPr="0055014C" w:rsidRDefault="00F17E0A" w:rsidP="00C76E33">
            <w:pPr>
              <w:pStyle w:val="Tabletext"/>
              <w:rPr>
                <w:ins w:id="2077" w:author="USA" w:date="2024-05-09T11:46:00Z"/>
                <w:b/>
                <w:bCs/>
                <w:color w:val="9C5700"/>
              </w:rPr>
            </w:pPr>
            <w:ins w:id="2078" w:author="USA" w:date="2024-05-09T11:46:00Z">
              <w:r w:rsidRPr="0055014C">
                <w:rPr>
                  <w:b/>
                  <w:bCs/>
                  <w:color w:val="9C5700"/>
                </w:rPr>
                <w:t>Losses</w:t>
              </w:r>
            </w:ins>
          </w:p>
        </w:tc>
        <w:tc>
          <w:tcPr>
            <w:tcW w:w="1360" w:type="dxa"/>
            <w:tcBorders>
              <w:top w:val="nil"/>
              <w:left w:val="nil"/>
              <w:bottom w:val="single" w:sz="4" w:space="0" w:color="auto"/>
            </w:tcBorders>
            <w:shd w:val="clear" w:color="000000" w:fill="FFEB9C"/>
            <w:vAlign w:val="center"/>
            <w:hideMark/>
          </w:tcPr>
          <w:p w14:paraId="6BF6574F" w14:textId="77777777" w:rsidR="00F17E0A" w:rsidRPr="0055014C" w:rsidRDefault="00F17E0A" w:rsidP="00C76E33">
            <w:pPr>
              <w:pStyle w:val="Tabletext"/>
              <w:jc w:val="center"/>
              <w:rPr>
                <w:ins w:id="2079"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6480623D" w14:textId="77777777" w:rsidR="00F17E0A" w:rsidRPr="0055014C" w:rsidRDefault="00F17E0A" w:rsidP="00C76E33">
            <w:pPr>
              <w:pStyle w:val="Tabletext"/>
              <w:jc w:val="center"/>
              <w:rPr>
                <w:ins w:id="2080"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2C45B79F" w14:textId="77777777" w:rsidR="00F17E0A" w:rsidRPr="0055014C" w:rsidRDefault="00F17E0A" w:rsidP="00C76E33">
            <w:pPr>
              <w:pStyle w:val="Tabletext"/>
              <w:jc w:val="center"/>
              <w:rPr>
                <w:ins w:id="2081"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09A2131A" w14:textId="77777777" w:rsidR="00F17E0A" w:rsidRPr="0055014C" w:rsidRDefault="00F17E0A" w:rsidP="00C76E33">
            <w:pPr>
              <w:pStyle w:val="Tabletext"/>
              <w:jc w:val="center"/>
              <w:rPr>
                <w:ins w:id="2082" w:author="USA" w:date="2024-05-09T11:46:00Z"/>
                <w:color w:val="9C5700"/>
              </w:rPr>
            </w:pPr>
          </w:p>
        </w:tc>
        <w:tc>
          <w:tcPr>
            <w:tcW w:w="1040" w:type="dxa"/>
            <w:tcBorders>
              <w:top w:val="nil"/>
              <w:left w:val="nil"/>
              <w:bottom w:val="single" w:sz="4" w:space="0" w:color="auto"/>
              <w:right w:val="single" w:sz="4" w:space="0" w:color="auto"/>
            </w:tcBorders>
            <w:shd w:val="clear" w:color="000000" w:fill="FFEB9C"/>
            <w:vAlign w:val="center"/>
            <w:hideMark/>
          </w:tcPr>
          <w:p w14:paraId="29C372BC" w14:textId="77777777" w:rsidR="00F17E0A" w:rsidRPr="0055014C" w:rsidRDefault="00F17E0A" w:rsidP="00C76E33">
            <w:pPr>
              <w:pStyle w:val="Tabletext"/>
              <w:jc w:val="center"/>
              <w:rPr>
                <w:ins w:id="2083" w:author="USA" w:date="2024-05-09T11:46:00Z"/>
                <w:color w:val="9C5700"/>
              </w:rPr>
            </w:pPr>
          </w:p>
        </w:tc>
      </w:tr>
      <w:tr w:rsidR="00F17E0A" w:rsidRPr="0055014C" w14:paraId="731B5B6D" w14:textId="77777777" w:rsidTr="00C76E33">
        <w:trPr>
          <w:trHeight w:val="540"/>
          <w:ins w:id="208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2706C6A" w14:textId="77777777" w:rsidR="00F17E0A" w:rsidRPr="0055014C" w:rsidRDefault="00F17E0A" w:rsidP="00C76E33">
            <w:pPr>
              <w:pStyle w:val="Tabletext"/>
              <w:rPr>
                <w:ins w:id="2085" w:author="USA" w:date="2024-05-09T11:46:00Z"/>
              </w:rPr>
            </w:pPr>
            <w:ins w:id="2086" w:author="USA" w:date="2024-05-09T11:46:00Z">
              <w:r w:rsidRPr="0055014C">
                <w:t>Normalized Antenna Gain at Horizontal (Note that the device is ceiling-mounted and points downward)</w:t>
              </w:r>
            </w:ins>
          </w:p>
        </w:tc>
        <w:tc>
          <w:tcPr>
            <w:tcW w:w="1360" w:type="dxa"/>
            <w:tcBorders>
              <w:top w:val="nil"/>
              <w:left w:val="nil"/>
              <w:bottom w:val="single" w:sz="4" w:space="0" w:color="auto"/>
              <w:right w:val="single" w:sz="4" w:space="0" w:color="auto"/>
            </w:tcBorders>
            <w:shd w:val="clear" w:color="auto" w:fill="auto"/>
            <w:vAlign w:val="center"/>
            <w:hideMark/>
          </w:tcPr>
          <w:p w14:paraId="1DFBF786" w14:textId="77777777" w:rsidR="00F17E0A" w:rsidRPr="0055014C" w:rsidRDefault="00F17E0A" w:rsidP="00C76E33">
            <w:pPr>
              <w:pStyle w:val="Tabletext"/>
              <w:jc w:val="center"/>
              <w:rPr>
                <w:ins w:id="2087" w:author="USA" w:date="2024-05-09T11:46:00Z"/>
              </w:rPr>
            </w:pPr>
            <w:ins w:id="2088" w:author="USA" w:date="2024-05-09T11:46:00Z">
              <w:r w:rsidRPr="0055014C">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6653A16D" w14:textId="77777777" w:rsidR="00F17E0A" w:rsidRPr="0055014C" w:rsidRDefault="00F17E0A" w:rsidP="00C76E33">
            <w:pPr>
              <w:pStyle w:val="Tabletext"/>
              <w:jc w:val="center"/>
              <w:rPr>
                <w:ins w:id="2089" w:author="USA" w:date="2024-05-09T11:46:00Z"/>
              </w:rPr>
            </w:pPr>
            <w:ins w:id="2090" w:author="USA" w:date="2024-05-09T11:46:00Z">
              <w:r w:rsidRPr="0055014C">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3164B2F5" w14:textId="77777777" w:rsidR="00F17E0A" w:rsidRPr="0055014C" w:rsidRDefault="00F17E0A" w:rsidP="00C76E33">
            <w:pPr>
              <w:pStyle w:val="Tabletext"/>
              <w:jc w:val="center"/>
              <w:rPr>
                <w:ins w:id="2091" w:author="USA" w:date="2024-05-09T11:46:00Z"/>
              </w:rPr>
            </w:pPr>
            <w:ins w:id="2092" w:author="USA" w:date="2024-05-09T11:46:00Z">
              <w:r w:rsidRPr="0055014C">
                <w:t>-4</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7F322B1B" w14:textId="77777777" w:rsidR="00F17E0A" w:rsidRPr="0055014C" w:rsidRDefault="00F17E0A" w:rsidP="00C76E33">
            <w:pPr>
              <w:pStyle w:val="Tabletext"/>
              <w:jc w:val="center"/>
              <w:rPr>
                <w:ins w:id="2093" w:author="USA" w:date="2024-05-09T11:46:00Z"/>
              </w:rPr>
            </w:pPr>
            <w:ins w:id="2094" w:author="USA" w:date="2024-05-09T11:46:00Z">
              <w:r w:rsidRPr="0055014C">
                <w:t>-4</w:t>
              </w:r>
            </w:ins>
          </w:p>
        </w:tc>
        <w:tc>
          <w:tcPr>
            <w:tcW w:w="1040" w:type="dxa"/>
            <w:tcBorders>
              <w:top w:val="nil"/>
              <w:left w:val="nil"/>
              <w:bottom w:val="single" w:sz="4" w:space="0" w:color="auto"/>
              <w:right w:val="single" w:sz="4" w:space="0" w:color="auto"/>
            </w:tcBorders>
            <w:shd w:val="clear" w:color="auto" w:fill="auto"/>
            <w:vAlign w:val="center"/>
            <w:hideMark/>
          </w:tcPr>
          <w:p w14:paraId="42AC9D4D" w14:textId="77777777" w:rsidR="00F17E0A" w:rsidRPr="0055014C" w:rsidRDefault="00F17E0A" w:rsidP="00C76E33">
            <w:pPr>
              <w:pStyle w:val="Tabletext"/>
              <w:jc w:val="center"/>
              <w:rPr>
                <w:ins w:id="2095" w:author="USA" w:date="2024-05-09T11:46:00Z"/>
              </w:rPr>
            </w:pPr>
            <w:ins w:id="2096" w:author="USA" w:date="2024-05-09T11:46:00Z">
              <w:r w:rsidRPr="0055014C">
                <w:t>-4</w:t>
              </w:r>
            </w:ins>
          </w:p>
        </w:tc>
      </w:tr>
      <w:tr w:rsidR="00F17E0A" w:rsidRPr="0055014C" w14:paraId="7A306BAD" w14:textId="77777777" w:rsidTr="00C76E33">
        <w:trPr>
          <w:trHeight w:val="280"/>
          <w:ins w:id="209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B8F573C" w14:textId="77777777" w:rsidR="00F17E0A" w:rsidRPr="0055014C" w:rsidRDefault="00F17E0A" w:rsidP="00C76E33">
            <w:pPr>
              <w:pStyle w:val="Tabletext"/>
              <w:rPr>
                <w:ins w:id="2098" w:author="USA" w:date="2024-05-09T11:46:00Z"/>
              </w:rPr>
            </w:pPr>
            <w:ins w:id="2099" w:author="USA" w:date="2024-05-09T11:46:00Z">
              <w:r w:rsidRPr="0055014C">
                <w:t>Free Space Loss (dB)</w:t>
              </w:r>
            </w:ins>
          </w:p>
        </w:tc>
        <w:tc>
          <w:tcPr>
            <w:tcW w:w="1360" w:type="dxa"/>
            <w:tcBorders>
              <w:top w:val="nil"/>
              <w:left w:val="nil"/>
              <w:bottom w:val="single" w:sz="4" w:space="0" w:color="auto"/>
              <w:right w:val="single" w:sz="4" w:space="0" w:color="auto"/>
            </w:tcBorders>
            <w:shd w:val="clear" w:color="auto" w:fill="auto"/>
            <w:vAlign w:val="center"/>
            <w:hideMark/>
          </w:tcPr>
          <w:p w14:paraId="4512958D" w14:textId="77777777" w:rsidR="00F17E0A" w:rsidRPr="0055014C" w:rsidRDefault="00F17E0A" w:rsidP="00C76E33">
            <w:pPr>
              <w:pStyle w:val="Tabletext"/>
              <w:jc w:val="center"/>
              <w:rPr>
                <w:ins w:id="2100" w:author="USA" w:date="2024-05-09T11:46:00Z"/>
              </w:rPr>
            </w:pPr>
            <w:ins w:id="2101" w:author="USA" w:date="2024-05-09T11:46:00Z">
              <w:r w:rsidRPr="0055014C">
                <w:t>110.91</w:t>
              </w:r>
            </w:ins>
          </w:p>
        </w:tc>
        <w:tc>
          <w:tcPr>
            <w:tcW w:w="1080" w:type="dxa"/>
            <w:tcBorders>
              <w:top w:val="nil"/>
              <w:left w:val="nil"/>
              <w:bottom w:val="single" w:sz="4" w:space="0" w:color="auto"/>
              <w:right w:val="single" w:sz="4" w:space="0" w:color="auto"/>
            </w:tcBorders>
            <w:shd w:val="clear" w:color="auto" w:fill="auto"/>
            <w:vAlign w:val="center"/>
            <w:hideMark/>
          </w:tcPr>
          <w:p w14:paraId="75002CB1" w14:textId="77777777" w:rsidR="00F17E0A" w:rsidRPr="0055014C" w:rsidRDefault="00F17E0A" w:rsidP="00C76E33">
            <w:pPr>
              <w:pStyle w:val="Tabletext"/>
              <w:jc w:val="center"/>
              <w:rPr>
                <w:ins w:id="2102" w:author="USA" w:date="2024-05-09T11:46:00Z"/>
              </w:rPr>
            </w:pPr>
            <w:ins w:id="2103" w:author="USA" w:date="2024-05-09T11:46:00Z">
              <w:r w:rsidRPr="0055014C">
                <w:t>133.96</w:t>
              </w:r>
            </w:ins>
          </w:p>
        </w:tc>
        <w:tc>
          <w:tcPr>
            <w:tcW w:w="1080" w:type="dxa"/>
            <w:tcBorders>
              <w:top w:val="nil"/>
              <w:left w:val="nil"/>
              <w:bottom w:val="single" w:sz="4" w:space="0" w:color="auto"/>
              <w:right w:val="single" w:sz="4" w:space="0" w:color="auto"/>
            </w:tcBorders>
            <w:shd w:val="clear" w:color="auto" w:fill="auto"/>
            <w:vAlign w:val="center"/>
            <w:hideMark/>
          </w:tcPr>
          <w:p w14:paraId="22BF86C7" w14:textId="77777777" w:rsidR="00F17E0A" w:rsidRPr="0055014C" w:rsidRDefault="00F17E0A" w:rsidP="00C76E33">
            <w:pPr>
              <w:pStyle w:val="Tabletext"/>
              <w:jc w:val="center"/>
              <w:rPr>
                <w:ins w:id="2104" w:author="USA" w:date="2024-05-09T11:46:00Z"/>
              </w:rPr>
            </w:pPr>
            <w:ins w:id="2105" w:author="USA" w:date="2024-05-09T11:46:00Z">
              <w:r w:rsidRPr="0055014C">
                <w:t>139.98</w:t>
              </w:r>
            </w:ins>
          </w:p>
        </w:tc>
        <w:tc>
          <w:tcPr>
            <w:tcW w:w="1040" w:type="dxa"/>
            <w:tcBorders>
              <w:top w:val="nil"/>
              <w:left w:val="nil"/>
              <w:bottom w:val="single" w:sz="4" w:space="0" w:color="auto"/>
              <w:right w:val="single" w:sz="4" w:space="0" w:color="auto"/>
            </w:tcBorders>
            <w:shd w:val="clear" w:color="auto" w:fill="auto"/>
            <w:vAlign w:val="center"/>
            <w:hideMark/>
          </w:tcPr>
          <w:p w14:paraId="28A2392A" w14:textId="77777777" w:rsidR="00F17E0A" w:rsidRPr="0055014C" w:rsidRDefault="00F17E0A" w:rsidP="00C76E33">
            <w:pPr>
              <w:pStyle w:val="Tabletext"/>
              <w:jc w:val="center"/>
              <w:rPr>
                <w:ins w:id="2106" w:author="USA" w:date="2024-05-09T11:46:00Z"/>
              </w:rPr>
            </w:pPr>
            <w:ins w:id="2107" w:author="USA" w:date="2024-05-09T11:46:00Z">
              <w:r w:rsidRPr="0055014C">
                <w:t>147.94</w:t>
              </w:r>
            </w:ins>
          </w:p>
        </w:tc>
        <w:tc>
          <w:tcPr>
            <w:tcW w:w="1040" w:type="dxa"/>
            <w:tcBorders>
              <w:top w:val="nil"/>
              <w:left w:val="nil"/>
              <w:bottom w:val="single" w:sz="4" w:space="0" w:color="auto"/>
              <w:right w:val="single" w:sz="4" w:space="0" w:color="auto"/>
            </w:tcBorders>
            <w:shd w:val="clear" w:color="auto" w:fill="auto"/>
            <w:vAlign w:val="center"/>
            <w:hideMark/>
          </w:tcPr>
          <w:p w14:paraId="7277D4ED" w14:textId="77777777" w:rsidR="00F17E0A" w:rsidRPr="0055014C" w:rsidRDefault="00F17E0A" w:rsidP="00C76E33">
            <w:pPr>
              <w:pStyle w:val="Tabletext"/>
              <w:jc w:val="center"/>
              <w:rPr>
                <w:ins w:id="2108" w:author="USA" w:date="2024-05-09T11:46:00Z"/>
              </w:rPr>
            </w:pPr>
            <w:ins w:id="2109" w:author="USA" w:date="2024-05-09T11:46:00Z">
              <w:r w:rsidRPr="0055014C">
                <w:t>153.96</w:t>
              </w:r>
            </w:ins>
          </w:p>
        </w:tc>
      </w:tr>
      <w:tr w:rsidR="00F17E0A" w:rsidRPr="0055014C" w14:paraId="17921929" w14:textId="77777777" w:rsidTr="00C76E33">
        <w:trPr>
          <w:trHeight w:val="280"/>
          <w:ins w:id="211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E9FB520" w14:textId="77777777" w:rsidR="00F17E0A" w:rsidRPr="0055014C" w:rsidRDefault="00F17E0A" w:rsidP="00C76E33">
            <w:pPr>
              <w:pStyle w:val="Tabletext"/>
              <w:rPr>
                <w:ins w:id="2111" w:author="USA" w:date="2024-05-09T11:46:00Z"/>
              </w:rPr>
            </w:pPr>
            <w:ins w:id="2112" w:author="USA" w:date="2024-05-09T11:46:00Z">
              <w:r w:rsidRPr="0055014C">
                <w:t>Gaseous Loss (dB)</w:t>
              </w:r>
            </w:ins>
          </w:p>
        </w:tc>
        <w:tc>
          <w:tcPr>
            <w:tcW w:w="1360" w:type="dxa"/>
            <w:tcBorders>
              <w:top w:val="nil"/>
              <w:left w:val="nil"/>
              <w:bottom w:val="single" w:sz="4" w:space="0" w:color="auto"/>
              <w:right w:val="single" w:sz="4" w:space="0" w:color="auto"/>
            </w:tcBorders>
            <w:shd w:val="clear" w:color="auto" w:fill="auto"/>
            <w:vAlign w:val="center"/>
            <w:hideMark/>
          </w:tcPr>
          <w:p w14:paraId="3FF4480B" w14:textId="77777777" w:rsidR="00F17E0A" w:rsidRPr="0055014C" w:rsidRDefault="00F17E0A" w:rsidP="00C76E33">
            <w:pPr>
              <w:pStyle w:val="Tabletext"/>
              <w:jc w:val="center"/>
              <w:rPr>
                <w:ins w:id="2113" w:author="USA" w:date="2024-05-09T11:46:00Z"/>
              </w:rPr>
            </w:pPr>
            <w:ins w:id="2114"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197CA969" w14:textId="77777777" w:rsidR="00F17E0A" w:rsidRPr="0055014C" w:rsidRDefault="00F17E0A" w:rsidP="00C76E33">
            <w:pPr>
              <w:pStyle w:val="Tabletext"/>
              <w:jc w:val="center"/>
              <w:rPr>
                <w:ins w:id="2115" w:author="USA" w:date="2024-05-09T11:46:00Z"/>
              </w:rPr>
            </w:pPr>
            <w:ins w:id="2116" w:author="USA" w:date="2024-05-09T11:46:00Z">
              <w:r w:rsidRPr="0055014C">
                <w:t>0.07</w:t>
              </w:r>
            </w:ins>
          </w:p>
        </w:tc>
        <w:tc>
          <w:tcPr>
            <w:tcW w:w="1080" w:type="dxa"/>
            <w:tcBorders>
              <w:top w:val="nil"/>
              <w:left w:val="nil"/>
              <w:bottom w:val="single" w:sz="4" w:space="0" w:color="auto"/>
              <w:right w:val="single" w:sz="4" w:space="0" w:color="auto"/>
            </w:tcBorders>
            <w:shd w:val="clear" w:color="auto" w:fill="auto"/>
            <w:vAlign w:val="center"/>
            <w:hideMark/>
          </w:tcPr>
          <w:p w14:paraId="5E7BEBB2" w14:textId="77777777" w:rsidR="00F17E0A" w:rsidRPr="0055014C" w:rsidRDefault="00F17E0A" w:rsidP="00C76E33">
            <w:pPr>
              <w:pStyle w:val="Tabletext"/>
              <w:jc w:val="center"/>
              <w:rPr>
                <w:ins w:id="2117" w:author="USA" w:date="2024-05-09T11:46:00Z"/>
              </w:rPr>
            </w:pPr>
            <w:ins w:id="2118" w:author="USA" w:date="2024-05-09T11:46:00Z">
              <w:r w:rsidRPr="0055014C">
                <w:t>0.14</w:t>
              </w:r>
            </w:ins>
          </w:p>
        </w:tc>
        <w:tc>
          <w:tcPr>
            <w:tcW w:w="1040" w:type="dxa"/>
            <w:tcBorders>
              <w:top w:val="nil"/>
              <w:left w:val="nil"/>
              <w:bottom w:val="single" w:sz="4" w:space="0" w:color="auto"/>
              <w:right w:val="single" w:sz="4" w:space="0" w:color="auto"/>
            </w:tcBorders>
            <w:shd w:val="clear" w:color="auto" w:fill="auto"/>
            <w:vAlign w:val="center"/>
            <w:hideMark/>
          </w:tcPr>
          <w:p w14:paraId="530E019A" w14:textId="77777777" w:rsidR="00F17E0A" w:rsidRPr="0055014C" w:rsidRDefault="00F17E0A" w:rsidP="00C76E33">
            <w:pPr>
              <w:pStyle w:val="Tabletext"/>
              <w:jc w:val="center"/>
              <w:rPr>
                <w:ins w:id="2119" w:author="USA" w:date="2024-05-09T11:46:00Z"/>
              </w:rPr>
            </w:pPr>
            <w:ins w:id="2120" w:author="USA" w:date="2024-05-09T11:46:00Z">
              <w:r w:rsidRPr="0055014C">
                <w:t>0.35</w:t>
              </w:r>
            </w:ins>
          </w:p>
        </w:tc>
        <w:tc>
          <w:tcPr>
            <w:tcW w:w="1040" w:type="dxa"/>
            <w:tcBorders>
              <w:top w:val="nil"/>
              <w:left w:val="nil"/>
              <w:bottom w:val="single" w:sz="4" w:space="0" w:color="auto"/>
              <w:right w:val="single" w:sz="4" w:space="0" w:color="auto"/>
            </w:tcBorders>
            <w:shd w:val="clear" w:color="auto" w:fill="auto"/>
            <w:vAlign w:val="center"/>
            <w:hideMark/>
          </w:tcPr>
          <w:p w14:paraId="5B604709" w14:textId="77777777" w:rsidR="00F17E0A" w:rsidRPr="0055014C" w:rsidRDefault="00F17E0A" w:rsidP="00C76E33">
            <w:pPr>
              <w:pStyle w:val="Tabletext"/>
              <w:jc w:val="center"/>
              <w:rPr>
                <w:ins w:id="2121" w:author="USA" w:date="2024-05-09T11:46:00Z"/>
              </w:rPr>
            </w:pPr>
            <w:ins w:id="2122" w:author="USA" w:date="2024-05-09T11:46:00Z">
              <w:r w:rsidRPr="0055014C">
                <w:t>0.70</w:t>
              </w:r>
            </w:ins>
          </w:p>
        </w:tc>
      </w:tr>
      <w:tr w:rsidR="00F17E0A" w:rsidRPr="0055014C" w14:paraId="396F82F2" w14:textId="77777777" w:rsidTr="00C76E33">
        <w:trPr>
          <w:trHeight w:val="280"/>
          <w:ins w:id="2123"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ADBFB28" w14:textId="77777777" w:rsidR="00F17E0A" w:rsidRPr="0055014C" w:rsidRDefault="00F17E0A" w:rsidP="00C76E33">
            <w:pPr>
              <w:pStyle w:val="Tabletext"/>
              <w:rPr>
                <w:ins w:id="2124" w:author="USA" w:date="2024-05-09T11:46:00Z"/>
              </w:rPr>
            </w:pPr>
            <w:ins w:id="2125" w:author="USA" w:date="2024-05-09T11:46:00Z">
              <w:r w:rsidRPr="0055014C">
                <w:t>Polarization mismatch loss (dB)</w:t>
              </w:r>
            </w:ins>
          </w:p>
        </w:tc>
        <w:tc>
          <w:tcPr>
            <w:tcW w:w="1360" w:type="dxa"/>
            <w:tcBorders>
              <w:top w:val="nil"/>
              <w:left w:val="nil"/>
              <w:bottom w:val="single" w:sz="4" w:space="0" w:color="auto"/>
              <w:right w:val="single" w:sz="4" w:space="0" w:color="auto"/>
            </w:tcBorders>
            <w:shd w:val="clear" w:color="auto" w:fill="auto"/>
            <w:vAlign w:val="center"/>
            <w:hideMark/>
          </w:tcPr>
          <w:p w14:paraId="443F0F63" w14:textId="77777777" w:rsidR="00F17E0A" w:rsidRPr="0055014C" w:rsidRDefault="00F17E0A" w:rsidP="00C76E33">
            <w:pPr>
              <w:pStyle w:val="Tabletext"/>
              <w:jc w:val="center"/>
              <w:rPr>
                <w:ins w:id="2126" w:author="USA" w:date="2024-05-09T11:46:00Z"/>
              </w:rPr>
            </w:pPr>
            <w:ins w:id="2127" w:author="USA" w:date="2024-05-09T11:46:00Z">
              <w:r w:rsidRPr="0055014C">
                <w:t>3.0</w:t>
              </w:r>
            </w:ins>
          </w:p>
        </w:tc>
        <w:tc>
          <w:tcPr>
            <w:tcW w:w="1080" w:type="dxa"/>
            <w:tcBorders>
              <w:top w:val="nil"/>
              <w:left w:val="nil"/>
              <w:bottom w:val="single" w:sz="4" w:space="0" w:color="auto"/>
              <w:right w:val="single" w:sz="4" w:space="0" w:color="auto"/>
            </w:tcBorders>
            <w:shd w:val="clear" w:color="auto" w:fill="auto"/>
            <w:vAlign w:val="center"/>
            <w:hideMark/>
          </w:tcPr>
          <w:p w14:paraId="423E2B59" w14:textId="77777777" w:rsidR="00F17E0A" w:rsidRPr="0055014C" w:rsidRDefault="00F17E0A" w:rsidP="00C76E33">
            <w:pPr>
              <w:pStyle w:val="Tabletext"/>
              <w:jc w:val="center"/>
              <w:rPr>
                <w:ins w:id="2128" w:author="USA" w:date="2024-05-09T11:46:00Z"/>
              </w:rPr>
            </w:pPr>
            <w:ins w:id="2129" w:author="USA" w:date="2024-05-09T11:46:00Z">
              <w:r w:rsidRPr="0055014C">
                <w:t>3.0</w:t>
              </w:r>
            </w:ins>
          </w:p>
        </w:tc>
        <w:tc>
          <w:tcPr>
            <w:tcW w:w="1080" w:type="dxa"/>
            <w:tcBorders>
              <w:top w:val="nil"/>
              <w:left w:val="nil"/>
              <w:bottom w:val="single" w:sz="4" w:space="0" w:color="auto"/>
              <w:right w:val="single" w:sz="4" w:space="0" w:color="auto"/>
            </w:tcBorders>
            <w:shd w:val="clear" w:color="auto" w:fill="auto"/>
            <w:vAlign w:val="center"/>
            <w:hideMark/>
          </w:tcPr>
          <w:p w14:paraId="6611BBC3" w14:textId="77777777" w:rsidR="00F17E0A" w:rsidRPr="0055014C" w:rsidRDefault="00F17E0A" w:rsidP="00C76E33">
            <w:pPr>
              <w:pStyle w:val="Tabletext"/>
              <w:jc w:val="center"/>
              <w:rPr>
                <w:ins w:id="2130" w:author="USA" w:date="2024-05-09T11:46:00Z"/>
              </w:rPr>
            </w:pPr>
            <w:ins w:id="2131" w:author="USA" w:date="2024-05-09T11:46:00Z">
              <w:r w:rsidRPr="0055014C">
                <w:t>3.0</w:t>
              </w:r>
            </w:ins>
          </w:p>
        </w:tc>
        <w:tc>
          <w:tcPr>
            <w:tcW w:w="1040" w:type="dxa"/>
            <w:tcBorders>
              <w:top w:val="nil"/>
              <w:left w:val="nil"/>
              <w:bottom w:val="single" w:sz="4" w:space="0" w:color="auto"/>
              <w:right w:val="single" w:sz="4" w:space="0" w:color="auto"/>
            </w:tcBorders>
            <w:shd w:val="clear" w:color="auto" w:fill="auto"/>
            <w:vAlign w:val="center"/>
            <w:hideMark/>
          </w:tcPr>
          <w:p w14:paraId="515D1E27" w14:textId="77777777" w:rsidR="00F17E0A" w:rsidRPr="0055014C" w:rsidRDefault="00F17E0A" w:rsidP="00C76E33">
            <w:pPr>
              <w:pStyle w:val="Tabletext"/>
              <w:jc w:val="center"/>
              <w:rPr>
                <w:ins w:id="2132" w:author="USA" w:date="2024-05-09T11:46:00Z"/>
              </w:rPr>
            </w:pPr>
            <w:ins w:id="2133" w:author="USA" w:date="2024-05-09T11:46:00Z">
              <w:r w:rsidRPr="0055014C">
                <w:t>3.0</w:t>
              </w:r>
            </w:ins>
          </w:p>
        </w:tc>
        <w:tc>
          <w:tcPr>
            <w:tcW w:w="1040" w:type="dxa"/>
            <w:tcBorders>
              <w:top w:val="nil"/>
              <w:left w:val="nil"/>
              <w:bottom w:val="single" w:sz="4" w:space="0" w:color="auto"/>
              <w:right w:val="single" w:sz="4" w:space="0" w:color="auto"/>
            </w:tcBorders>
            <w:shd w:val="clear" w:color="auto" w:fill="auto"/>
            <w:vAlign w:val="center"/>
            <w:hideMark/>
          </w:tcPr>
          <w:p w14:paraId="7C5A90BC" w14:textId="77777777" w:rsidR="00F17E0A" w:rsidRPr="0055014C" w:rsidRDefault="00F17E0A" w:rsidP="00C76E33">
            <w:pPr>
              <w:pStyle w:val="Tabletext"/>
              <w:jc w:val="center"/>
              <w:rPr>
                <w:ins w:id="2134" w:author="USA" w:date="2024-05-09T11:46:00Z"/>
              </w:rPr>
            </w:pPr>
            <w:ins w:id="2135" w:author="USA" w:date="2024-05-09T11:46:00Z">
              <w:r w:rsidRPr="0055014C">
                <w:t>3.0</w:t>
              </w:r>
            </w:ins>
          </w:p>
        </w:tc>
      </w:tr>
      <w:tr w:rsidR="00F17E0A" w:rsidRPr="0055014C" w14:paraId="69DC9B51" w14:textId="77777777" w:rsidTr="00C76E33">
        <w:trPr>
          <w:trHeight w:val="280"/>
          <w:ins w:id="2136"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5FF4121" w14:textId="77777777" w:rsidR="00F17E0A" w:rsidRPr="0055014C" w:rsidRDefault="00F17E0A" w:rsidP="00C76E33">
            <w:pPr>
              <w:pStyle w:val="Tabletext"/>
              <w:rPr>
                <w:ins w:id="2137" w:author="USA" w:date="2024-05-09T11:46:00Z"/>
              </w:rPr>
            </w:pPr>
            <w:ins w:id="2138" w:author="USA" w:date="2024-05-09T11:46:00Z">
              <w:r w:rsidRPr="0055014C">
                <w:t>Clutter loss (P.2108 at 50%) (dB)</w:t>
              </w:r>
            </w:ins>
          </w:p>
        </w:tc>
        <w:tc>
          <w:tcPr>
            <w:tcW w:w="1360" w:type="dxa"/>
            <w:tcBorders>
              <w:top w:val="nil"/>
              <w:left w:val="nil"/>
              <w:bottom w:val="single" w:sz="4" w:space="0" w:color="auto"/>
              <w:right w:val="single" w:sz="4" w:space="0" w:color="auto"/>
            </w:tcBorders>
            <w:shd w:val="clear" w:color="000000" w:fill="E2EFDA"/>
            <w:vAlign w:val="center"/>
            <w:hideMark/>
          </w:tcPr>
          <w:p w14:paraId="2C723FD8" w14:textId="77777777" w:rsidR="00F17E0A" w:rsidRPr="0055014C" w:rsidRDefault="00F17E0A" w:rsidP="00C76E33">
            <w:pPr>
              <w:pStyle w:val="Tabletext"/>
              <w:jc w:val="center"/>
              <w:rPr>
                <w:ins w:id="2139" w:author="USA" w:date="2024-05-09T11:46:00Z"/>
                <w:i/>
                <w:iCs/>
              </w:rPr>
            </w:pPr>
            <w:ins w:id="2140" w:author="USA" w:date="2024-05-09T11:46:00Z">
              <w:r w:rsidRPr="0055014C">
                <w:rPr>
                  <w:i/>
                  <w:iCs/>
                </w:rPr>
                <w:t>26.18</w:t>
              </w:r>
            </w:ins>
          </w:p>
        </w:tc>
        <w:tc>
          <w:tcPr>
            <w:tcW w:w="1080" w:type="dxa"/>
            <w:tcBorders>
              <w:top w:val="nil"/>
              <w:left w:val="nil"/>
              <w:bottom w:val="single" w:sz="4" w:space="0" w:color="auto"/>
              <w:right w:val="single" w:sz="4" w:space="0" w:color="auto"/>
            </w:tcBorders>
            <w:shd w:val="clear" w:color="000000" w:fill="E2EFDA"/>
            <w:vAlign w:val="center"/>
            <w:hideMark/>
          </w:tcPr>
          <w:p w14:paraId="3608056E" w14:textId="77777777" w:rsidR="00F17E0A" w:rsidRPr="0055014C" w:rsidRDefault="00F17E0A" w:rsidP="00C76E33">
            <w:pPr>
              <w:pStyle w:val="Tabletext"/>
              <w:jc w:val="center"/>
              <w:rPr>
                <w:ins w:id="2141" w:author="USA" w:date="2024-05-09T11:46:00Z"/>
                <w:i/>
                <w:iCs/>
              </w:rPr>
            </w:pPr>
            <w:ins w:id="2142" w:author="USA" w:date="2024-05-09T11:46:00Z">
              <w:r w:rsidRPr="0055014C">
                <w:rPr>
                  <w:i/>
                  <w:iCs/>
                </w:rPr>
                <w:t>33.00</w:t>
              </w:r>
            </w:ins>
          </w:p>
        </w:tc>
        <w:tc>
          <w:tcPr>
            <w:tcW w:w="1080" w:type="dxa"/>
            <w:tcBorders>
              <w:top w:val="nil"/>
              <w:left w:val="nil"/>
              <w:bottom w:val="single" w:sz="4" w:space="0" w:color="auto"/>
              <w:right w:val="single" w:sz="4" w:space="0" w:color="auto"/>
            </w:tcBorders>
            <w:shd w:val="clear" w:color="000000" w:fill="E2EFDA"/>
            <w:vAlign w:val="center"/>
            <w:hideMark/>
          </w:tcPr>
          <w:p w14:paraId="6CC51D22" w14:textId="77777777" w:rsidR="00F17E0A" w:rsidRPr="0055014C" w:rsidRDefault="00F17E0A" w:rsidP="00C76E33">
            <w:pPr>
              <w:pStyle w:val="Tabletext"/>
              <w:jc w:val="center"/>
              <w:rPr>
                <w:ins w:id="2143" w:author="USA" w:date="2024-05-09T11:46:00Z"/>
                <w:i/>
                <w:iCs/>
              </w:rPr>
            </w:pPr>
            <w:ins w:id="2144" w:author="USA" w:date="2024-05-09T11:46:00Z">
              <w:r w:rsidRPr="0055014C">
                <w:rPr>
                  <w:i/>
                  <w:iCs/>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60FB88D3" w14:textId="77777777" w:rsidR="00F17E0A" w:rsidRPr="0055014C" w:rsidRDefault="00F17E0A" w:rsidP="00C76E33">
            <w:pPr>
              <w:pStyle w:val="Tabletext"/>
              <w:jc w:val="center"/>
              <w:rPr>
                <w:ins w:id="2145" w:author="USA" w:date="2024-05-09T11:46:00Z"/>
                <w:i/>
                <w:iCs/>
              </w:rPr>
            </w:pPr>
            <w:ins w:id="2146" w:author="USA" w:date="2024-05-09T11:46:00Z">
              <w:r w:rsidRPr="0055014C">
                <w:rPr>
                  <w:i/>
                  <w:iCs/>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2CBD0103" w14:textId="77777777" w:rsidR="00F17E0A" w:rsidRPr="0055014C" w:rsidRDefault="00F17E0A" w:rsidP="00C76E33">
            <w:pPr>
              <w:pStyle w:val="Tabletext"/>
              <w:jc w:val="center"/>
              <w:rPr>
                <w:ins w:id="2147" w:author="USA" w:date="2024-05-09T11:46:00Z"/>
                <w:i/>
                <w:iCs/>
              </w:rPr>
            </w:pPr>
            <w:ins w:id="2148" w:author="USA" w:date="2024-05-09T11:46:00Z">
              <w:r w:rsidRPr="0055014C">
                <w:rPr>
                  <w:i/>
                  <w:iCs/>
                </w:rPr>
                <w:t>33.00</w:t>
              </w:r>
            </w:ins>
          </w:p>
        </w:tc>
      </w:tr>
      <w:tr w:rsidR="00F17E0A" w:rsidRPr="0055014C" w14:paraId="0BB1BF19" w14:textId="77777777" w:rsidTr="00C76E33">
        <w:trPr>
          <w:trHeight w:val="570"/>
          <w:ins w:id="2149" w:author="USA" w:date="2024-05-09T11:46:00Z"/>
        </w:trPr>
        <w:tc>
          <w:tcPr>
            <w:tcW w:w="40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4F3F5A5A" w14:textId="77777777" w:rsidR="00F17E0A" w:rsidRPr="0055014C" w:rsidRDefault="00F17E0A" w:rsidP="00C76E33">
            <w:pPr>
              <w:pStyle w:val="Tabletext"/>
              <w:rPr>
                <w:ins w:id="2150" w:author="USA" w:date="2024-05-09T11:46:00Z"/>
              </w:rPr>
            </w:pPr>
            <w:ins w:id="2151" w:author="USA" w:date="2024-05-09T11:46:00Z">
              <w:r w:rsidRPr="0055014C">
                <w:t>Building Entry Loss P.2109 (P=50%) - Traditional Buildings (dB)</w:t>
              </w:r>
            </w:ins>
          </w:p>
        </w:tc>
        <w:tc>
          <w:tcPr>
            <w:tcW w:w="1360" w:type="dxa"/>
            <w:tcBorders>
              <w:top w:val="nil"/>
              <w:left w:val="nil"/>
              <w:bottom w:val="single" w:sz="4" w:space="0" w:color="auto"/>
              <w:right w:val="single" w:sz="4" w:space="0" w:color="auto"/>
            </w:tcBorders>
            <w:shd w:val="clear" w:color="auto" w:fill="auto"/>
            <w:noWrap/>
            <w:vAlign w:val="center"/>
            <w:hideMark/>
          </w:tcPr>
          <w:p w14:paraId="4C7A0610" w14:textId="77777777" w:rsidR="00F17E0A" w:rsidRPr="0055014C" w:rsidRDefault="00F17E0A" w:rsidP="00C76E33">
            <w:pPr>
              <w:pStyle w:val="Tabletext"/>
              <w:jc w:val="center"/>
              <w:rPr>
                <w:ins w:id="2152" w:author="USA" w:date="2024-05-09T11:46:00Z"/>
                <w:i/>
                <w:iCs/>
              </w:rPr>
            </w:pPr>
            <w:ins w:id="2153" w:author="USA" w:date="2024-05-09T11:46:00Z">
              <w:r w:rsidRPr="0055014C">
                <w:rPr>
                  <w:i/>
                  <w:iCs/>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004765B7" w14:textId="77777777" w:rsidR="00F17E0A" w:rsidRPr="0055014C" w:rsidRDefault="00F17E0A" w:rsidP="00C76E33">
            <w:pPr>
              <w:pStyle w:val="Tabletext"/>
              <w:jc w:val="center"/>
              <w:rPr>
                <w:ins w:id="2154" w:author="USA" w:date="2024-05-09T11:46:00Z"/>
                <w:i/>
                <w:iCs/>
              </w:rPr>
            </w:pPr>
            <w:ins w:id="2155" w:author="USA" w:date="2024-05-09T11:46:00Z">
              <w:r w:rsidRPr="0055014C">
                <w:rPr>
                  <w:i/>
                  <w:iCs/>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4E15BF0C" w14:textId="77777777" w:rsidR="00F17E0A" w:rsidRPr="0055014C" w:rsidRDefault="00F17E0A" w:rsidP="00C76E33">
            <w:pPr>
              <w:pStyle w:val="Tabletext"/>
              <w:jc w:val="center"/>
              <w:rPr>
                <w:ins w:id="2156" w:author="USA" w:date="2024-05-09T11:46:00Z"/>
                <w:i/>
                <w:iCs/>
              </w:rPr>
            </w:pPr>
            <w:ins w:id="2157" w:author="USA" w:date="2024-05-09T11:46:00Z">
              <w:r w:rsidRPr="0055014C">
                <w:rPr>
                  <w:i/>
                  <w:iCs/>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334F1796" w14:textId="77777777" w:rsidR="00F17E0A" w:rsidRPr="0055014C" w:rsidRDefault="00F17E0A" w:rsidP="00C76E33">
            <w:pPr>
              <w:pStyle w:val="Tabletext"/>
              <w:jc w:val="center"/>
              <w:rPr>
                <w:ins w:id="2158" w:author="USA" w:date="2024-05-09T11:46:00Z"/>
                <w:i/>
                <w:iCs/>
              </w:rPr>
            </w:pPr>
            <w:ins w:id="2159" w:author="USA" w:date="2024-05-09T11:46:00Z">
              <w:r w:rsidRPr="0055014C">
                <w:rPr>
                  <w:i/>
                  <w:iCs/>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7C48B0C0" w14:textId="77777777" w:rsidR="00F17E0A" w:rsidRPr="0055014C" w:rsidRDefault="00F17E0A" w:rsidP="00C76E33">
            <w:pPr>
              <w:pStyle w:val="Tabletext"/>
              <w:jc w:val="center"/>
              <w:rPr>
                <w:ins w:id="2160" w:author="USA" w:date="2024-05-09T11:46:00Z"/>
                <w:i/>
                <w:iCs/>
              </w:rPr>
            </w:pPr>
            <w:ins w:id="2161" w:author="USA" w:date="2024-05-09T11:46:00Z">
              <w:r w:rsidRPr="0055014C">
                <w:rPr>
                  <w:i/>
                  <w:iCs/>
                </w:rPr>
                <w:t>19.8</w:t>
              </w:r>
            </w:ins>
          </w:p>
        </w:tc>
      </w:tr>
      <w:tr w:rsidR="00F17E0A" w:rsidRPr="0055014C" w14:paraId="753A6F10" w14:textId="77777777" w:rsidTr="00C76E33">
        <w:trPr>
          <w:trHeight w:val="570"/>
          <w:ins w:id="2162" w:author="USA" w:date="2024-05-09T11:46:00Z"/>
        </w:trPr>
        <w:tc>
          <w:tcPr>
            <w:tcW w:w="40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3CFCD39C" w14:textId="77777777" w:rsidR="00F17E0A" w:rsidRPr="0055014C" w:rsidRDefault="00F17E0A" w:rsidP="00C76E33">
            <w:pPr>
              <w:pStyle w:val="Tabletext"/>
              <w:rPr>
                <w:ins w:id="2163" w:author="USA" w:date="2024-05-09T11:46:00Z"/>
              </w:rPr>
            </w:pPr>
            <w:ins w:id="2164" w:author="USA" w:date="2024-05-09T11:46:00Z">
              <w:r w:rsidRPr="0055014C">
                <w:t>Propagation by diffraction loss  P.526-15</w:t>
              </w:r>
            </w:ins>
          </w:p>
        </w:tc>
        <w:tc>
          <w:tcPr>
            <w:tcW w:w="1360" w:type="dxa"/>
            <w:tcBorders>
              <w:top w:val="nil"/>
              <w:left w:val="nil"/>
              <w:bottom w:val="single" w:sz="4" w:space="0" w:color="auto"/>
              <w:right w:val="single" w:sz="4" w:space="0" w:color="auto"/>
            </w:tcBorders>
            <w:shd w:val="clear" w:color="auto" w:fill="auto"/>
            <w:noWrap/>
            <w:vAlign w:val="center"/>
            <w:hideMark/>
          </w:tcPr>
          <w:p w14:paraId="4A4EE3FC" w14:textId="77777777" w:rsidR="00F17E0A" w:rsidRPr="0055014C" w:rsidRDefault="00F17E0A" w:rsidP="00C76E33">
            <w:pPr>
              <w:pStyle w:val="Tabletext"/>
              <w:jc w:val="center"/>
              <w:rPr>
                <w:ins w:id="2165" w:author="USA" w:date="2024-05-09T11:46:00Z"/>
                <w:i/>
                <w:iCs/>
              </w:rPr>
            </w:pPr>
            <w:ins w:id="2166" w:author="USA" w:date="2024-05-09T11:46:00Z">
              <w:r w:rsidRPr="0055014C">
                <w:rPr>
                  <w:i/>
                  <w:iCs/>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4F8D0BFE" w14:textId="77777777" w:rsidR="00F17E0A" w:rsidRPr="0055014C" w:rsidRDefault="00F17E0A" w:rsidP="00C76E33">
            <w:pPr>
              <w:pStyle w:val="Tabletext"/>
              <w:jc w:val="center"/>
              <w:rPr>
                <w:ins w:id="2167" w:author="USA" w:date="2024-05-09T11:46:00Z"/>
                <w:i/>
                <w:iCs/>
              </w:rPr>
            </w:pPr>
            <w:ins w:id="2168" w:author="USA" w:date="2024-05-09T11:46:00Z">
              <w:r w:rsidRPr="0055014C">
                <w:rPr>
                  <w:i/>
                  <w:iCs/>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7111FA1E" w14:textId="77777777" w:rsidR="00F17E0A" w:rsidRPr="0055014C" w:rsidRDefault="00F17E0A" w:rsidP="00C76E33">
            <w:pPr>
              <w:pStyle w:val="Tabletext"/>
              <w:jc w:val="center"/>
              <w:rPr>
                <w:ins w:id="2169" w:author="USA" w:date="2024-05-09T11:46:00Z"/>
                <w:i/>
                <w:iCs/>
              </w:rPr>
            </w:pPr>
            <w:ins w:id="2170" w:author="USA" w:date="2024-05-09T11:46:00Z">
              <w:r w:rsidRPr="0055014C">
                <w:rPr>
                  <w:i/>
                  <w:iCs/>
                </w:rPr>
                <w:t>0.0</w:t>
              </w:r>
            </w:ins>
          </w:p>
        </w:tc>
        <w:tc>
          <w:tcPr>
            <w:tcW w:w="1040" w:type="dxa"/>
            <w:tcBorders>
              <w:top w:val="nil"/>
              <w:left w:val="nil"/>
              <w:bottom w:val="single" w:sz="4" w:space="0" w:color="auto"/>
              <w:right w:val="single" w:sz="4" w:space="0" w:color="auto"/>
            </w:tcBorders>
            <w:shd w:val="clear" w:color="auto" w:fill="auto"/>
            <w:noWrap/>
            <w:vAlign w:val="center"/>
            <w:hideMark/>
          </w:tcPr>
          <w:p w14:paraId="59B551D9" w14:textId="77777777" w:rsidR="00F17E0A" w:rsidRPr="0055014C" w:rsidRDefault="00F17E0A" w:rsidP="00C76E33">
            <w:pPr>
              <w:pStyle w:val="Tabletext"/>
              <w:jc w:val="center"/>
              <w:rPr>
                <w:ins w:id="2171" w:author="USA" w:date="2024-05-09T11:46:00Z"/>
                <w:i/>
                <w:iCs/>
              </w:rPr>
            </w:pPr>
            <w:ins w:id="2172" w:author="USA" w:date="2024-05-09T11:46:00Z">
              <w:r w:rsidRPr="0055014C">
                <w:rPr>
                  <w:i/>
                  <w:iCs/>
                </w:rPr>
                <w:t>34.6</w:t>
              </w:r>
            </w:ins>
          </w:p>
        </w:tc>
        <w:tc>
          <w:tcPr>
            <w:tcW w:w="1040" w:type="dxa"/>
            <w:tcBorders>
              <w:top w:val="nil"/>
              <w:left w:val="nil"/>
              <w:bottom w:val="single" w:sz="4" w:space="0" w:color="auto"/>
              <w:right w:val="single" w:sz="4" w:space="0" w:color="auto"/>
            </w:tcBorders>
            <w:shd w:val="clear" w:color="auto" w:fill="auto"/>
            <w:noWrap/>
            <w:vAlign w:val="center"/>
            <w:hideMark/>
          </w:tcPr>
          <w:p w14:paraId="1C11E2E7" w14:textId="77777777" w:rsidR="00F17E0A" w:rsidRPr="0055014C" w:rsidRDefault="00F17E0A" w:rsidP="00C76E33">
            <w:pPr>
              <w:pStyle w:val="Tabletext"/>
              <w:jc w:val="center"/>
              <w:rPr>
                <w:ins w:id="2173" w:author="USA" w:date="2024-05-09T11:46:00Z"/>
                <w:i/>
                <w:iCs/>
              </w:rPr>
            </w:pPr>
            <w:ins w:id="2174" w:author="USA" w:date="2024-05-09T11:46:00Z">
              <w:r w:rsidRPr="0055014C">
                <w:rPr>
                  <w:i/>
                  <w:iCs/>
                </w:rPr>
                <w:t>112.3</w:t>
              </w:r>
            </w:ins>
          </w:p>
        </w:tc>
      </w:tr>
      <w:tr w:rsidR="00F17E0A" w:rsidRPr="0055014C" w14:paraId="04C583D5" w14:textId="77777777" w:rsidTr="00C76E33">
        <w:trPr>
          <w:trHeight w:val="280"/>
          <w:ins w:id="2175" w:author="USA" w:date="2024-05-09T11:46:00Z"/>
        </w:trPr>
        <w:tc>
          <w:tcPr>
            <w:tcW w:w="4060" w:type="dxa"/>
            <w:tcBorders>
              <w:top w:val="nil"/>
              <w:left w:val="single" w:sz="4" w:space="0" w:color="auto"/>
              <w:bottom w:val="single" w:sz="4" w:space="0" w:color="auto"/>
              <w:right w:val="single" w:sz="4" w:space="0" w:color="auto"/>
            </w:tcBorders>
            <w:shd w:val="clear" w:color="000000" w:fill="FFFFFF"/>
            <w:vAlign w:val="bottom"/>
            <w:hideMark/>
          </w:tcPr>
          <w:p w14:paraId="5DC3AD06" w14:textId="77777777" w:rsidR="00F17E0A" w:rsidRPr="0055014C" w:rsidRDefault="00F17E0A" w:rsidP="00C76E33">
            <w:pPr>
              <w:pStyle w:val="Tabletext"/>
              <w:rPr>
                <w:ins w:id="2176" w:author="USA" w:date="2024-05-09T11:46:00Z"/>
              </w:rPr>
            </w:pPr>
            <w:ins w:id="2177" w:author="USA" w:date="2024-05-09T11:46:00Z">
              <w:r w:rsidRPr="0055014C">
                <w:rPr>
                  <w:b/>
                  <w:bCs/>
                </w:rPr>
                <w:t>Total Losses</w:t>
              </w:r>
              <w:r w:rsidRPr="0055014C">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36D1B4E5" w14:textId="77777777" w:rsidR="00F17E0A" w:rsidRPr="0055014C" w:rsidRDefault="00F17E0A" w:rsidP="00C76E33">
            <w:pPr>
              <w:pStyle w:val="Tabletext"/>
              <w:jc w:val="center"/>
              <w:rPr>
                <w:ins w:id="2178" w:author="USA" w:date="2024-05-09T11:46:00Z"/>
              </w:rPr>
            </w:pPr>
            <w:ins w:id="2179" w:author="USA" w:date="2024-05-09T11:46:00Z">
              <w:r w:rsidRPr="0055014C">
                <w:t>163.8</w:t>
              </w:r>
            </w:ins>
          </w:p>
        </w:tc>
        <w:tc>
          <w:tcPr>
            <w:tcW w:w="1080" w:type="dxa"/>
            <w:tcBorders>
              <w:top w:val="nil"/>
              <w:left w:val="nil"/>
              <w:bottom w:val="single" w:sz="4" w:space="0" w:color="auto"/>
              <w:right w:val="single" w:sz="4" w:space="0" w:color="auto"/>
            </w:tcBorders>
            <w:shd w:val="clear" w:color="auto" w:fill="auto"/>
            <w:vAlign w:val="center"/>
            <w:hideMark/>
          </w:tcPr>
          <w:p w14:paraId="26157662" w14:textId="77777777" w:rsidR="00F17E0A" w:rsidRPr="0055014C" w:rsidRDefault="00F17E0A" w:rsidP="00C76E33">
            <w:pPr>
              <w:pStyle w:val="Tabletext"/>
              <w:jc w:val="center"/>
              <w:rPr>
                <w:ins w:id="2180" w:author="USA" w:date="2024-05-09T11:46:00Z"/>
              </w:rPr>
            </w:pPr>
            <w:ins w:id="2181" w:author="USA" w:date="2024-05-09T11:46:00Z">
              <w:r w:rsidRPr="0055014C">
                <w:t>193.8</w:t>
              </w:r>
            </w:ins>
          </w:p>
        </w:tc>
        <w:tc>
          <w:tcPr>
            <w:tcW w:w="1080" w:type="dxa"/>
            <w:tcBorders>
              <w:top w:val="nil"/>
              <w:left w:val="nil"/>
              <w:bottom w:val="single" w:sz="4" w:space="0" w:color="auto"/>
              <w:right w:val="single" w:sz="4" w:space="0" w:color="auto"/>
            </w:tcBorders>
            <w:shd w:val="clear" w:color="auto" w:fill="auto"/>
            <w:vAlign w:val="center"/>
            <w:hideMark/>
          </w:tcPr>
          <w:p w14:paraId="206B4221" w14:textId="77777777" w:rsidR="00F17E0A" w:rsidRPr="0055014C" w:rsidRDefault="00F17E0A" w:rsidP="00C76E33">
            <w:pPr>
              <w:pStyle w:val="Tabletext"/>
              <w:jc w:val="center"/>
              <w:rPr>
                <w:ins w:id="2182" w:author="USA" w:date="2024-05-09T11:46:00Z"/>
              </w:rPr>
            </w:pPr>
            <w:ins w:id="2183" w:author="USA" w:date="2024-05-09T11:46:00Z">
              <w:r w:rsidRPr="0055014C">
                <w:t>199.9</w:t>
              </w:r>
            </w:ins>
          </w:p>
        </w:tc>
        <w:tc>
          <w:tcPr>
            <w:tcW w:w="1040" w:type="dxa"/>
            <w:tcBorders>
              <w:top w:val="nil"/>
              <w:left w:val="nil"/>
              <w:bottom w:val="single" w:sz="4" w:space="0" w:color="auto"/>
              <w:right w:val="single" w:sz="4" w:space="0" w:color="auto"/>
            </w:tcBorders>
            <w:shd w:val="clear" w:color="auto" w:fill="auto"/>
            <w:vAlign w:val="center"/>
            <w:hideMark/>
          </w:tcPr>
          <w:p w14:paraId="4DD4AC20" w14:textId="77777777" w:rsidR="00F17E0A" w:rsidRPr="0055014C" w:rsidRDefault="00F17E0A" w:rsidP="00C76E33">
            <w:pPr>
              <w:pStyle w:val="Tabletext"/>
              <w:jc w:val="center"/>
              <w:rPr>
                <w:ins w:id="2184" w:author="USA" w:date="2024-05-09T11:46:00Z"/>
              </w:rPr>
            </w:pPr>
            <w:ins w:id="2185" w:author="USA" w:date="2024-05-09T11:46:00Z">
              <w:r w:rsidRPr="0055014C">
                <w:t>242.6</w:t>
              </w:r>
            </w:ins>
          </w:p>
        </w:tc>
        <w:tc>
          <w:tcPr>
            <w:tcW w:w="1040" w:type="dxa"/>
            <w:tcBorders>
              <w:top w:val="nil"/>
              <w:left w:val="nil"/>
              <w:bottom w:val="single" w:sz="4" w:space="0" w:color="auto"/>
              <w:right w:val="single" w:sz="4" w:space="0" w:color="auto"/>
            </w:tcBorders>
            <w:shd w:val="clear" w:color="auto" w:fill="auto"/>
            <w:vAlign w:val="center"/>
            <w:hideMark/>
          </w:tcPr>
          <w:p w14:paraId="72DC340B" w14:textId="77777777" w:rsidR="00F17E0A" w:rsidRPr="0055014C" w:rsidRDefault="00F17E0A" w:rsidP="00C76E33">
            <w:pPr>
              <w:pStyle w:val="Tabletext"/>
              <w:jc w:val="center"/>
              <w:rPr>
                <w:ins w:id="2186" w:author="USA" w:date="2024-05-09T11:46:00Z"/>
              </w:rPr>
            </w:pPr>
            <w:ins w:id="2187" w:author="USA" w:date="2024-05-09T11:46:00Z">
              <w:r w:rsidRPr="0055014C">
                <w:t>326.7</w:t>
              </w:r>
            </w:ins>
          </w:p>
        </w:tc>
      </w:tr>
      <w:tr w:rsidR="00F17E0A" w:rsidRPr="0055014C" w14:paraId="75B3255C" w14:textId="77777777" w:rsidTr="00C76E33">
        <w:trPr>
          <w:trHeight w:val="300"/>
          <w:ins w:id="2188" w:author="USA" w:date="2024-05-09T11:46:00Z"/>
        </w:trPr>
        <w:tc>
          <w:tcPr>
            <w:tcW w:w="9660" w:type="dxa"/>
            <w:gridSpan w:val="6"/>
            <w:tcBorders>
              <w:top w:val="nil"/>
              <w:left w:val="single" w:sz="4" w:space="0" w:color="auto"/>
              <w:bottom w:val="single" w:sz="4" w:space="0" w:color="auto"/>
              <w:right w:val="single" w:sz="4" w:space="0" w:color="auto"/>
            </w:tcBorders>
            <w:shd w:val="clear" w:color="000000" w:fill="FFEB9C"/>
            <w:vAlign w:val="bottom"/>
            <w:hideMark/>
          </w:tcPr>
          <w:p w14:paraId="285F4332" w14:textId="77777777" w:rsidR="00F17E0A" w:rsidRPr="0055014C" w:rsidRDefault="00F17E0A" w:rsidP="00C76E33">
            <w:pPr>
              <w:pStyle w:val="Tabletext"/>
              <w:jc w:val="center"/>
              <w:rPr>
                <w:ins w:id="2189" w:author="USA" w:date="2024-05-09T11:46:00Z"/>
                <w:color w:val="9C5700"/>
              </w:rPr>
            </w:pPr>
            <w:ins w:id="2190" w:author="USA" w:date="2024-05-09T11:46:00Z">
              <w:r w:rsidRPr="0055014C">
                <w:rPr>
                  <w:b/>
                  <w:bCs/>
                  <w:color w:val="9C5700"/>
                </w:rPr>
                <w:t>Calculations</w:t>
              </w:r>
            </w:ins>
          </w:p>
          <w:p w14:paraId="69A18D35" w14:textId="77777777" w:rsidR="00F17E0A" w:rsidRPr="0055014C" w:rsidRDefault="00F17E0A" w:rsidP="00C76E33">
            <w:pPr>
              <w:pStyle w:val="Tabletext"/>
              <w:jc w:val="center"/>
              <w:rPr>
                <w:ins w:id="2191" w:author="USA" w:date="2024-05-09T11:46:00Z"/>
                <w:color w:val="9C5700"/>
              </w:rPr>
            </w:pPr>
          </w:p>
        </w:tc>
      </w:tr>
      <w:tr w:rsidR="00F17E0A" w:rsidRPr="0055014C" w14:paraId="59B3AC9A" w14:textId="77777777" w:rsidTr="00C76E33">
        <w:trPr>
          <w:trHeight w:val="300"/>
          <w:ins w:id="2192" w:author="USA" w:date="2024-05-09T11:46:00Z"/>
        </w:trPr>
        <w:tc>
          <w:tcPr>
            <w:tcW w:w="4060" w:type="dxa"/>
            <w:tcBorders>
              <w:top w:val="nil"/>
              <w:left w:val="single" w:sz="4" w:space="0" w:color="auto"/>
              <w:bottom w:val="single" w:sz="4" w:space="0" w:color="auto"/>
              <w:right w:val="nil"/>
            </w:tcBorders>
            <w:shd w:val="clear" w:color="000000" w:fill="FFEB9C"/>
            <w:vAlign w:val="bottom"/>
            <w:hideMark/>
          </w:tcPr>
          <w:p w14:paraId="74AD24F8" w14:textId="77777777" w:rsidR="00F17E0A" w:rsidRPr="0055014C" w:rsidRDefault="00F17E0A" w:rsidP="00C76E33">
            <w:pPr>
              <w:pStyle w:val="Tabletext"/>
              <w:rPr>
                <w:ins w:id="2193" w:author="USA" w:date="2024-05-09T11:46:00Z"/>
                <w:b/>
                <w:bCs/>
                <w:color w:val="9C5700"/>
              </w:rPr>
            </w:pPr>
            <w:ins w:id="2194" w:author="USA" w:date="2024-05-09T11:46:00Z">
              <w:r w:rsidRPr="0055014C">
                <w:rPr>
                  <w:b/>
                  <w:bCs/>
                  <w:color w:val="9C5700"/>
                </w:rPr>
                <w:t>Traditional Buildings</w:t>
              </w:r>
            </w:ins>
          </w:p>
        </w:tc>
        <w:tc>
          <w:tcPr>
            <w:tcW w:w="1360" w:type="dxa"/>
            <w:tcBorders>
              <w:top w:val="nil"/>
              <w:left w:val="nil"/>
              <w:bottom w:val="single" w:sz="4" w:space="0" w:color="auto"/>
            </w:tcBorders>
            <w:shd w:val="clear" w:color="000000" w:fill="FFEB9C"/>
            <w:vAlign w:val="center"/>
            <w:hideMark/>
          </w:tcPr>
          <w:p w14:paraId="3170232C" w14:textId="77777777" w:rsidR="00F17E0A" w:rsidRPr="0055014C" w:rsidRDefault="00F17E0A" w:rsidP="00C76E33">
            <w:pPr>
              <w:pStyle w:val="Tabletext"/>
              <w:jc w:val="center"/>
              <w:rPr>
                <w:ins w:id="2195"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36022A2C" w14:textId="77777777" w:rsidR="00F17E0A" w:rsidRPr="0055014C" w:rsidRDefault="00F17E0A" w:rsidP="00C76E33">
            <w:pPr>
              <w:pStyle w:val="Tabletext"/>
              <w:jc w:val="center"/>
              <w:rPr>
                <w:ins w:id="2196"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0C18B600" w14:textId="77777777" w:rsidR="00F17E0A" w:rsidRPr="0055014C" w:rsidRDefault="00F17E0A" w:rsidP="00C76E33">
            <w:pPr>
              <w:pStyle w:val="Tabletext"/>
              <w:jc w:val="center"/>
              <w:rPr>
                <w:ins w:id="2197"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2B0AD393" w14:textId="77777777" w:rsidR="00F17E0A" w:rsidRPr="0055014C" w:rsidRDefault="00F17E0A" w:rsidP="00C76E33">
            <w:pPr>
              <w:pStyle w:val="Tabletext"/>
              <w:jc w:val="center"/>
              <w:rPr>
                <w:ins w:id="2198" w:author="USA" w:date="2024-05-09T11:46:00Z"/>
                <w:color w:val="9C5700"/>
              </w:rPr>
            </w:pPr>
          </w:p>
        </w:tc>
        <w:tc>
          <w:tcPr>
            <w:tcW w:w="1040" w:type="dxa"/>
            <w:tcBorders>
              <w:top w:val="nil"/>
              <w:left w:val="nil"/>
              <w:bottom w:val="single" w:sz="4" w:space="0" w:color="auto"/>
              <w:right w:val="single" w:sz="4" w:space="0" w:color="auto"/>
            </w:tcBorders>
            <w:shd w:val="clear" w:color="000000" w:fill="FFEB9C"/>
            <w:vAlign w:val="center"/>
            <w:hideMark/>
          </w:tcPr>
          <w:p w14:paraId="5963835F" w14:textId="77777777" w:rsidR="00F17E0A" w:rsidRPr="0055014C" w:rsidRDefault="00F17E0A" w:rsidP="00C76E33">
            <w:pPr>
              <w:pStyle w:val="Tabletext"/>
              <w:jc w:val="center"/>
              <w:rPr>
                <w:ins w:id="2199" w:author="USA" w:date="2024-05-09T11:46:00Z"/>
                <w:color w:val="9C5700"/>
              </w:rPr>
            </w:pPr>
          </w:p>
        </w:tc>
      </w:tr>
      <w:tr w:rsidR="00F17E0A" w:rsidRPr="0055014C" w14:paraId="3ED5D473" w14:textId="77777777" w:rsidTr="00C76E33">
        <w:trPr>
          <w:trHeight w:val="540"/>
          <w:ins w:id="2200" w:author="USA" w:date="2024-05-09T11:46:00Z"/>
        </w:trPr>
        <w:tc>
          <w:tcPr>
            <w:tcW w:w="4060" w:type="dxa"/>
            <w:tcBorders>
              <w:top w:val="single" w:sz="4" w:space="0" w:color="000000" w:themeColor="text1"/>
              <w:left w:val="single" w:sz="4" w:space="0" w:color="auto"/>
              <w:bottom w:val="single" w:sz="4" w:space="0" w:color="auto"/>
              <w:right w:val="single" w:sz="4" w:space="0" w:color="auto"/>
            </w:tcBorders>
            <w:shd w:val="clear" w:color="auto" w:fill="auto"/>
            <w:vAlign w:val="bottom"/>
            <w:hideMark/>
          </w:tcPr>
          <w:p w14:paraId="5CF168A9" w14:textId="77777777" w:rsidR="00F17E0A" w:rsidRPr="0055014C" w:rsidRDefault="00F17E0A" w:rsidP="00C76E33">
            <w:pPr>
              <w:pStyle w:val="Tabletext"/>
              <w:rPr>
                <w:ins w:id="2201" w:author="USA" w:date="2024-05-09T11:46:00Z"/>
              </w:rPr>
            </w:pPr>
            <w:ins w:id="2202" w:author="USA" w:date="2024-05-09T11:46:00Z">
              <w:r w:rsidRPr="0055014C">
                <w:t>Single Interferer level at RAS Antenna dB(W/MHz) for Traditional Buildings</w:t>
              </w:r>
            </w:ins>
          </w:p>
        </w:tc>
        <w:tc>
          <w:tcPr>
            <w:tcW w:w="1360" w:type="dxa"/>
            <w:tcBorders>
              <w:top w:val="single" w:sz="4" w:space="0" w:color="000000" w:themeColor="text1"/>
              <w:left w:val="nil"/>
              <w:bottom w:val="single" w:sz="4" w:space="0" w:color="auto"/>
              <w:right w:val="single" w:sz="4" w:space="0" w:color="auto"/>
            </w:tcBorders>
            <w:shd w:val="clear" w:color="auto" w:fill="auto"/>
            <w:vAlign w:val="center"/>
            <w:hideMark/>
          </w:tcPr>
          <w:p w14:paraId="3448F7A2" w14:textId="77777777" w:rsidR="00F17E0A" w:rsidRPr="0055014C" w:rsidRDefault="00F17E0A" w:rsidP="00C76E33">
            <w:pPr>
              <w:pStyle w:val="Tabletext"/>
              <w:jc w:val="center"/>
              <w:rPr>
                <w:ins w:id="2203" w:author="USA" w:date="2024-05-09T11:46:00Z"/>
              </w:rPr>
            </w:pPr>
            <w:ins w:id="2204" w:author="USA" w:date="2024-05-09T11:46:00Z">
              <w:r w:rsidRPr="0055014C">
                <w:t>-221.1</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6E50CC54" w14:textId="77777777" w:rsidR="00F17E0A" w:rsidRPr="0055014C" w:rsidRDefault="00F17E0A" w:rsidP="00C76E33">
            <w:pPr>
              <w:pStyle w:val="Tabletext"/>
              <w:jc w:val="center"/>
              <w:rPr>
                <w:ins w:id="2205" w:author="USA" w:date="2024-05-09T11:46:00Z"/>
              </w:rPr>
            </w:pPr>
            <w:ins w:id="2206" w:author="USA" w:date="2024-05-09T11:46:00Z">
              <w:r w:rsidRPr="0055014C">
                <w:t>-251.0</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2CBBA17C" w14:textId="77777777" w:rsidR="00F17E0A" w:rsidRPr="0055014C" w:rsidRDefault="00F17E0A" w:rsidP="00C76E33">
            <w:pPr>
              <w:pStyle w:val="Tabletext"/>
              <w:jc w:val="center"/>
              <w:rPr>
                <w:ins w:id="2207" w:author="USA" w:date="2024-05-09T11:46:00Z"/>
              </w:rPr>
            </w:pPr>
            <w:ins w:id="2208" w:author="USA" w:date="2024-05-09T11:46:00Z">
              <w:r w:rsidRPr="0055014C">
                <w:t>-257.1</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352EEC56" w14:textId="77777777" w:rsidR="00F17E0A" w:rsidRPr="0055014C" w:rsidRDefault="00F17E0A" w:rsidP="00C76E33">
            <w:pPr>
              <w:pStyle w:val="Tabletext"/>
              <w:jc w:val="center"/>
              <w:rPr>
                <w:ins w:id="2209" w:author="USA" w:date="2024-05-09T11:46:00Z"/>
              </w:rPr>
            </w:pPr>
            <w:ins w:id="2210" w:author="USA" w:date="2024-05-09T11:46:00Z">
              <w:r w:rsidRPr="0055014C">
                <w:t>-299.9</w:t>
              </w:r>
            </w:ins>
          </w:p>
        </w:tc>
        <w:tc>
          <w:tcPr>
            <w:tcW w:w="1040" w:type="dxa"/>
            <w:tcBorders>
              <w:top w:val="nil"/>
              <w:left w:val="nil"/>
              <w:bottom w:val="single" w:sz="4" w:space="0" w:color="auto"/>
              <w:right w:val="single" w:sz="4" w:space="0" w:color="auto"/>
            </w:tcBorders>
            <w:shd w:val="clear" w:color="auto" w:fill="auto"/>
            <w:vAlign w:val="center"/>
            <w:hideMark/>
          </w:tcPr>
          <w:p w14:paraId="642D745C" w14:textId="77777777" w:rsidR="00F17E0A" w:rsidRPr="0055014C" w:rsidRDefault="00F17E0A" w:rsidP="00C76E33">
            <w:pPr>
              <w:pStyle w:val="Tabletext"/>
              <w:jc w:val="center"/>
              <w:rPr>
                <w:ins w:id="2211" w:author="USA" w:date="2024-05-09T11:46:00Z"/>
              </w:rPr>
            </w:pPr>
            <w:ins w:id="2212" w:author="USA" w:date="2024-05-09T11:46:00Z">
              <w:r w:rsidRPr="0055014C">
                <w:t>-384.0</w:t>
              </w:r>
            </w:ins>
          </w:p>
        </w:tc>
      </w:tr>
      <w:tr w:rsidR="00F17E0A" w:rsidRPr="0055014C" w14:paraId="713E155E" w14:textId="77777777" w:rsidTr="00C76E33">
        <w:trPr>
          <w:trHeight w:val="280"/>
          <w:ins w:id="2213"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C441040" w14:textId="77777777" w:rsidR="00F17E0A" w:rsidRPr="0055014C" w:rsidRDefault="00F17E0A" w:rsidP="00C76E33">
            <w:pPr>
              <w:pStyle w:val="Tabletext"/>
              <w:rPr>
                <w:ins w:id="2214" w:author="USA" w:date="2024-05-09T11:46:00Z"/>
              </w:rPr>
            </w:pPr>
            <w:ins w:id="2215" w:author="USA" w:date="2024-05-09T11:46:00Z">
              <w:r w:rsidRPr="0055014C">
                <w:t>Margin for Traditional Bldgs (dB)</w:t>
              </w:r>
            </w:ins>
          </w:p>
        </w:tc>
        <w:tc>
          <w:tcPr>
            <w:tcW w:w="1360" w:type="dxa"/>
            <w:tcBorders>
              <w:top w:val="nil"/>
              <w:left w:val="nil"/>
              <w:bottom w:val="single" w:sz="4" w:space="0" w:color="auto"/>
              <w:right w:val="single" w:sz="4" w:space="0" w:color="auto"/>
            </w:tcBorders>
            <w:shd w:val="clear" w:color="auto" w:fill="auto"/>
            <w:vAlign w:val="center"/>
            <w:hideMark/>
          </w:tcPr>
          <w:p w14:paraId="4A30443C" w14:textId="77777777" w:rsidR="00F17E0A" w:rsidRPr="0055014C" w:rsidRDefault="00F17E0A" w:rsidP="00C76E33">
            <w:pPr>
              <w:pStyle w:val="Tabletext"/>
              <w:jc w:val="center"/>
              <w:rPr>
                <w:ins w:id="2216" w:author="USA" w:date="2024-05-09T11:46:00Z"/>
              </w:rPr>
            </w:pPr>
            <w:ins w:id="2217" w:author="USA" w:date="2024-05-09T11:46:00Z">
              <w:r w:rsidRPr="0055014C">
                <w:t>0.1</w:t>
              </w:r>
            </w:ins>
          </w:p>
        </w:tc>
        <w:tc>
          <w:tcPr>
            <w:tcW w:w="1080" w:type="dxa"/>
            <w:tcBorders>
              <w:top w:val="nil"/>
              <w:left w:val="nil"/>
              <w:bottom w:val="single" w:sz="4" w:space="0" w:color="auto"/>
              <w:right w:val="single" w:sz="4" w:space="0" w:color="auto"/>
            </w:tcBorders>
            <w:shd w:val="clear" w:color="auto" w:fill="auto"/>
            <w:vAlign w:val="center"/>
            <w:hideMark/>
          </w:tcPr>
          <w:p w14:paraId="38B69B99" w14:textId="77777777" w:rsidR="00F17E0A" w:rsidRPr="0055014C" w:rsidRDefault="00F17E0A" w:rsidP="00C76E33">
            <w:pPr>
              <w:pStyle w:val="Tabletext"/>
              <w:jc w:val="center"/>
              <w:rPr>
                <w:ins w:id="2218" w:author="USA" w:date="2024-05-09T11:46:00Z"/>
              </w:rPr>
            </w:pPr>
            <w:ins w:id="2219"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507C0257" w14:textId="77777777" w:rsidR="00F17E0A" w:rsidRPr="0055014C" w:rsidRDefault="00F17E0A" w:rsidP="00C76E33">
            <w:pPr>
              <w:pStyle w:val="Tabletext"/>
              <w:jc w:val="center"/>
              <w:rPr>
                <w:ins w:id="2220" w:author="USA" w:date="2024-05-09T11:46:00Z"/>
              </w:rPr>
            </w:pPr>
            <w:ins w:id="2221" w:author="USA" w:date="2024-05-09T11:46:00Z">
              <w:r w:rsidRPr="0055014C">
                <w:t>36.1</w:t>
              </w:r>
            </w:ins>
          </w:p>
        </w:tc>
        <w:tc>
          <w:tcPr>
            <w:tcW w:w="1040" w:type="dxa"/>
            <w:tcBorders>
              <w:top w:val="nil"/>
              <w:left w:val="nil"/>
              <w:bottom w:val="single" w:sz="4" w:space="0" w:color="auto"/>
              <w:right w:val="single" w:sz="4" w:space="0" w:color="auto"/>
            </w:tcBorders>
            <w:shd w:val="clear" w:color="auto" w:fill="auto"/>
            <w:vAlign w:val="center"/>
            <w:hideMark/>
          </w:tcPr>
          <w:p w14:paraId="4072A191" w14:textId="77777777" w:rsidR="00F17E0A" w:rsidRPr="0055014C" w:rsidRDefault="00F17E0A" w:rsidP="00C76E33">
            <w:pPr>
              <w:pStyle w:val="Tabletext"/>
              <w:jc w:val="center"/>
              <w:rPr>
                <w:ins w:id="2222" w:author="USA" w:date="2024-05-09T11:46:00Z"/>
              </w:rPr>
            </w:pPr>
            <w:ins w:id="2223" w:author="USA" w:date="2024-05-09T11:46:00Z">
              <w:r w:rsidRPr="0055014C">
                <w:t>78.9</w:t>
              </w:r>
            </w:ins>
          </w:p>
        </w:tc>
        <w:tc>
          <w:tcPr>
            <w:tcW w:w="1040" w:type="dxa"/>
            <w:tcBorders>
              <w:top w:val="nil"/>
              <w:left w:val="nil"/>
              <w:bottom w:val="single" w:sz="4" w:space="0" w:color="auto"/>
              <w:right w:val="single" w:sz="4" w:space="0" w:color="auto"/>
            </w:tcBorders>
            <w:shd w:val="clear" w:color="auto" w:fill="auto"/>
            <w:vAlign w:val="center"/>
            <w:hideMark/>
          </w:tcPr>
          <w:p w14:paraId="08AD08FA" w14:textId="77777777" w:rsidR="00F17E0A" w:rsidRPr="0055014C" w:rsidRDefault="00F17E0A" w:rsidP="00C76E33">
            <w:pPr>
              <w:pStyle w:val="Tabletext"/>
              <w:jc w:val="center"/>
              <w:rPr>
                <w:ins w:id="2224" w:author="USA" w:date="2024-05-09T11:46:00Z"/>
              </w:rPr>
            </w:pPr>
            <w:ins w:id="2225" w:author="USA" w:date="2024-05-09T11:46:00Z">
              <w:r w:rsidRPr="0055014C">
                <w:t>163.0</w:t>
              </w:r>
            </w:ins>
          </w:p>
        </w:tc>
      </w:tr>
      <w:tr w:rsidR="00F17E0A" w:rsidRPr="0055014C" w14:paraId="7236EDC3" w14:textId="77777777" w:rsidTr="00C76E33">
        <w:trPr>
          <w:trHeight w:val="540"/>
          <w:ins w:id="2226"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5C699FA" w14:textId="77777777" w:rsidR="00F17E0A" w:rsidRPr="0055014C" w:rsidRDefault="00F17E0A" w:rsidP="00C76E33">
            <w:pPr>
              <w:pStyle w:val="Tabletext"/>
              <w:rPr>
                <w:ins w:id="2227" w:author="USA" w:date="2024-05-09T11:46:00Z"/>
                <w:b/>
                <w:bCs/>
              </w:rPr>
            </w:pPr>
            <w:ins w:id="2228" w:author="USA" w:date="2024-05-09T11:46:00Z">
              <w:r w:rsidRPr="0055014C">
                <w:rPr>
                  <w:b/>
                  <w:bCs/>
                </w:rPr>
                <w:t>Number of Devices for Traditional Bldgs (dB) BEFORE exceeding RAS protection criteria</w:t>
              </w:r>
            </w:ins>
          </w:p>
        </w:tc>
        <w:tc>
          <w:tcPr>
            <w:tcW w:w="1360" w:type="dxa"/>
            <w:tcBorders>
              <w:top w:val="nil"/>
              <w:left w:val="nil"/>
              <w:bottom w:val="single" w:sz="4" w:space="0" w:color="auto"/>
              <w:right w:val="single" w:sz="4" w:space="0" w:color="auto"/>
            </w:tcBorders>
            <w:shd w:val="clear" w:color="auto" w:fill="auto"/>
            <w:vAlign w:val="center"/>
            <w:hideMark/>
          </w:tcPr>
          <w:p w14:paraId="5F0DFC23" w14:textId="77777777" w:rsidR="00F17E0A" w:rsidRPr="0055014C" w:rsidRDefault="00F17E0A" w:rsidP="00C76E33">
            <w:pPr>
              <w:pStyle w:val="Tabletext"/>
              <w:jc w:val="center"/>
              <w:rPr>
                <w:ins w:id="2229" w:author="USA" w:date="2024-05-09T11:46:00Z"/>
                <w:b/>
                <w:bCs/>
              </w:rPr>
            </w:pPr>
            <w:ins w:id="2230" w:author="USA" w:date="2024-05-09T11:46:00Z">
              <w:r w:rsidRPr="0055014C">
                <w:rPr>
                  <w:b/>
                  <w:bCs/>
                </w:rPr>
                <w:t>1</w:t>
              </w:r>
            </w:ins>
          </w:p>
        </w:tc>
        <w:tc>
          <w:tcPr>
            <w:tcW w:w="1080" w:type="dxa"/>
            <w:tcBorders>
              <w:top w:val="nil"/>
              <w:left w:val="nil"/>
              <w:bottom w:val="single" w:sz="4" w:space="0" w:color="auto"/>
              <w:right w:val="single" w:sz="4" w:space="0" w:color="auto"/>
            </w:tcBorders>
            <w:shd w:val="clear" w:color="auto" w:fill="auto"/>
            <w:vAlign w:val="center"/>
            <w:hideMark/>
          </w:tcPr>
          <w:p w14:paraId="368EAF58" w14:textId="77777777" w:rsidR="00F17E0A" w:rsidRPr="0055014C" w:rsidRDefault="00F17E0A" w:rsidP="00C76E33">
            <w:pPr>
              <w:pStyle w:val="Tabletext"/>
              <w:jc w:val="center"/>
              <w:rPr>
                <w:ins w:id="2231" w:author="USA" w:date="2024-05-09T11:46:00Z"/>
                <w:b/>
                <w:bCs/>
              </w:rPr>
            </w:pPr>
            <w:ins w:id="2232" w:author="USA" w:date="2024-05-09T11:46:00Z">
              <w:r w:rsidRPr="0055014C">
                <w:rPr>
                  <w:b/>
                  <w:bCs/>
                </w:rPr>
                <w:t>1,007</w:t>
              </w:r>
            </w:ins>
          </w:p>
        </w:tc>
        <w:tc>
          <w:tcPr>
            <w:tcW w:w="1080" w:type="dxa"/>
            <w:tcBorders>
              <w:top w:val="nil"/>
              <w:left w:val="nil"/>
              <w:bottom w:val="single" w:sz="4" w:space="0" w:color="auto"/>
              <w:right w:val="single" w:sz="4" w:space="0" w:color="auto"/>
            </w:tcBorders>
            <w:shd w:val="clear" w:color="auto" w:fill="auto"/>
            <w:vAlign w:val="center"/>
            <w:hideMark/>
          </w:tcPr>
          <w:p w14:paraId="1AE99AA3" w14:textId="77777777" w:rsidR="00F17E0A" w:rsidRPr="0055014C" w:rsidRDefault="00F17E0A" w:rsidP="00C76E33">
            <w:pPr>
              <w:pStyle w:val="Tabletext"/>
              <w:jc w:val="center"/>
              <w:rPr>
                <w:ins w:id="2233" w:author="USA" w:date="2024-05-09T11:46:00Z"/>
                <w:b/>
                <w:bCs/>
              </w:rPr>
            </w:pPr>
            <w:ins w:id="2234" w:author="USA" w:date="2024-05-09T11:46:00Z">
              <w:r w:rsidRPr="0055014C">
                <w:rPr>
                  <w:b/>
                  <w:bCs/>
                </w:rPr>
                <w:t>4,092</w:t>
              </w:r>
            </w:ins>
          </w:p>
        </w:tc>
        <w:tc>
          <w:tcPr>
            <w:tcW w:w="1040" w:type="dxa"/>
            <w:tcBorders>
              <w:top w:val="nil"/>
              <w:left w:val="nil"/>
              <w:bottom w:val="single" w:sz="4" w:space="0" w:color="auto"/>
              <w:right w:val="single" w:sz="4" w:space="0" w:color="auto"/>
            </w:tcBorders>
            <w:shd w:val="clear" w:color="auto" w:fill="auto"/>
            <w:vAlign w:val="center"/>
            <w:hideMark/>
          </w:tcPr>
          <w:p w14:paraId="0EDE26A0" w14:textId="77777777" w:rsidR="00F17E0A" w:rsidRPr="0055014C" w:rsidRDefault="00F17E0A" w:rsidP="00C76E33">
            <w:pPr>
              <w:pStyle w:val="Tabletext"/>
              <w:jc w:val="center"/>
              <w:rPr>
                <w:ins w:id="2235" w:author="USA" w:date="2024-05-09T11:46:00Z"/>
                <w:b/>
                <w:bCs/>
              </w:rPr>
            </w:pPr>
            <w:ins w:id="2236" w:author="USA" w:date="2024-05-09T11:46:00Z">
              <w:r w:rsidRPr="0055014C">
                <w:rPr>
                  <w:b/>
                  <w:bCs/>
                </w:rPr>
                <w:t>7.7E+07</w:t>
              </w:r>
            </w:ins>
          </w:p>
        </w:tc>
        <w:tc>
          <w:tcPr>
            <w:tcW w:w="1040" w:type="dxa"/>
            <w:tcBorders>
              <w:top w:val="nil"/>
              <w:left w:val="nil"/>
              <w:bottom w:val="single" w:sz="4" w:space="0" w:color="auto"/>
              <w:right w:val="single" w:sz="4" w:space="0" w:color="auto"/>
            </w:tcBorders>
            <w:shd w:val="clear" w:color="auto" w:fill="auto"/>
            <w:vAlign w:val="center"/>
            <w:hideMark/>
          </w:tcPr>
          <w:p w14:paraId="7B7C7F92" w14:textId="77777777" w:rsidR="00F17E0A" w:rsidRPr="0055014C" w:rsidRDefault="00F17E0A" w:rsidP="00C76E33">
            <w:pPr>
              <w:pStyle w:val="Tabletext"/>
              <w:jc w:val="center"/>
              <w:rPr>
                <w:ins w:id="2237" w:author="USA" w:date="2024-05-09T11:46:00Z"/>
                <w:b/>
                <w:bCs/>
              </w:rPr>
            </w:pPr>
            <w:ins w:id="2238" w:author="USA" w:date="2024-05-09T11:46:00Z">
              <w:r w:rsidRPr="0055014C">
                <w:rPr>
                  <w:b/>
                  <w:bCs/>
                </w:rPr>
                <w:t>2.0E+16</w:t>
              </w:r>
            </w:ins>
          </w:p>
        </w:tc>
      </w:tr>
    </w:tbl>
    <w:p w14:paraId="404C3711" w14:textId="77777777" w:rsidR="00F17E0A" w:rsidRPr="0055014C" w:rsidRDefault="00F17E0A" w:rsidP="00F17E0A">
      <w:pPr>
        <w:rPr>
          <w:ins w:id="2239" w:author="USA" w:date="2024-05-09T11:46:00Z"/>
        </w:rPr>
      </w:pPr>
      <w:ins w:id="2240" w:author="USA" w:date="2024-05-09T11:46:00Z">
        <w:r w:rsidRPr="0055014C">
          <w:t xml:space="preserve">Due to this potential of harmful RAS interference, administrations that authorize the use of 24 GHz Beam WPT need to limit use of this technology near all 24 GHz RAS facilities similar to the way that they are limited in quiet zones. The exact distances of the necessary limitations depend greatly on the specific topography around the RAS facility since path loss at this </w:t>
        </w:r>
        <w:r w:rsidRPr="0055014C">
          <w:lastRenderedPageBreak/>
          <w:t>frequency depends greatly on how obstructed the path is. For distances under 10 km, the propagation by diffraction given in P.526-15 can be ignored, but for greater distances it should be considered and has a large impact in preventing interference that might be predicted in a theoretical free space propagation environment.</w:t>
        </w:r>
      </w:ins>
    </w:p>
    <w:p w14:paraId="46E9704D" w14:textId="77777777" w:rsidR="00F17E0A" w:rsidRPr="0055014C" w:rsidRDefault="00F17E0A" w:rsidP="00F17E0A">
      <w:pPr>
        <w:rPr>
          <w:ins w:id="2241" w:author="USA" w:date="2024-05-09T11:46:00Z"/>
          <w:b/>
        </w:rPr>
      </w:pPr>
      <w:ins w:id="2242" w:author="USA" w:date="2024-05-09T11:46:00Z">
        <w:r w:rsidRPr="0055014C">
          <w:t>Radio telescopes at 24 GHz are limited in number and usually in rural locations. Table A2.4 gives the estimated numbers on each continent. They are often sited in places where terrain blockage lessens their potential interference from intentional and unintentional emitters. While a few Beam WPT devices could in theory, result in interference to RAS observations within a few km in locations without terrain blockage, this can be avoided by administration that decide to permit 24 GHz Beam WPT under the provisions of 15.13 by forbidding use of the technology in area within a few km of 24 GHz radio telescopes and taking account of actual terrain.</w:t>
        </w:r>
      </w:ins>
    </w:p>
    <w:p w14:paraId="04860DBF" w14:textId="77777777" w:rsidR="00F17E0A" w:rsidRPr="0055014C" w:rsidRDefault="00F17E0A" w:rsidP="00F17E0A">
      <w:pPr>
        <w:pStyle w:val="TableNo"/>
        <w:rPr>
          <w:ins w:id="2243" w:author="USA" w:date="2024-05-09T11:46:00Z"/>
          <w:szCs w:val="24"/>
        </w:rPr>
      </w:pPr>
      <w:ins w:id="2244" w:author="USA" w:date="2024-05-09T11:46:00Z">
        <w:r w:rsidRPr="0055014C">
          <w:rPr>
            <w:szCs w:val="24"/>
          </w:rPr>
          <w:t>TABLE A2.4</w:t>
        </w:r>
      </w:ins>
    </w:p>
    <w:p w14:paraId="25CA0EB6" w14:textId="77777777" w:rsidR="00F17E0A" w:rsidRPr="0055014C" w:rsidRDefault="00F17E0A" w:rsidP="00F17E0A">
      <w:pPr>
        <w:pStyle w:val="Tabletitle"/>
        <w:rPr>
          <w:ins w:id="2245" w:author="USA" w:date="2024-05-09T11:46:00Z"/>
        </w:rPr>
      </w:pPr>
      <w:ins w:id="2246" w:author="USA" w:date="2024-05-09T11:46:00Z">
        <w:r w:rsidRPr="0055014C">
          <w:t>Summary of 24 GHz Radio Telescope Locations</w:t>
        </w:r>
      </w:ins>
    </w:p>
    <w:p w14:paraId="53A32A0B" w14:textId="77777777" w:rsidR="00F17E0A" w:rsidRPr="0055014C" w:rsidRDefault="00F17E0A" w:rsidP="00F17E0A">
      <w:pPr>
        <w:rPr>
          <w:ins w:id="2247" w:author="USA" w:date="2024-05-09T11:46:00Z"/>
        </w:rPr>
      </w:pPr>
    </w:p>
    <w:tbl>
      <w:tblPr>
        <w:tblStyle w:val="TableGrid"/>
        <w:tblW w:w="0" w:type="auto"/>
        <w:jc w:val="center"/>
        <w:tblLook w:val="04A0" w:firstRow="1" w:lastRow="0" w:firstColumn="1" w:lastColumn="0" w:noHBand="0" w:noVBand="1"/>
      </w:tblPr>
      <w:tblGrid>
        <w:gridCol w:w="1975"/>
        <w:gridCol w:w="1620"/>
      </w:tblGrid>
      <w:tr w:rsidR="00F17E0A" w:rsidRPr="0055014C" w14:paraId="630DE125" w14:textId="77777777" w:rsidTr="00C76E33">
        <w:trPr>
          <w:jc w:val="center"/>
          <w:ins w:id="2248" w:author="USA" w:date="2024-05-09T11:46:00Z"/>
        </w:trPr>
        <w:tc>
          <w:tcPr>
            <w:tcW w:w="1975" w:type="dxa"/>
          </w:tcPr>
          <w:p w14:paraId="3590BE3D" w14:textId="77777777" w:rsidR="00F17E0A" w:rsidRPr="0055014C" w:rsidRDefault="00F17E0A" w:rsidP="00C76E33">
            <w:pPr>
              <w:pStyle w:val="Tablehead"/>
              <w:rPr>
                <w:ins w:id="2249" w:author="USA" w:date="2024-05-09T11:46:00Z"/>
              </w:rPr>
            </w:pPr>
            <w:ins w:id="2250" w:author="USA" w:date="2024-05-09T11:46:00Z">
              <w:r w:rsidRPr="0055014C">
                <w:t>Continent</w:t>
              </w:r>
            </w:ins>
          </w:p>
        </w:tc>
        <w:tc>
          <w:tcPr>
            <w:tcW w:w="1620" w:type="dxa"/>
          </w:tcPr>
          <w:p w14:paraId="0CDF06A0" w14:textId="77777777" w:rsidR="00F17E0A" w:rsidRPr="0055014C" w:rsidRDefault="00F17E0A" w:rsidP="00C76E33">
            <w:pPr>
              <w:pStyle w:val="Tablehead"/>
              <w:rPr>
                <w:ins w:id="2251" w:author="USA" w:date="2024-05-09T11:46:00Z"/>
              </w:rPr>
            </w:pPr>
            <w:ins w:id="2252" w:author="USA" w:date="2024-05-09T11:46:00Z">
              <w:r w:rsidRPr="0055014C">
                <w:t>Number of 24 GHz Radio Telescopes</w:t>
              </w:r>
            </w:ins>
          </w:p>
        </w:tc>
      </w:tr>
      <w:tr w:rsidR="00F17E0A" w:rsidRPr="0055014C" w14:paraId="4500049D" w14:textId="77777777" w:rsidTr="00C76E33">
        <w:trPr>
          <w:jc w:val="center"/>
          <w:ins w:id="2253" w:author="USA" w:date="2024-05-09T11:46:00Z"/>
        </w:trPr>
        <w:tc>
          <w:tcPr>
            <w:tcW w:w="1975" w:type="dxa"/>
          </w:tcPr>
          <w:p w14:paraId="26832B0D" w14:textId="77777777" w:rsidR="00F17E0A" w:rsidRPr="0055014C" w:rsidRDefault="00F17E0A" w:rsidP="00C76E33">
            <w:pPr>
              <w:pStyle w:val="Tabletext"/>
              <w:jc w:val="center"/>
              <w:rPr>
                <w:ins w:id="2254" w:author="USA" w:date="2024-05-09T11:46:00Z"/>
              </w:rPr>
            </w:pPr>
            <w:ins w:id="2255" w:author="USA" w:date="2024-05-09T11:46:00Z">
              <w:r w:rsidRPr="0055014C">
                <w:t>North America</w:t>
              </w:r>
            </w:ins>
          </w:p>
        </w:tc>
        <w:tc>
          <w:tcPr>
            <w:tcW w:w="1620" w:type="dxa"/>
          </w:tcPr>
          <w:p w14:paraId="111746B3" w14:textId="77777777" w:rsidR="00F17E0A" w:rsidRPr="0055014C" w:rsidRDefault="00F17E0A" w:rsidP="00C76E33">
            <w:pPr>
              <w:pStyle w:val="Tabletext"/>
              <w:jc w:val="center"/>
              <w:rPr>
                <w:ins w:id="2256" w:author="USA" w:date="2024-05-09T11:46:00Z"/>
              </w:rPr>
            </w:pPr>
            <w:ins w:id="2257" w:author="USA" w:date="2024-05-09T11:46:00Z">
              <w:r w:rsidRPr="0055014C">
                <w:t>14</w:t>
              </w:r>
            </w:ins>
          </w:p>
        </w:tc>
      </w:tr>
      <w:tr w:rsidR="00F17E0A" w:rsidRPr="0055014C" w14:paraId="7D9C25B6" w14:textId="77777777" w:rsidTr="00C76E33">
        <w:trPr>
          <w:jc w:val="center"/>
          <w:ins w:id="2258" w:author="USA" w:date="2024-05-09T11:46:00Z"/>
        </w:trPr>
        <w:tc>
          <w:tcPr>
            <w:tcW w:w="1975" w:type="dxa"/>
          </w:tcPr>
          <w:p w14:paraId="2CBDCEBB" w14:textId="77777777" w:rsidR="00F17E0A" w:rsidRPr="0055014C" w:rsidRDefault="00F17E0A" w:rsidP="00C76E33">
            <w:pPr>
              <w:pStyle w:val="Tabletext"/>
              <w:jc w:val="center"/>
              <w:rPr>
                <w:ins w:id="2259" w:author="USA" w:date="2024-05-09T11:46:00Z"/>
              </w:rPr>
            </w:pPr>
            <w:ins w:id="2260" w:author="USA" w:date="2024-05-09T11:46:00Z">
              <w:r w:rsidRPr="0055014C">
                <w:t>South America</w:t>
              </w:r>
            </w:ins>
          </w:p>
        </w:tc>
        <w:tc>
          <w:tcPr>
            <w:tcW w:w="1620" w:type="dxa"/>
          </w:tcPr>
          <w:p w14:paraId="08B0B1A8" w14:textId="77777777" w:rsidR="00F17E0A" w:rsidRPr="0055014C" w:rsidRDefault="00F17E0A" w:rsidP="00C76E33">
            <w:pPr>
              <w:pStyle w:val="Tabletext"/>
              <w:jc w:val="center"/>
              <w:rPr>
                <w:ins w:id="2261" w:author="USA" w:date="2024-05-09T11:46:00Z"/>
              </w:rPr>
            </w:pPr>
            <w:ins w:id="2262" w:author="USA" w:date="2024-05-09T11:46:00Z">
              <w:r w:rsidRPr="0055014C">
                <w:t>0</w:t>
              </w:r>
            </w:ins>
          </w:p>
        </w:tc>
      </w:tr>
      <w:tr w:rsidR="00F17E0A" w:rsidRPr="0055014C" w14:paraId="10ED1A0E" w14:textId="77777777" w:rsidTr="00C76E33">
        <w:trPr>
          <w:jc w:val="center"/>
          <w:ins w:id="2263" w:author="USA" w:date="2024-05-09T11:46:00Z"/>
        </w:trPr>
        <w:tc>
          <w:tcPr>
            <w:tcW w:w="1975" w:type="dxa"/>
          </w:tcPr>
          <w:p w14:paraId="6A5FB359" w14:textId="77777777" w:rsidR="00F17E0A" w:rsidRPr="0055014C" w:rsidRDefault="00F17E0A" w:rsidP="00C76E33">
            <w:pPr>
              <w:pStyle w:val="Tabletext"/>
              <w:jc w:val="center"/>
              <w:rPr>
                <w:ins w:id="2264" w:author="USA" w:date="2024-05-09T11:46:00Z"/>
              </w:rPr>
            </w:pPr>
            <w:ins w:id="2265" w:author="USA" w:date="2024-05-09T11:46:00Z">
              <w:r w:rsidRPr="0055014C">
                <w:t>Africa</w:t>
              </w:r>
            </w:ins>
          </w:p>
        </w:tc>
        <w:tc>
          <w:tcPr>
            <w:tcW w:w="1620" w:type="dxa"/>
          </w:tcPr>
          <w:p w14:paraId="74703D50" w14:textId="77777777" w:rsidR="00F17E0A" w:rsidRPr="0055014C" w:rsidRDefault="00F17E0A" w:rsidP="00C76E33">
            <w:pPr>
              <w:pStyle w:val="Tabletext"/>
              <w:jc w:val="center"/>
              <w:rPr>
                <w:ins w:id="2266" w:author="USA" w:date="2024-05-09T11:46:00Z"/>
              </w:rPr>
            </w:pPr>
            <w:ins w:id="2267" w:author="USA" w:date="2024-05-09T11:46:00Z">
              <w:r w:rsidRPr="0055014C">
                <w:t>1</w:t>
              </w:r>
            </w:ins>
          </w:p>
        </w:tc>
      </w:tr>
      <w:tr w:rsidR="00F17E0A" w:rsidRPr="0055014C" w14:paraId="112909E1" w14:textId="77777777" w:rsidTr="00C76E33">
        <w:trPr>
          <w:jc w:val="center"/>
          <w:ins w:id="2268" w:author="USA" w:date="2024-05-09T11:46:00Z"/>
        </w:trPr>
        <w:tc>
          <w:tcPr>
            <w:tcW w:w="1975" w:type="dxa"/>
          </w:tcPr>
          <w:p w14:paraId="730D4574" w14:textId="77777777" w:rsidR="00F17E0A" w:rsidRPr="0055014C" w:rsidRDefault="00F17E0A" w:rsidP="00C76E33">
            <w:pPr>
              <w:pStyle w:val="Tabletext"/>
              <w:jc w:val="center"/>
              <w:rPr>
                <w:ins w:id="2269" w:author="USA" w:date="2024-05-09T11:46:00Z"/>
              </w:rPr>
            </w:pPr>
            <w:ins w:id="2270" w:author="USA" w:date="2024-05-09T11:46:00Z">
              <w:r w:rsidRPr="0055014C">
                <w:t>Europe</w:t>
              </w:r>
            </w:ins>
          </w:p>
        </w:tc>
        <w:tc>
          <w:tcPr>
            <w:tcW w:w="1620" w:type="dxa"/>
          </w:tcPr>
          <w:p w14:paraId="5F2E6016" w14:textId="77777777" w:rsidR="00F17E0A" w:rsidRPr="0055014C" w:rsidRDefault="00F17E0A" w:rsidP="00C76E33">
            <w:pPr>
              <w:pStyle w:val="Tabletext"/>
              <w:jc w:val="center"/>
              <w:rPr>
                <w:ins w:id="2271" w:author="USA" w:date="2024-05-09T11:46:00Z"/>
              </w:rPr>
            </w:pPr>
            <w:ins w:id="2272" w:author="USA" w:date="2024-05-09T11:46:00Z">
              <w:r w:rsidRPr="0055014C">
                <w:t>17</w:t>
              </w:r>
            </w:ins>
          </w:p>
        </w:tc>
      </w:tr>
      <w:tr w:rsidR="00F17E0A" w:rsidRPr="0055014C" w14:paraId="3530ABC9" w14:textId="77777777" w:rsidTr="00C76E33">
        <w:trPr>
          <w:jc w:val="center"/>
          <w:ins w:id="2273" w:author="USA" w:date="2024-05-09T11:46:00Z"/>
        </w:trPr>
        <w:tc>
          <w:tcPr>
            <w:tcW w:w="1975" w:type="dxa"/>
          </w:tcPr>
          <w:p w14:paraId="6E6CC711" w14:textId="77777777" w:rsidR="00F17E0A" w:rsidRPr="0055014C" w:rsidRDefault="00F17E0A" w:rsidP="00C76E33">
            <w:pPr>
              <w:pStyle w:val="Tabletext"/>
              <w:jc w:val="center"/>
              <w:rPr>
                <w:ins w:id="2274" w:author="USA" w:date="2024-05-09T11:46:00Z"/>
              </w:rPr>
            </w:pPr>
            <w:ins w:id="2275" w:author="USA" w:date="2024-05-09T11:46:00Z">
              <w:r w:rsidRPr="0055014C">
                <w:t>Asia</w:t>
              </w:r>
            </w:ins>
          </w:p>
        </w:tc>
        <w:tc>
          <w:tcPr>
            <w:tcW w:w="1620" w:type="dxa"/>
          </w:tcPr>
          <w:p w14:paraId="5E1DB835" w14:textId="77777777" w:rsidR="00F17E0A" w:rsidRPr="0055014C" w:rsidRDefault="00F17E0A" w:rsidP="00C76E33">
            <w:pPr>
              <w:pStyle w:val="Tabletext"/>
              <w:jc w:val="center"/>
              <w:rPr>
                <w:ins w:id="2276" w:author="USA" w:date="2024-05-09T11:46:00Z"/>
              </w:rPr>
            </w:pPr>
            <w:ins w:id="2277" w:author="USA" w:date="2024-05-09T11:46:00Z">
              <w:r w:rsidRPr="0055014C">
                <w:t>16</w:t>
              </w:r>
            </w:ins>
          </w:p>
        </w:tc>
      </w:tr>
      <w:tr w:rsidR="00F17E0A" w:rsidRPr="0055014C" w14:paraId="6AE78296" w14:textId="77777777" w:rsidTr="00C76E33">
        <w:trPr>
          <w:jc w:val="center"/>
          <w:ins w:id="2278" w:author="USA" w:date="2024-05-09T11:46:00Z"/>
        </w:trPr>
        <w:tc>
          <w:tcPr>
            <w:tcW w:w="1975" w:type="dxa"/>
          </w:tcPr>
          <w:p w14:paraId="273B1264" w14:textId="77777777" w:rsidR="00F17E0A" w:rsidRPr="0055014C" w:rsidRDefault="00F17E0A" w:rsidP="00C76E33">
            <w:pPr>
              <w:pStyle w:val="Tabletext"/>
              <w:jc w:val="center"/>
              <w:rPr>
                <w:ins w:id="2279" w:author="USA" w:date="2024-05-09T11:46:00Z"/>
              </w:rPr>
            </w:pPr>
            <w:ins w:id="2280" w:author="USA" w:date="2024-05-09T11:46:00Z">
              <w:r w:rsidRPr="0055014C">
                <w:t>Australia</w:t>
              </w:r>
            </w:ins>
          </w:p>
        </w:tc>
        <w:tc>
          <w:tcPr>
            <w:tcW w:w="1620" w:type="dxa"/>
          </w:tcPr>
          <w:p w14:paraId="203D4E09" w14:textId="77777777" w:rsidR="00F17E0A" w:rsidRPr="0055014C" w:rsidRDefault="00F17E0A" w:rsidP="00C76E33">
            <w:pPr>
              <w:pStyle w:val="Tabletext"/>
              <w:jc w:val="center"/>
              <w:rPr>
                <w:ins w:id="2281" w:author="USA" w:date="2024-05-09T11:46:00Z"/>
              </w:rPr>
            </w:pPr>
            <w:ins w:id="2282" w:author="USA" w:date="2024-05-09T11:46:00Z">
              <w:r w:rsidRPr="0055014C">
                <w:t>8</w:t>
              </w:r>
            </w:ins>
          </w:p>
        </w:tc>
      </w:tr>
      <w:tr w:rsidR="00F17E0A" w:rsidRPr="0055014C" w14:paraId="02F86762" w14:textId="77777777" w:rsidTr="00C76E33">
        <w:trPr>
          <w:jc w:val="center"/>
          <w:ins w:id="2283" w:author="USA" w:date="2024-05-09T11:46:00Z"/>
        </w:trPr>
        <w:tc>
          <w:tcPr>
            <w:tcW w:w="1975" w:type="dxa"/>
          </w:tcPr>
          <w:p w14:paraId="4E89B418" w14:textId="77777777" w:rsidR="00F17E0A" w:rsidRPr="0055014C" w:rsidRDefault="00F17E0A" w:rsidP="00C76E33">
            <w:pPr>
              <w:pStyle w:val="Tabletext"/>
              <w:jc w:val="center"/>
              <w:rPr>
                <w:ins w:id="2284" w:author="USA" w:date="2024-05-09T11:46:00Z"/>
              </w:rPr>
            </w:pPr>
            <w:ins w:id="2285" w:author="USA" w:date="2024-05-09T11:46:00Z">
              <w:r w:rsidRPr="0055014C">
                <w:t>Antarctica</w:t>
              </w:r>
            </w:ins>
          </w:p>
        </w:tc>
        <w:tc>
          <w:tcPr>
            <w:tcW w:w="1620" w:type="dxa"/>
          </w:tcPr>
          <w:p w14:paraId="13CEE373" w14:textId="77777777" w:rsidR="00F17E0A" w:rsidRPr="0055014C" w:rsidRDefault="00F17E0A" w:rsidP="00C76E33">
            <w:pPr>
              <w:pStyle w:val="Tabletext"/>
              <w:jc w:val="center"/>
              <w:rPr>
                <w:ins w:id="2286" w:author="USA" w:date="2024-05-09T11:46:00Z"/>
              </w:rPr>
            </w:pPr>
            <w:ins w:id="2287" w:author="USA" w:date="2024-05-09T11:46:00Z">
              <w:r w:rsidRPr="0055014C">
                <w:t>0</w:t>
              </w:r>
            </w:ins>
          </w:p>
        </w:tc>
      </w:tr>
      <w:tr w:rsidR="00F17E0A" w:rsidRPr="0055014C" w14:paraId="79F5CCE9" w14:textId="77777777" w:rsidTr="00C76E33">
        <w:trPr>
          <w:jc w:val="center"/>
          <w:ins w:id="2288" w:author="USA" w:date="2024-05-09T11:46:00Z"/>
        </w:trPr>
        <w:tc>
          <w:tcPr>
            <w:tcW w:w="1975" w:type="dxa"/>
          </w:tcPr>
          <w:p w14:paraId="0EA2BB59" w14:textId="77777777" w:rsidR="00F17E0A" w:rsidRPr="0055014C" w:rsidRDefault="00F17E0A" w:rsidP="00C76E33">
            <w:pPr>
              <w:pStyle w:val="Tabletext"/>
              <w:jc w:val="center"/>
              <w:rPr>
                <w:ins w:id="2289" w:author="USA" w:date="2024-05-09T11:46:00Z"/>
                <w:b/>
                <w:bCs/>
              </w:rPr>
            </w:pPr>
            <w:ins w:id="2290" w:author="USA" w:date="2024-05-09T11:46:00Z">
              <w:r w:rsidRPr="0055014C">
                <w:rPr>
                  <w:b/>
                  <w:bCs/>
                </w:rPr>
                <w:t>Total</w:t>
              </w:r>
            </w:ins>
          </w:p>
        </w:tc>
        <w:tc>
          <w:tcPr>
            <w:tcW w:w="1620" w:type="dxa"/>
          </w:tcPr>
          <w:p w14:paraId="13FA0746" w14:textId="77777777" w:rsidR="00F17E0A" w:rsidRPr="0055014C" w:rsidRDefault="00F17E0A" w:rsidP="00C76E33">
            <w:pPr>
              <w:pStyle w:val="Tabletext"/>
              <w:jc w:val="center"/>
              <w:rPr>
                <w:ins w:id="2291" w:author="USA" w:date="2024-05-09T11:46:00Z"/>
                <w:b/>
                <w:bCs/>
              </w:rPr>
            </w:pPr>
            <w:ins w:id="2292" w:author="USA" w:date="2024-05-09T11:46:00Z">
              <w:r w:rsidRPr="0055014C">
                <w:rPr>
                  <w:b/>
                  <w:bCs/>
                </w:rPr>
                <w:t>56</w:t>
              </w:r>
            </w:ins>
          </w:p>
        </w:tc>
      </w:tr>
    </w:tbl>
    <w:p w14:paraId="65C30798" w14:textId="77777777" w:rsidR="00F17E0A" w:rsidRPr="0055014C" w:rsidRDefault="00F17E0A" w:rsidP="00F17E0A">
      <w:pPr>
        <w:rPr>
          <w:ins w:id="2293" w:author="USA" w:date="2024-05-09T11:46:00Z"/>
        </w:rPr>
      </w:pPr>
    </w:p>
    <w:p w14:paraId="0607434A" w14:textId="276FDA7A" w:rsidR="00F17E0A" w:rsidRPr="0055014C" w:rsidRDefault="00F17E0A" w:rsidP="00F17E0A">
      <w:pPr>
        <w:pStyle w:val="Heading2"/>
        <w:rPr>
          <w:ins w:id="2294" w:author="USA" w:date="2024-05-09T11:46:00Z"/>
          <w:b/>
          <w:bCs/>
        </w:rPr>
      </w:pPr>
      <w:ins w:id="2295" w:author="USA" w:date="2024-05-09T11:46:00Z">
        <w:r w:rsidRPr="0055014C">
          <w:t>A</w:t>
        </w:r>
      </w:ins>
      <w:ins w:id="2296" w:author="Mike Marcus" w:date="2025-03-12T13:49:00Z" w16du:dateUtc="2025-03-12T17:49:00Z">
        <w:r w:rsidR="00661958">
          <w:t xml:space="preserve"> </w:t>
        </w:r>
      </w:ins>
      <w:ins w:id="2297" w:author="USA" w:date="2024-05-09T11:46:00Z">
        <w:r w:rsidRPr="0055014C">
          <w:t>2.4</w:t>
        </w:r>
      </w:ins>
      <w:ins w:id="2298" w:author="Chamova, Alisa" w:date="2024-05-31T10:52:00Z">
        <w:r w:rsidRPr="0055014C">
          <w:tab/>
        </w:r>
      </w:ins>
      <w:ins w:id="2299" w:author="USA" w:date="2024-05-09T11:46:00Z">
        <w:r w:rsidRPr="0055014C">
          <w:t>Terrestrial Component of IMT (24.25-27.5 GHz)</w:t>
        </w:r>
      </w:ins>
    </w:p>
    <w:p w14:paraId="5FAD2507" w14:textId="77777777" w:rsidR="00F17E0A" w:rsidRPr="0055014C" w:rsidRDefault="00F17E0A" w:rsidP="00F17E0A">
      <w:pPr>
        <w:rPr>
          <w:ins w:id="2300" w:author="WG1A2" w:date="2024-06-18T16:48:00Z"/>
          <w:lang w:eastAsia="zh-CN"/>
        </w:rPr>
      </w:pPr>
      <w:ins w:id="2301" w:author="WG1A2" w:date="2024-06-18T16:48:00Z">
        <w:r w:rsidRPr="0055014C">
          <w:rPr>
            <w:lang w:eastAsia="zh-CN"/>
          </w:rPr>
          <w:t>F</w:t>
        </w:r>
      </w:ins>
    </w:p>
    <w:p w14:paraId="521EDBC6" w14:textId="77777777" w:rsidR="004A22EE" w:rsidRDefault="00F17E0A" w:rsidP="00F17E0A">
      <w:pPr>
        <w:rPr>
          <w:ins w:id="2302" w:author="Mike Marcus" w:date="2025-03-09T16:57:00Z" w16du:dateUtc="2025-03-09T20:57:00Z"/>
          <w:lang w:eastAsia="zh-CN"/>
        </w:rPr>
      </w:pPr>
      <w:ins w:id="2303" w:author="USA" w:date="2024-05-09T11:46:00Z">
        <w:r w:rsidRPr="0055014C">
          <w:rPr>
            <w:lang w:eastAsia="zh-CN"/>
          </w:rPr>
          <w:t xml:space="preserve">The frequency band </w:t>
        </w:r>
        <w:r w:rsidRPr="0055014C">
          <w:t xml:space="preserve">24.25-27.5 GHz is identified by </w:t>
        </w:r>
      </w:ins>
      <w:ins w:id="2304" w:author="USA" w:date="2024-05-09T14:05:00Z">
        <w:r w:rsidRPr="0055014C">
          <w:t xml:space="preserve">FN </w:t>
        </w:r>
        <w:r w:rsidRPr="0055014C">
          <w:rPr>
            <w:b/>
            <w:bCs/>
            <w:rPrChange w:id="2305" w:author="USA" w:date="2024-05-09T14:06:00Z">
              <w:rPr/>
            </w:rPrChange>
          </w:rPr>
          <w:t>5.532A</w:t>
        </w:r>
      </w:ins>
      <w:ins w:id="2306" w:author="USA" w:date="2024-05-09T14:06:00Z">
        <w:r w:rsidRPr="0055014C">
          <w:rPr>
            <w:b/>
            <w:bCs/>
            <w:rPrChange w:id="2307" w:author="USA" w:date="2024-05-09T14:06:00Z">
              <w:rPr/>
            </w:rPrChange>
          </w:rPr>
          <w:t>B</w:t>
        </w:r>
      </w:ins>
      <w:ins w:id="2308" w:author="USA" w:date="2024-05-09T11:46:00Z">
        <w:r w:rsidRPr="0055014C">
          <w:t xml:space="preserve"> for the use of IMT worldwide and allocated to the mobile service on a primary basis. </w:t>
        </w:r>
      </w:ins>
      <w:ins w:id="2309" w:author="Mike Marcus" w:date="2025-03-09T16:54:00Z" w16du:dateUtc="2025-03-09T20:54:00Z">
        <w:r w:rsidR="004A22EE">
          <w:t>A Reply Liai</w:t>
        </w:r>
      </w:ins>
      <w:ins w:id="2310" w:author="Mike Marcus" w:date="2025-03-09T16:55:00Z" w16du:dateUtc="2025-03-09T20:55:00Z">
        <w:r w:rsidR="004A22EE">
          <w:t xml:space="preserve">son Statement from WP5D to WP1A </w:t>
        </w:r>
      </w:ins>
      <w:ins w:id="2311" w:author="Mike Marcus" w:date="2025-03-09T16:56:00Z" w16du:dateUtc="2025-03-09T20:56:00Z">
        <w:r w:rsidR="004A22EE">
          <w:t xml:space="preserve">stated that </w:t>
        </w:r>
        <w:r w:rsidR="004A22EE">
          <w:rPr>
            <w:lang w:eastAsia="zh-CN"/>
          </w:rPr>
          <w:t>there was a</w:t>
        </w:r>
        <w:r w:rsidR="004A22EE" w:rsidRPr="00B64BAB">
          <w:rPr>
            <w:lang w:eastAsia="zh-CN"/>
          </w:rPr>
          <w:t xml:space="preserve"> need to assess the impact of Beam WPT on IMT stations in the</w:t>
        </w:r>
      </w:ins>
    </w:p>
    <w:p w14:paraId="107271C3" w14:textId="52334DB8" w:rsidR="00F17E0A" w:rsidRDefault="004A22EE" w:rsidP="00F17E0A">
      <w:pPr>
        <w:rPr>
          <w:ins w:id="2312" w:author="Mike Marcus" w:date="2025-03-09T16:58:00Z" w16du:dateUtc="2025-03-09T20:58:00Z"/>
        </w:rPr>
      </w:pPr>
      <w:ins w:id="2313" w:author="Mike Marcus" w:date="2025-03-09T16:57:00Z" w16du:dateUtc="2025-03-09T20:57:00Z">
        <w:r>
          <w:rPr>
            <w:lang w:eastAsia="zh-CN"/>
          </w:rPr>
          <w:lastRenderedPageBreak/>
          <w:t xml:space="preserve">this nearby band </w:t>
        </w:r>
        <w:r>
          <w:t>gave these blocking le</w:t>
        </w:r>
      </w:ins>
      <w:ins w:id="2314" w:author="Mike Marcus" w:date="2025-03-09T16:58:00Z" w16du:dateUtc="2025-03-09T20:58:00Z">
        <w:r>
          <w:t>vels:</w:t>
        </w:r>
      </w:ins>
      <w:ins w:id="2315" w:author="Mike Marcus" w:date="2025-03-09T16:57:00Z" w16du:dateUtc="2025-03-09T20:57:00Z">
        <w:r>
          <w:t xml:space="preserve"> </w:t>
        </w:r>
      </w:ins>
      <w:ins w:id="2316" w:author="Mike Marcus" w:date="2025-03-09T16:55:00Z" w16du:dateUtc="2025-03-09T20:55:00Z">
        <w:r>
          <w:t xml:space="preserve"> </w:t>
        </w:r>
      </w:ins>
      <w:ins w:id="2317" w:author="USA" w:date="2024-05-09T11:46:00Z">
        <w:r w:rsidR="00F17E0A" w:rsidRPr="0055014C">
          <w:t>A blocking level of ‒86 dBm / 50 MHz</w:t>
        </w:r>
        <w:r w:rsidR="00F17E0A" w:rsidRPr="0055014C">
          <w:rPr>
            <w:rStyle w:val="FootnoteReference"/>
          </w:rPr>
          <w:footnoteReference w:id="3"/>
        </w:r>
        <w:r w:rsidR="00F17E0A" w:rsidRPr="0055014C">
          <w:t xml:space="preserve"> for BS and ‒52.8 dBm / 50 MHz</w:t>
        </w:r>
        <w:r w:rsidR="00F17E0A" w:rsidRPr="0055014C">
          <w:rPr>
            <w:rStyle w:val="FootnoteReference"/>
          </w:rPr>
          <w:footnoteReference w:id="4"/>
        </w:r>
        <w:r w:rsidR="00F17E0A" w:rsidRPr="0055014C">
          <w:t xml:space="preserve"> for UE can be used to assess the impact on IMT stations </w:t>
        </w:r>
        <w:r w:rsidR="00F17E0A" w:rsidRPr="0055014C">
          <w:rPr>
            <w:lang w:eastAsia="zh-CN"/>
          </w:rPr>
          <w:t xml:space="preserve">in the frequency band </w:t>
        </w:r>
        <w:r w:rsidR="00F17E0A" w:rsidRPr="0055014C">
          <w:t xml:space="preserve">24.25-27.5 GHz. </w:t>
        </w:r>
      </w:ins>
    </w:p>
    <w:p w14:paraId="5F124D95" w14:textId="77777777" w:rsidR="004A22EE" w:rsidRDefault="004A22EE" w:rsidP="00F17E0A">
      <w:pPr>
        <w:rPr>
          <w:ins w:id="2322" w:author="Mike Marcus" w:date="2025-03-12T13:29:00Z" w16du:dateUtc="2025-03-12T17:29:00Z"/>
        </w:rPr>
      </w:pPr>
    </w:p>
    <w:p w14:paraId="53853054" w14:textId="5695C5CB" w:rsidR="00473D06" w:rsidRDefault="00473D06" w:rsidP="00473D06">
      <w:pPr>
        <w:rPr>
          <w:ins w:id="2323" w:author="Mike Marcus" w:date="2025-03-12T13:31:00Z" w16du:dateUtc="2025-03-12T17:31:00Z"/>
        </w:rPr>
      </w:pPr>
      <w:ins w:id="2324" w:author="Mike Marcus" w:date="2025-03-12T13:29:00Z" w16du:dateUtc="2025-03-12T17:29:00Z">
        <w:r>
          <w:t>For UE case, there are several situation that should be considered: 1) UE in the same room as the WPT beam device, 2) UE</w:t>
        </w:r>
      </w:ins>
      <w:ins w:id="2325" w:author="Mike Marcus" w:date="2025-03-12T13:30:00Z" w16du:dateUtc="2025-03-12T17:30:00Z">
        <w:r>
          <w:t xml:space="preserve"> in the same building but on a lower floor in the case of multistory </w:t>
        </w:r>
      </w:ins>
      <w:ins w:id="2326" w:author="Mike Marcus" w:date="2025-03-12T13:31:00Z" w16du:dateUtc="2025-03-12T17:31:00Z">
        <w:r>
          <w:t xml:space="preserve">building, and 3) UE outside the building where there is attenuation by the outer wall of the building. </w:t>
        </w:r>
      </w:ins>
      <w:ins w:id="2327" w:author="Mike Marcus" w:date="2025-03-12T13:33:00Z" w16du:dateUtc="2025-03-12T17:33:00Z">
        <w:r>
          <w:t xml:space="preserve"> The table considers WPT beam device to UE distances for distances of </w:t>
        </w:r>
        <w:r w:rsidRPr="00473D06">
          <w:t>10</w:t>
        </w:r>
      </w:ins>
      <w:ins w:id="2328" w:author="Mike Marcus" w:date="2025-03-12T13:34:00Z" w16du:dateUtc="2025-03-12T17:34:00Z">
        <w:r>
          <w:t xml:space="preserve">m, </w:t>
        </w:r>
      </w:ins>
      <w:ins w:id="2329" w:author="Mike Marcus" w:date="2025-03-12T13:33:00Z" w16du:dateUtc="2025-03-12T17:33:00Z">
        <w:r w:rsidRPr="00473D06">
          <w:t>50</w:t>
        </w:r>
      </w:ins>
      <w:ins w:id="2330" w:author="Mike Marcus" w:date="2025-03-12T13:34:00Z" w16du:dateUtc="2025-03-12T17:34:00Z">
        <w:r>
          <w:t>m, 1</w:t>
        </w:r>
      </w:ins>
      <w:ins w:id="2331" w:author="Mike Marcus" w:date="2025-03-12T13:33:00Z" w16du:dateUtc="2025-03-12T17:33:00Z">
        <w:r w:rsidRPr="00473D06">
          <w:t>00</w:t>
        </w:r>
      </w:ins>
      <w:ins w:id="2332" w:author="Mike Marcus" w:date="2025-03-12T13:34:00Z" w16du:dateUtc="2025-03-12T17:34:00Z">
        <w:r>
          <w:t xml:space="preserve">m and </w:t>
        </w:r>
        <w:r w:rsidRPr="00473D06">
          <w:t xml:space="preserve"> </w:t>
        </w:r>
      </w:ins>
      <w:ins w:id="2333" w:author="Mike Marcus" w:date="2025-03-12T13:33:00Z" w16du:dateUtc="2025-03-12T17:33:00Z">
        <w:r w:rsidRPr="00473D06">
          <w:t>200</w:t>
        </w:r>
      </w:ins>
      <w:ins w:id="2334" w:author="Mike Marcus" w:date="2025-03-12T13:34:00Z" w16du:dateUtc="2025-03-12T17:34:00Z">
        <w:r>
          <w:t xml:space="preserve">m.  The </w:t>
        </w:r>
      </w:ins>
      <w:ins w:id="2335" w:author="Mike Marcus" w:date="2025-03-12T13:35:00Z" w16du:dateUtc="2025-03-12T17:35:00Z">
        <w:r>
          <w:t xml:space="preserve">calculations for 10m </w:t>
        </w:r>
      </w:ins>
      <w:ins w:id="2336" w:author="Mike Marcus" w:date="2025-03-12T13:36:00Z" w16du:dateUtc="2025-03-12T17:36:00Z">
        <w:r>
          <w:t xml:space="preserve">is </w:t>
        </w:r>
      </w:ins>
      <w:ins w:id="2337" w:author="Mike Marcus" w:date="2025-03-12T13:35:00Z" w16du:dateUtc="2025-03-12T17:35:00Z">
        <w:r>
          <w:t>based on free space loss</w:t>
        </w:r>
      </w:ins>
      <w:ins w:id="2338" w:author="Mike Marcus" w:date="2025-03-12T13:37:00Z" w16du:dateUtc="2025-03-12T17:37:00Z">
        <w:r>
          <w:t>/minimum path loss</w:t>
        </w:r>
      </w:ins>
      <w:ins w:id="2339" w:author="Mike Marcus" w:date="2025-03-12T13:35:00Z" w16du:dateUtc="2025-03-12T17:35:00Z">
        <w:r>
          <w:t xml:space="preserve"> only</w:t>
        </w:r>
      </w:ins>
      <w:ins w:id="2340" w:author="Mike Marcus" w:date="2025-03-12T13:36:00Z" w16du:dateUtc="2025-03-12T17:36:00Z">
        <w:r>
          <w:t xml:space="preserve">.  </w:t>
        </w:r>
      </w:ins>
      <w:ins w:id="2341" w:author="Mike Marcus" w:date="2025-03-12T13:38:00Z" w16du:dateUtc="2025-03-12T17:38:00Z">
        <w:r>
          <w:t xml:space="preserve">The </w:t>
        </w:r>
      </w:ins>
      <w:ins w:id="2342" w:author="Mike Marcus" w:date="2025-03-12T13:39:00Z" w16du:dateUtc="2025-03-12T17:39:00Z">
        <w:r>
          <w:t xml:space="preserve">calculation for 50 m </w:t>
        </w:r>
      </w:ins>
      <w:ins w:id="2343" w:author="Mike Marcus" w:date="2025-03-12T13:38:00Z" w16du:dateUtc="2025-03-12T17:38:00Z">
        <w:r>
          <w:t xml:space="preserve">distance considers clutter loss in </w:t>
        </w:r>
      </w:ins>
      <w:ins w:id="2344" w:author="Mike Marcus" w:date="2025-03-12T13:39:00Z" w16du:dateUtc="2025-03-12T17:39:00Z">
        <w:r>
          <w:t>addition</w:t>
        </w:r>
      </w:ins>
      <w:ins w:id="2345" w:author="Mike Marcus" w:date="2025-03-12T13:38:00Z" w16du:dateUtc="2025-03-12T17:38:00Z">
        <w:r>
          <w:t xml:space="preserve"> </w:t>
        </w:r>
      </w:ins>
      <w:ins w:id="2346" w:author="Mike Marcus" w:date="2025-03-12T13:39:00Z" w16du:dateUtc="2025-03-12T17:39:00Z">
        <w:r>
          <w:t>to free space loss</w:t>
        </w:r>
      </w:ins>
      <w:ins w:id="2347" w:author="Mike Marcus" w:date="2025-03-12T13:40:00Z" w16du:dateUtc="2025-03-12T17:40:00Z">
        <w:r>
          <w:t>.  The</w:t>
        </w:r>
        <w:r w:rsidR="007E39A6">
          <w:t xml:space="preserve"> calculations </w:t>
        </w:r>
        <w:r>
          <w:t xml:space="preserve"> </w:t>
        </w:r>
        <w:r w:rsidR="007E39A6">
          <w:t>distances</w:t>
        </w:r>
        <w:r>
          <w:t xml:space="preserve"> of </w:t>
        </w:r>
        <w:r w:rsidR="007E39A6">
          <w:t xml:space="preserve">100m and 200m </w:t>
        </w:r>
      </w:ins>
      <w:ins w:id="2348" w:author="Mike Marcus" w:date="2025-03-12T13:39:00Z" w16du:dateUtc="2025-03-12T17:39:00Z">
        <w:r>
          <w:t xml:space="preserve"> </w:t>
        </w:r>
      </w:ins>
      <w:ins w:id="2349" w:author="Mike Marcus" w:date="2025-03-12T13:40:00Z" w16du:dateUtc="2025-03-12T17:40:00Z">
        <w:r w:rsidR="007E39A6">
          <w:t xml:space="preserve">uses these loss plus </w:t>
        </w:r>
      </w:ins>
      <w:ins w:id="2350" w:author="Mike Marcus" w:date="2025-03-12T13:41:00Z" w16du:dateUtc="2025-03-12T17:41:00Z">
        <w:r w:rsidR="007E39A6">
          <w:t>P.2109 Building Entry Loss and model the impact on UE outside the building.</w:t>
        </w:r>
      </w:ins>
    </w:p>
    <w:p w14:paraId="1C830C6C" w14:textId="77777777" w:rsidR="00473D06" w:rsidRPr="0055014C" w:rsidRDefault="00473D06" w:rsidP="00473D06">
      <w:pPr>
        <w:rPr>
          <w:ins w:id="2351" w:author="USA" w:date="2024-05-09T11:46:00Z"/>
        </w:rPr>
      </w:pPr>
    </w:p>
    <w:p w14:paraId="1182EEC1" w14:textId="2F712CFA" w:rsidR="00F17E0A" w:rsidRPr="0055014C" w:rsidRDefault="00F17E0A" w:rsidP="00F17E0A">
      <w:pPr>
        <w:rPr>
          <w:ins w:id="2352" w:author="USA" w:date="2024-05-09T11:46:00Z"/>
        </w:rPr>
      </w:pPr>
      <w:ins w:id="2353" w:author="USA" w:date="2024-05-09T11:46:00Z">
        <w:r w:rsidRPr="0055014C">
          <w:t>Table A2.5 shows the impact of 24.1-24.15 GHz Beam WPT on IMT UE in the 24 GHz IMT band. It can be seen that even at 10m separation with free space propagation in the same room there is no adverse out-of-band impact on the UE performance</w:t>
        </w:r>
      </w:ins>
      <w:ins w:id="2354" w:author="Mike Marcus" w:date="2025-03-09T17:01:00Z" w16du:dateUtc="2025-03-09T21:01:00Z">
        <w:r w:rsidR="004A22EE">
          <w:t xml:space="preserve"> as more than </w:t>
        </w:r>
      </w:ins>
      <w:ins w:id="2355" w:author="Mike Marcus" w:date="2025-03-12T13:28:00Z" w16du:dateUtc="2025-03-12T17:28:00Z">
        <w:r w:rsidR="00473D06">
          <w:t>10,000</w:t>
        </w:r>
      </w:ins>
      <w:ins w:id="2356" w:author="Mike Marcus" w:date="2025-03-09T17:01:00Z" w16du:dateUtc="2025-03-09T21:01:00Z">
        <w:r w:rsidR="004A22EE">
          <w:t xml:space="preserve"> </w:t>
        </w:r>
      </w:ins>
      <w:ins w:id="2357" w:author="Mike Marcus" w:date="2025-03-12T13:28:00Z" w16du:dateUtc="2025-03-12T17:28:00Z">
        <w:r w:rsidR="00473D06">
          <w:t>W</w:t>
        </w:r>
      </w:ins>
      <w:ins w:id="2358" w:author="Mike Marcus" w:date="2025-03-09T17:01:00Z" w16du:dateUtc="2025-03-09T21:01:00Z">
        <w:r w:rsidR="004A22EE">
          <w:t>PT beam transmitters would need to be present</w:t>
        </w:r>
      </w:ins>
      <w:ins w:id="2359" w:author="Mike Marcus" w:date="2025-03-09T17:02:00Z" w16du:dateUtc="2025-03-09T21:02:00Z">
        <w:r w:rsidR="004A22EE">
          <w:t xml:space="preserve"> </w:t>
        </w:r>
      </w:ins>
      <w:ins w:id="2360" w:author="Mike Marcus" w:date="2025-03-12T13:28:00Z" w16du:dateUtc="2025-03-12T17:28:00Z">
        <w:r w:rsidR="00473D06">
          <w:t xml:space="preserve">at that distance </w:t>
        </w:r>
      </w:ins>
      <w:ins w:id="2361" w:author="Mike Marcus" w:date="2025-03-09T17:02:00Z" w16du:dateUtc="2025-03-09T21:02:00Z">
        <w:r w:rsidR="004A22EE">
          <w:t>before the blocking level would be met</w:t>
        </w:r>
      </w:ins>
      <w:ins w:id="2362" w:author="Mike Marcus" w:date="2025-03-09T17:03:00Z" w16du:dateUtc="2025-03-09T21:03:00Z">
        <w:r w:rsidR="004A22EE">
          <w:t>.</w:t>
        </w:r>
      </w:ins>
      <w:ins w:id="2363" w:author="USA" w:date="2024-05-09T11:46:00Z">
        <w:del w:id="2364" w:author="Mike Marcus" w:date="2025-03-09T17:01:00Z" w16du:dateUtc="2025-03-09T21:01:00Z">
          <w:r w:rsidRPr="0055014C" w:rsidDel="004A22EE">
            <w:delText>.</w:delText>
          </w:r>
        </w:del>
      </w:ins>
    </w:p>
    <w:p w14:paraId="670E1C55" w14:textId="77777777" w:rsidR="00F17E0A" w:rsidRPr="0055014C" w:rsidRDefault="00F17E0A" w:rsidP="00F17E0A">
      <w:pPr>
        <w:pStyle w:val="TableNo"/>
        <w:rPr>
          <w:ins w:id="2365" w:author="USA" w:date="2024-05-09T11:46:00Z"/>
          <w:szCs w:val="24"/>
        </w:rPr>
      </w:pPr>
      <w:ins w:id="2366" w:author="USA" w:date="2024-05-09T11:46:00Z">
        <w:r w:rsidRPr="0055014C">
          <w:rPr>
            <w:szCs w:val="24"/>
          </w:rPr>
          <w:t>TABLE A2.5</w:t>
        </w:r>
      </w:ins>
    </w:p>
    <w:p w14:paraId="2361C7E4" w14:textId="77777777" w:rsidR="00F17E0A" w:rsidRPr="0055014C" w:rsidRDefault="00F17E0A" w:rsidP="00F17E0A">
      <w:pPr>
        <w:pStyle w:val="Tabletitle"/>
        <w:rPr>
          <w:ins w:id="2367" w:author="USA" w:date="2024-05-09T11:46:00Z"/>
        </w:rPr>
      </w:pPr>
      <w:ins w:id="2368" w:author="USA" w:date="2024-05-09T11:46:00Z">
        <w:r w:rsidRPr="0055014C">
          <w:t>Power budget for 24.25-27.5 IMT UE Impact</w:t>
        </w:r>
      </w:ins>
    </w:p>
    <w:tbl>
      <w:tblPr>
        <w:tblW w:w="10000" w:type="dxa"/>
        <w:tblLook w:val="04A0" w:firstRow="1" w:lastRow="0" w:firstColumn="1" w:lastColumn="0" w:noHBand="0" w:noVBand="1"/>
      </w:tblPr>
      <w:tblGrid>
        <w:gridCol w:w="3900"/>
        <w:gridCol w:w="1600"/>
        <w:gridCol w:w="1480"/>
        <w:gridCol w:w="1460"/>
        <w:gridCol w:w="1560"/>
      </w:tblGrid>
      <w:tr w:rsidR="00473D06" w14:paraId="4704486A" w14:textId="77777777" w:rsidTr="00473D06">
        <w:trPr>
          <w:trHeight w:val="300"/>
          <w:ins w:id="2369" w:author="Mike Marcus" w:date="2025-03-12T13:26:00Z"/>
        </w:trPr>
        <w:tc>
          <w:tcPr>
            <w:tcW w:w="3900" w:type="dxa"/>
            <w:tcBorders>
              <w:top w:val="nil"/>
              <w:left w:val="nil"/>
              <w:bottom w:val="nil"/>
              <w:right w:val="nil"/>
            </w:tcBorders>
            <w:shd w:val="clear" w:color="auto" w:fill="auto"/>
            <w:vAlign w:val="bottom"/>
            <w:hideMark/>
          </w:tcPr>
          <w:p w14:paraId="0BC05787" w14:textId="77777777" w:rsidR="00473D06" w:rsidRDefault="00473D06">
            <w:pPr>
              <w:rPr>
                <w:ins w:id="2370" w:author="Mike Marcus" w:date="2025-03-12T13:26:00Z" w16du:dateUtc="2025-03-12T17:26:00Z"/>
                <w:rFonts w:ascii="Calibri" w:hAnsi="Calibri" w:cs="Calibri"/>
                <w:color w:val="FF0000"/>
                <w:sz w:val="20"/>
                <w:szCs w:val="20"/>
              </w:rPr>
            </w:pPr>
            <w:ins w:id="2371" w:author="Mike Marcus" w:date="2025-03-12T13:26:00Z" w16du:dateUtc="2025-03-12T17:26:00Z">
              <w:r>
                <w:rPr>
                  <w:rFonts w:ascii="Calibri" w:hAnsi="Calibri" w:cs="Calibri"/>
                  <w:color w:val="FF0000"/>
                  <w:sz w:val="20"/>
                  <w:szCs w:val="20"/>
                </w:rPr>
                <w:t>Protection criteria used for IMT UE</w:t>
              </w:r>
            </w:ins>
          </w:p>
        </w:tc>
        <w:tc>
          <w:tcPr>
            <w:tcW w:w="1600" w:type="dxa"/>
            <w:tcBorders>
              <w:top w:val="nil"/>
              <w:left w:val="nil"/>
              <w:bottom w:val="nil"/>
              <w:right w:val="nil"/>
            </w:tcBorders>
            <w:shd w:val="clear" w:color="auto" w:fill="auto"/>
            <w:vAlign w:val="center"/>
            <w:hideMark/>
          </w:tcPr>
          <w:p w14:paraId="6CEA895E" w14:textId="77777777" w:rsidR="00473D06" w:rsidRDefault="00473D06">
            <w:pPr>
              <w:rPr>
                <w:ins w:id="2372" w:author="Mike Marcus" w:date="2025-03-12T13:26:00Z" w16du:dateUtc="2025-03-12T17:26:00Z"/>
                <w:rFonts w:ascii="Calibri" w:hAnsi="Calibri" w:cs="Calibri"/>
                <w:color w:val="FF0000"/>
                <w:sz w:val="20"/>
                <w:szCs w:val="20"/>
              </w:rPr>
            </w:pPr>
          </w:p>
        </w:tc>
        <w:tc>
          <w:tcPr>
            <w:tcW w:w="1480" w:type="dxa"/>
            <w:tcBorders>
              <w:top w:val="nil"/>
              <w:left w:val="nil"/>
              <w:bottom w:val="nil"/>
              <w:right w:val="nil"/>
            </w:tcBorders>
            <w:shd w:val="clear" w:color="auto" w:fill="auto"/>
            <w:vAlign w:val="bottom"/>
            <w:hideMark/>
          </w:tcPr>
          <w:p w14:paraId="7CA4C53E" w14:textId="77777777" w:rsidR="00473D06" w:rsidRDefault="00473D06">
            <w:pPr>
              <w:jc w:val="center"/>
              <w:rPr>
                <w:ins w:id="2373" w:author="Mike Marcus" w:date="2025-03-12T13:26:00Z" w16du:dateUtc="2025-03-12T17:26:00Z"/>
                <w:sz w:val="20"/>
                <w:szCs w:val="20"/>
              </w:rPr>
            </w:pPr>
          </w:p>
        </w:tc>
        <w:tc>
          <w:tcPr>
            <w:tcW w:w="1460" w:type="dxa"/>
            <w:tcBorders>
              <w:top w:val="nil"/>
              <w:left w:val="nil"/>
              <w:bottom w:val="nil"/>
              <w:right w:val="nil"/>
            </w:tcBorders>
            <w:shd w:val="clear" w:color="auto" w:fill="auto"/>
            <w:vAlign w:val="bottom"/>
            <w:hideMark/>
          </w:tcPr>
          <w:p w14:paraId="582FE384" w14:textId="77777777" w:rsidR="00473D06" w:rsidRDefault="00473D06">
            <w:pPr>
              <w:rPr>
                <w:ins w:id="2374" w:author="Mike Marcus" w:date="2025-03-12T13:26:00Z" w16du:dateUtc="2025-03-12T17:26:00Z"/>
                <w:sz w:val="20"/>
                <w:szCs w:val="20"/>
              </w:rPr>
            </w:pPr>
          </w:p>
        </w:tc>
        <w:tc>
          <w:tcPr>
            <w:tcW w:w="1560" w:type="dxa"/>
            <w:tcBorders>
              <w:top w:val="nil"/>
              <w:left w:val="nil"/>
              <w:bottom w:val="nil"/>
              <w:right w:val="nil"/>
            </w:tcBorders>
            <w:shd w:val="clear" w:color="auto" w:fill="auto"/>
            <w:vAlign w:val="bottom"/>
            <w:hideMark/>
          </w:tcPr>
          <w:p w14:paraId="403832DE" w14:textId="77777777" w:rsidR="00473D06" w:rsidRDefault="00473D06">
            <w:pPr>
              <w:rPr>
                <w:ins w:id="2375" w:author="Mike Marcus" w:date="2025-03-12T13:26:00Z" w16du:dateUtc="2025-03-12T17:26:00Z"/>
                <w:sz w:val="20"/>
                <w:szCs w:val="20"/>
              </w:rPr>
            </w:pPr>
          </w:p>
        </w:tc>
      </w:tr>
      <w:tr w:rsidR="00473D06" w14:paraId="5FFFEC4C" w14:textId="77777777" w:rsidTr="00473D06">
        <w:trPr>
          <w:trHeight w:val="300"/>
          <w:ins w:id="2376" w:author="Mike Marcus" w:date="2025-03-12T13:26:00Z"/>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5AD537" w14:textId="77777777" w:rsidR="00473D06" w:rsidRDefault="00473D06">
            <w:pPr>
              <w:rPr>
                <w:ins w:id="2377" w:author="Mike Marcus" w:date="2025-03-12T13:26:00Z" w16du:dateUtc="2025-03-12T17:26:00Z"/>
                <w:rFonts w:ascii="Calibri" w:hAnsi="Calibri" w:cs="Calibri"/>
                <w:color w:val="000000"/>
                <w:sz w:val="20"/>
                <w:szCs w:val="20"/>
              </w:rPr>
            </w:pPr>
            <w:ins w:id="2378" w:author="Mike Marcus" w:date="2025-03-12T13:26:00Z" w16du:dateUtc="2025-03-12T17:26:00Z">
              <w:r>
                <w:rPr>
                  <w:rFonts w:ascii="Calibri" w:hAnsi="Calibri" w:cs="Calibri"/>
                  <w:color w:val="000000"/>
                  <w:sz w:val="20"/>
                  <w:szCs w:val="20"/>
                </w:rPr>
                <w:t>Atmosphere conditions</w:t>
              </w:r>
            </w:ins>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59B25620" w14:textId="77777777" w:rsidR="00473D06" w:rsidRDefault="00473D06">
            <w:pPr>
              <w:jc w:val="center"/>
              <w:rPr>
                <w:ins w:id="2379" w:author="Mike Marcus" w:date="2025-03-12T13:26:00Z" w16du:dateUtc="2025-03-12T17:26:00Z"/>
                <w:rFonts w:ascii="Calibri" w:hAnsi="Calibri" w:cs="Calibri"/>
                <w:color w:val="000000"/>
                <w:sz w:val="20"/>
                <w:szCs w:val="20"/>
              </w:rPr>
            </w:pPr>
            <w:ins w:id="2380" w:author="Mike Marcus" w:date="2025-03-12T13:26:00Z" w16du:dateUtc="2025-03-12T17:26:00Z">
              <w:r>
                <w:rPr>
                  <w:rFonts w:ascii="Calibri" w:hAnsi="Calibri" w:cs="Calibri"/>
                  <w:color w:val="000000"/>
                  <w:sz w:val="20"/>
                  <w:szCs w:val="20"/>
                </w:rPr>
                <w:t>Dry</w:t>
              </w:r>
            </w:ins>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299EFDD7" w14:textId="77777777" w:rsidR="00473D06" w:rsidRDefault="00473D06">
            <w:pPr>
              <w:jc w:val="center"/>
              <w:rPr>
                <w:ins w:id="2381" w:author="Mike Marcus" w:date="2025-03-12T13:26:00Z" w16du:dateUtc="2025-03-12T17:26:00Z"/>
                <w:rFonts w:ascii="Calibri" w:hAnsi="Calibri" w:cs="Calibri"/>
                <w:color w:val="000000"/>
                <w:sz w:val="20"/>
                <w:szCs w:val="20"/>
              </w:rPr>
            </w:pPr>
            <w:ins w:id="2382" w:author="Mike Marcus" w:date="2025-03-12T13:26:00Z" w16du:dateUtc="2025-03-12T17:26:00Z">
              <w:r>
                <w:rPr>
                  <w:rFonts w:ascii="Calibri" w:hAnsi="Calibri" w:cs="Calibri"/>
                  <w:color w:val="000000"/>
                  <w:sz w:val="20"/>
                  <w:szCs w:val="20"/>
                </w:rPr>
                <w:t>Dry</w:t>
              </w:r>
            </w:ins>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37CF061" w14:textId="77777777" w:rsidR="00473D06" w:rsidRDefault="00473D06">
            <w:pPr>
              <w:jc w:val="center"/>
              <w:rPr>
                <w:ins w:id="2383" w:author="Mike Marcus" w:date="2025-03-12T13:26:00Z" w16du:dateUtc="2025-03-12T17:26:00Z"/>
                <w:rFonts w:ascii="Calibri" w:hAnsi="Calibri" w:cs="Calibri"/>
                <w:color w:val="000000"/>
                <w:sz w:val="20"/>
                <w:szCs w:val="20"/>
              </w:rPr>
            </w:pPr>
            <w:ins w:id="2384" w:author="Mike Marcus" w:date="2025-03-12T13:26:00Z" w16du:dateUtc="2025-03-12T17:26:00Z">
              <w:r>
                <w:rPr>
                  <w:rFonts w:ascii="Calibri" w:hAnsi="Calibri" w:cs="Calibri"/>
                  <w:color w:val="000000"/>
                  <w:sz w:val="20"/>
                  <w:szCs w:val="20"/>
                </w:rPr>
                <w:t>Dry</w:t>
              </w:r>
            </w:ins>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B1E99D1" w14:textId="77777777" w:rsidR="00473D06" w:rsidRDefault="00473D06">
            <w:pPr>
              <w:jc w:val="center"/>
              <w:rPr>
                <w:ins w:id="2385" w:author="Mike Marcus" w:date="2025-03-12T13:26:00Z" w16du:dateUtc="2025-03-12T17:26:00Z"/>
                <w:rFonts w:ascii="Calibri" w:hAnsi="Calibri" w:cs="Calibri"/>
                <w:color w:val="000000"/>
                <w:sz w:val="20"/>
                <w:szCs w:val="20"/>
              </w:rPr>
            </w:pPr>
            <w:ins w:id="2386" w:author="Mike Marcus" w:date="2025-03-12T13:26:00Z" w16du:dateUtc="2025-03-12T17:26:00Z">
              <w:r>
                <w:rPr>
                  <w:rFonts w:ascii="Calibri" w:hAnsi="Calibri" w:cs="Calibri"/>
                  <w:color w:val="000000"/>
                  <w:sz w:val="20"/>
                  <w:szCs w:val="20"/>
                </w:rPr>
                <w:t>Dry</w:t>
              </w:r>
            </w:ins>
          </w:p>
        </w:tc>
      </w:tr>
      <w:tr w:rsidR="00473D06" w14:paraId="729E9F03" w14:textId="77777777" w:rsidTr="00473D06">
        <w:trPr>
          <w:trHeight w:val="300"/>
          <w:ins w:id="2387"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81905BC" w14:textId="77777777" w:rsidR="00473D06" w:rsidRDefault="00473D06">
            <w:pPr>
              <w:rPr>
                <w:ins w:id="2388" w:author="Mike Marcus" w:date="2025-03-12T13:26:00Z" w16du:dateUtc="2025-03-12T17:26:00Z"/>
                <w:rFonts w:ascii="Calibri" w:hAnsi="Calibri" w:cs="Calibri"/>
                <w:b/>
                <w:bCs/>
                <w:color w:val="000000"/>
                <w:sz w:val="20"/>
                <w:szCs w:val="20"/>
              </w:rPr>
            </w:pPr>
            <w:ins w:id="2389" w:author="Mike Marcus" w:date="2025-03-12T13:26:00Z" w16du:dateUtc="2025-03-12T17:26:00Z">
              <w:r>
                <w:rPr>
                  <w:rFonts w:ascii="Calibri" w:hAnsi="Calibri" w:cs="Calibri"/>
                  <w:b/>
                  <w:bCs/>
                  <w:color w:val="000000"/>
                  <w:sz w:val="20"/>
                  <w:szCs w:val="20"/>
                </w:rPr>
                <w:t>Threshold Input Power (dBm)</w:t>
              </w:r>
            </w:ins>
          </w:p>
        </w:tc>
        <w:tc>
          <w:tcPr>
            <w:tcW w:w="1600" w:type="dxa"/>
            <w:tcBorders>
              <w:top w:val="nil"/>
              <w:left w:val="nil"/>
              <w:bottom w:val="single" w:sz="4" w:space="0" w:color="auto"/>
              <w:right w:val="single" w:sz="4" w:space="0" w:color="auto"/>
            </w:tcBorders>
            <w:shd w:val="clear" w:color="auto" w:fill="auto"/>
            <w:vAlign w:val="center"/>
            <w:hideMark/>
          </w:tcPr>
          <w:p w14:paraId="72FDED3D" w14:textId="77777777" w:rsidR="00473D06" w:rsidRDefault="00473D06">
            <w:pPr>
              <w:jc w:val="center"/>
              <w:rPr>
                <w:ins w:id="2390" w:author="Mike Marcus" w:date="2025-03-12T13:26:00Z" w16du:dateUtc="2025-03-12T17:26:00Z"/>
                <w:rFonts w:ascii="Calibri" w:hAnsi="Calibri" w:cs="Calibri"/>
                <w:b/>
                <w:bCs/>
                <w:color w:val="000000"/>
                <w:sz w:val="20"/>
                <w:szCs w:val="20"/>
              </w:rPr>
            </w:pPr>
            <w:ins w:id="2391" w:author="Mike Marcus" w:date="2025-03-12T13:26:00Z" w16du:dateUtc="2025-03-12T17:26:00Z">
              <w:r>
                <w:rPr>
                  <w:rFonts w:ascii="Calibri" w:hAnsi="Calibri" w:cs="Calibri"/>
                  <w:b/>
                  <w:bCs/>
                  <w:color w:val="000000"/>
                  <w:sz w:val="20"/>
                  <w:szCs w:val="20"/>
                </w:rPr>
                <w:t>-52.8</w:t>
              </w:r>
            </w:ins>
          </w:p>
        </w:tc>
        <w:tc>
          <w:tcPr>
            <w:tcW w:w="1480" w:type="dxa"/>
            <w:tcBorders>
              <w:top w:val="nil"/>
              <w:left w:val="nil"/>
              <w:bottom w:val="single" w:sz="4" w:space="0" w:color="auto"/>
              <w:right w:val="single" w:sz="4" w:space="0" w:color="auto"/>
            </w:tcBorders>
            <w:shd w:val="clear" w:color="auto" w:fill="auto"/>
            <w:vAlign w:val="center"/>
            <w:hideMark/>
          </w:tcPr>
          <w:p w14:paraId="1283253D" w14:textId="77777777" w:rsidR="00473D06" w:rsidRDefault="00473D06">
            <w:pPr>
              <w:jc w:val="center"/>
              <w:rPr>
                <w:ins w:id="2392" w:author="Mike Marcus" w:date="2025-03-12T13:26:00Z" w16du:dateUtc="2025-03-12T17:26:00Z"/>
                <w:rFonts w:ascii="Calibri" w:hAnsi="Calibri" w:cs="Calibri"/>
                <w:b/>
                <w:bCs/>
                <w:color w:val="000000"/>
                <w:sz w:val="20"/>
                <w:szCs w:val="20"/>
              </w:rPr>
            </w:pPr>
            <w:ins w:id="2393" w:author="Mike Marcus" w:date="2025-03-12T13:26:00Z" w16du:dateUtc="2025-03-12T17:26:00Z">
              <w:r>
                <w:rPr>
                  <w:rFonts w:ascii="Calibri" w:hAnsi="Calibri" w:cs="Calibri"/>
                  <w:b/>
                  <w:bCs/>
                  <w:color w:val="000000"/>
                  <w:sz w:val="20"/>
                  <w:szCs w:val="20"/>
                </w:rPr>
                <w:t>-52.8</w:t>
              </w:r>
            </w:ins>
          </w:p>
        </w:tc>
        <w:tc>
          <w:tcPr>
            <w:tcW w:w="1460" w:type="dxa"/>
            <w:tcBorders>
              <w:top w:val="nil"/>
              <w:left w:val="nil"/>
              <w:bottom w:val="single" w:sz="4" w:space="0" w:color="auto"/>
              <w:right w:val="single" w:sz="4" w:space="0" w:color="auto"/>
            </w:tcBorders>
            <w:shd w:val="clear" w:color="auto" w:fill="auto"/>
            <w:vAlign w:val="center"/>
            <w:hideMark/>
          </w:tcPr>
          <w:p w14:paraId="4C38542D" w14:textId="77777777" w:rsidR="00473D06" w:rsidRDefault="00473D06">
            <w:pPr>
              <w:jc w:val="center"/>
              <w:rPr>
                <w:ins w:id="2394" w:author="Mike Marcus" w:date="2025-03-12T13:26:00Z" w16du:dateUtc="2025-03-12T17:26:00Z"/>
                <w:rFonts w:ascii="Calibri" w:hAnsi="Calibri" w:cs="Calibri"/>
                <w:b/>
                <w:bCs/>
                <w:color w:val="000000"/>
                <w:sz w:val="20"/>
                <w:szCs w:val="20"/>
              </w:rPr>
            </w:pPr>
            <w:ins w:id="2395" w:author="Mike Marcus" w:date="2025-03-12T13:26:00Z" w16du:dateUtc="2025-03-12T17:26:00Z">
              <w:r>
                <w:rPr>
                  <w:rFonts w:ascii="Calibri" w:hAnsi="Calibri" w:cs="Calibri"/>
                  <w:b/>
                  <w:bCs/>
                  <w:color w:val="000000"/>
                  <w:sz w:val="20"/>
                  <w:szCs w:val="20"/>
                </w:rPr>
                <w:t>-52.8</w:t>
              </w:r>
            </w:ins>
          </w:p>
        </w:tc>
        <w:tc>
          <w:tcPr>
            <w:tcW w:w="1560" w:type="dxa"/>
            <w:tcBorders>
              <w:top w:val="nil"/>
              <w:left w:val="nil"/>
              <w:bottom w:val="single" w:sz="4" w:space="0" w:color="auto"/>
              <w:right w:val="single" w:sz="4" w:space="0" w:color="auto"/>
            </w:tcBorders>
            <w:shd w:val="clear" w:color="auto" w:fill="auto"/>
            <w:vAlign w:val="center"/>
            <w:hideMark/>
          </w:tcPr>
          <w:p w14:paraId="280212F9" w14:textId="77777777" w:rsidR="00473D06" w:rsidRDefault="00473D06">
            <w:pPr>
              <w:jc w:val="center"/>
              <w:rPr>
                <w:ins w:id="2396" w:author="Mike Marcus" w:date="2025-03-12T13:26:00Z" w16du:dateUtc="2025-03-12T17:26:00Z"/>
                <w:rFonts w:ascii="Calibri" w:hAnsi="Calibri" w:cs="Calibri"/>
                <w:b/>
                <w:bCs/>
                <w:color w:val="000000"/>
                <w:sz w:val="20"/>
                <w:szCs w:val="20"/>
              </w:rPr>
            </w:pPr>
            <w:ins w:id="2397" w:author="Mike Marcus" w:date="2025-03-12T13:26:00Z" w16du:dateUtc="2025-03-12T17:26:00Z">
              <w:r>
                <w:rPr>
                  <w:rFonts w:ascii="Calibri" w:hAnsi="Calibri" w:cs="Calibri"/>
                  <w:b/>
                  <w:bCs/>
                  <w:color w:val="000000"/>
                  <w:sz w:val="20"/>
                  <w:szCs w:val="20"/>
                </w:rPr>
                <w:t>-52.8</w:t>
              </w:r>
            </w:ins>
          </w:p>
        </w:tc>
      </w:tr>
      <w:tr w:rsidR="00473D06" w14:paraId="004737CE" w14:textId="77777777" w:rsidTr="00473D06">
        <w:trPr>
          <w:trHeight w:val="300"/>
          <w:ins w:id="2398"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A473E02" w14:textId="77777777" w:rsidR="00473D06" w:rsidRDefault="00473D06">
            <w:pPr>
              <w:rPr>
                <w:ins w:id="2399" w:author="Mike Marcus" w:date="2025-03-12T13:26:00Z" w16du:dateUtc="2025-03-12T17:26:00Z"/>
                <w:rFonts w:ascii="Calibri" w:hAnsi="Calibri" w:cs="Calibri"/>
                <w:color w:val="000000"/>
                <w:sz w:val="20"/>
                <w:szCs w:val="20"/>
              </w:rPr>
            </w:pPr>
            <w:ins w:id="2400" w:author="Mike Marcus" w:date="2025-03-12T13:26:00Z" w16du:dateUtc="2025-03-12T17:26:00Z">
              <w:r>
                <w:rPr>
                  <w:rFonts w:ascii="Calibri" w:hAnsi="Calibri" w:cs="Calibri"/>
                  <w:color w:val="000000"/>
                  <w:sz w:val="20"/>
                  <w:szCs w:val="20"/>
                </w:rPr>
                <w:t>IMT UE Antenna Gain at Horizontal (dBi)</w:t>
              </w:r>
            </w:ins>
          </w:p>
        </w:tc>
        <w:tc>
          <w:tcPr>
            <w:tcW w:w="1600" w:type="dxa"/>
            <w:tcBorders>
              <w:top w:val="nil"/>
              <w:left w:val="nil"/>
              <w:bottom w:val="single" w:sz="4" w:space="0" w:color="auto"/>
              <w:right w:val="single" w:sz="4" w:space="0" w:color="auto"/>
            </w:tcBorders>
            <w:shd w:val="clear" w:color="auto" w:fill="auto"/>
            <w:vAlign w:val="center"/>
            <w:hideMark/>
          </w:tcPr>
          <w:p w14:paraId="2A22BF99" w14:textId="77777777" w:rsidR="00473D06" w:rsidRDefault="00473D06">
            <w:pPr>
              <w:jc w:val="center"/>
              <w:rPr>
                <w:ins w:id="2401" w:author="Mike Marcus" w:date="2025-03-12T13:26:00Z" w16du:dateUtc="2025-03-12T17:26:00Z"/>
                <w:rFonts w:ascii="Calibri" w:hAnsi="Calibri" w:cs="Calibri"/>
                <w:color w:val="000000"/>
                <w:sz w:val="20"/>
                <w:szCs w:val="20"/>
              </w:rPr>
            </w:pPr>
            <w:ins w:id="2402" w:author="Mike Marcus" w:date="2025-03-12T13:26:00Z" w16du:dateUtc="2025-03-12T17:26:00Z">
              <w:r>
                <w:rPr>
                  <w:rFonts w:ascii="Calibri" w:hAnsi="Calibri" w:cs="Calibri"/>
                  <w:color w:val="000000"/>
                  <w:sz w:val="20"/>
                  <w:szCs w:val="20"/>
                </w:rPr>
                <w:t>4.00</w:t>
              </w:r>
            </w:ins>
          </w:p>
        </w:tc>
        <w:tc>
          <w:tcPr>
            <w:tcW w:w="1480" w:type="dxa"/>
            <w:tcBorders>
              <w:top w:val="nil"/>
              <w:left w:val="nil"/>
              <w:bottom w:val="single" w:sz="4" w:space="0" w:color="auto"/>
              <w:right w:val="single" w:sz="4" w:space="0" w:color="auto"/>
            </w:tcBorders>
            <w:shd w:val="clear" w:color="auto" w:fill="auto"/>
            <w:vAlign w:val="center"/>
            <w:hideMark/>
          </w:tcPr>
          <w:p w14:paraId="121D2781" w14:textId="77777777" w:rsidR="00473D06" w:rsidRDefault="00473D06">
            <w:pPr>
              <w:jc w:val="center"/>
              <w:rPr>
                <w:ins w:id="2403" w:author="Mike Marcus" w:date="2025-03-12T13:26:00Z" w16du:dateUtc="2025-03-12T17:26:00Z"/>
                <w:rFonts w:ascii="Calibri" w:hAnsi="Calibri" w:cs="Calibri"/>
                <w:color w:val="000000"/>
                <w:sz w:val="20"/>
                <w:szCs w:val="20"/>
              </w:rPr>
            </w:pPr>
            <w:ins w:id="2404" w:author="Mike Marcus" w:date="2025-03-12T13:26:00Z" w16du:dateUtc="2025-03-12T17:26:00Z">
              <w:r>
                <w:rPr>
                  <w:rFonts w:ascii="Calibri" w:hAnsi="Calibri" w:cs="Calibri"/>
                  <w:color w:val="000000"/>
                  <w:sz w:val="20"/>
                  <w:szCs w:val="20"/>
                </w:rPr>
                <w:t>4.00</w:t>
              </w:r>
            </w:ins>
          </w:p>
        </w:tc>
        <w:tc>
          <w:tcPr>
            <w:tcW w:w="1460" w:type="dxa"/>
            <w:tcBorders>
              <w:top w:val="nil"/>
              <w:left w:val="nil"/>
              <w:bottom w:val="single" w:sz="4" w:space="0" w:color="auto"/>
              <w:right w:val="single" w:sz="4" w:space="0" w:color="auto"/>
            </w:tcBorders>
            <w:shd w:val="clear" w:color="auto" w:fill="auto"/>
            <w:vAlign w:val="center"/>
            <w:hideMark/>
          </w:tcPr>
          <w:p w14:paraId="038127F4" w14:textId="77777777" w:rsidR="00473D06" w:rsidRDefault="00473D06">
            <w:pPr>
              <w:jc w:val="center"/>
              <w:rPr>
                <w:ins w:id="2405" w:author="Mike Marcus" w:date="2025-03-12T13:26:00Z" w16du:dateUtc="2025-03-12T17:26:00Z"/>
                <w:rFonts w:ascii="Calibri" w:hAnsi="Calibri" w:cs="Calibri"/>
                <w:color w:val="000000"/>
                <w:sz w:val="20"/>
                <w:szCs w:val="20"/>
              </w:rPr>
            </w:pPr>
            <w:ins w:id="2406" w:author="Mike Marcus" w:date="2025-03-12T13:26:00Z" w16du:dateUtc="2025-03-12T17:26:00Z">
              <w:r>
                <w:rPr>
                  <w:rFonts w:ascii="Calibri" w:hAnsi="Calibri" w:cs="Calibri"/>
                  <w:color w:val="000000"/>
                  <w:sz w:val="20"/>
                  <w:szCs w:val="20"/>
                </w:rPr>
                <w:t>4.00</w:t>
              </w:r>
            </w:ins>
          </w:p>
        </w:tc>
        <w:tc>
          <w:tcPr>
            <w:tcW w:w="1560" w:type="dxa"/>
            <w:tcBorders>
              <w:top w:val="nil"/>
              <w:left w:val="nil"/>
              <w:bottom w:val="single" w:sz="4" w:space="0" w:color="auto"/>
              <w:right w:val="single" w:sz="4" w:space="0" w:color="auto"/>
            </w:tcBorders>
            <w:shd w:val="clear" w:color="auto" w:fill="auto"/>
            <w:vAlign w:val="center"/>
            <w:hideMark/>
          </w:tcPr>
          <w:p w14:paraId="0CE675F0" w14:textId="77777777" w:rsidR="00473D06" w:rsidRDefault="00473D06">
            <w:pPr>
              <w:jc w:val="center"/>
              <w:rPr>
                <w:ins w:id="2407" w:author="Mike Marcus" w:date="2025-03-12T13:26:00Z" w16du:dateUtc="2025-03-12T17:26:00Z"/>
                <w:rFonts w:ascii="Calibri" w:hAnsi="Calibri" w:cs="Calibri"/>
                <w:color w:val="000000"/>
                <w:sz w:val="20"/>
                <w:szCs w:val="20"/>
              </w:rPr>
            </w:pPr>
            <w:ins w:id="2408" w:author="Mike Marcus" w:date="2025-03-12T13:26:00Z" w16du:dateUtc="2025-03-12T17:26:00Z">
              <w:r>
                <w:rPr>
                  <w:rFonts w:ascii="Calibri" w:hAnsi="Calibri" w:cs="Calibri"/>
                  <w:color w:val="000000"/>
                  <w:sz w:val="20"/>
                  <w:szCs w:val="20"/>
                </w:rPr>
                <w:t>4.00</w:t>
              </w:r>
            </w:ins>
          </w:p>
        </w:tc>
      </w:tr>
      <w:tr w:rsidR="00473D06" w14:paraId="09F30BC0" w14:textId="77777777" w:rsidTr="00473D06">
        <w:trPr>
          <w:trHeight w:val="300"/>
          <w:ins w:id="2409"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734957B" w14:textId="77777777" w:rsidR="00473D06" w:rsidRDefault="00473D06">
            <w:pPr>
              <w:rPr>
                <w:ins w:id="2410" w:author="Mike Marcus" w:date="2025-03-12T13:26:00Z" w16du:dateUtc="2025-03-12T17:26:00Z"/>
                <w:rFonts w:ascii="Calibri" w:hAnsi="Calibri" w:cs="Calibri"/>
                <w:color w:val="000000"/>
                <w:sz w:val="20"/>
                <w:szCs w:val="20"/>
              </w:rPr>
            </w:pPr>
            <w:ins w:id="2411" w:author="Mike Marcus" w:date="2025-03-12T13:26:00Z" w16du:dateUtc="2025-03-12T17:26:00Z">
              <w:r>
                <w:rPr>
                  <w:rFonts w:ascii="Calibri" w:hAnsi="Calibri" w:cs="Calibri"/>
                  <w:color w:val="000000"/>
                  <w:sz w:val="20"/>
                  <w:szCs w:val="20"/>
                </w:rPr>
                <w:t>Observation Bandwidth (MHz)</w:t>
              </w:r>
            </w:ins>
          </w:p>
        </w:tc>
        <w:tc>
          <w:tcPr>
            <w:tcW w:w="1600" w:type="dxa"/>
            <w:tcBorders>
              <w:top w:val="nil"/>
              <w:left w:val="nil"/>
              <w:bottom w:val="single" w:sz="4" w:space="0" w:color="auto"/>
              <w:right w:val="single" w:sz="4" w:space="0" w:color="auto"/>
            </w:tcBorders>
            <w:shd w:val="clear" w:color="auto" w:fill="auto"/>
            <w:vAlign w:val="center"/>
            <w:hideMark/>
          </w:tcPr>
          <w:p w14:paraId="475759A4" w14:textId="77777777" w:rsidR="00473D06" w:rsidRDefault="00473D06">
            <w:pPr>
              <w:jc w:val="center"/>
              <w:rPr>
                <w:ins w:id="2412" w:author="Mike Marcus" w:date="2025-03-12T13:26:00Z" w16du:dateUtc="2025-03-12T17:26:00Z"/>
                <w:rFonts w:ascii="Calibri" w:hAnsi="Calibri" w:cs="Calibri"/>
                <w:color w:val="000000"/>
                <w:sz w:val="20"/>
                <w:szCs w:val="20"/>
              </w:rPr>
            </w:pPr>
            <w:ins w:id="2413" w:author="Mike Marcus" w:date="2025-03-12T13:26:00Z" w16du:dateUtc="2025-03-12T17:26:00Z">
              <w:r>
                <w:rPr>
                  <w:rFonts w:ascii="Calibri" w:hAnsi="Calibri" w:cs="Calibri"/>
                  <w:color w:val="000000"/>
                  <w:sz w:val="20"/>
                  <w:szCs w:val="20"/>
                </w:rPr>
                <w:t>50.0</w:t>
              </w:r>
            </w:ins>
          </w:p>
        </w:tc>
        <w:tc>
          <w:tcPr>
            <w:tcW w:w="1480" w:type="dxa"/>
            <w:tcBorders>
              <w:top w:val="nil"/>
              <w:left w:val="nil"/>
              <w:bottom w:val="single" w:sz="4" w:space="0" w:color="auto"/>
              <w:right w:val="single" w:sz="4" w:space="0" w:color="auto"/>
            </w:tcBorders>
            <w:shd w:val="clear" w:color="auto" w:fill="auto"/>
            <w:vAlign w:val="center"/>
            <w:hideMark/>
          </w:tcPr>
          <w:p w14:paraId="7D16B527" w14:textId="77777777" w:rsidR="00473D06" w:rsidRDefault="00473D06">
            <w:pPr>
              <w:jc w:val="center"/>
              <w:rPr>
                <w:ins w:id="2414" w:author="Mike Marcus" w:date="2025-03-12T13:26:00Z" w16du:dateUtc="2025-03-12T17:26:00Z"/>
                <w:rFonts w:ascii="Calibri" w:hAnsi="Calibri" w:cs="Calibri"/>
                <w:color w:val="000000"/>
                <w:sz w:val="20"/>
                <w:szCs w:val="20"/>
              </w:rPr>
            </w:pPr>
            <w:ins w:id="2415" w:author="Mike Marcus" w:date="2025-03-12T13:26:00Z" w16du:dateUtc="2025-03-12T17:26:00Z">
              <w:r>
                <w:rPr>
                  <w:rFonts w:ascii="Calibri" w:hAnsi="Calibri" w:cs="Calibri"/>
                  <w:color w:val="000000"/>
                  <w:sz w:val="20"/>
                  <w:szCs w:val="20"/>
                </w:rPr>
                <w:t>50.0</w:t>
              </w:r>
            </w:ins>
          </w:p>
        </w:tc>
        <w:tc>
          <w:tcPr>
            <w:tcW w:w="1460" w:type="dxa"/>
            <w:tcBorders>
              <w:top w:val="nil"/>
              <w:left w:val="nil"/>
              <w:bottom w:val="single" w:sz="4" w:space="0" w:color="auto"/>
              <w:right w:val="single" w:sz="4" w:space="0" w:color="auto"/>
            </w:tcBorders>
            <w:shd w:val="clear" w:color="auto" w:fill="auto"/>
            <w:vAlign w:val="center"/>
            <w:hideMark/>
          </w:tcPr>
          <w:p w14:paraId="6B308B6E" w14:textId="77777777" w:rsidR="00473D06" w:rsidRDefault="00473D06">
            <w:pPr>
              <w:jc w:val="center"/>
              <w:rPr>
                <w:ins w:id="2416" w:author="Mike Marcus" w:date="2025-03-12T13:26:00Z" w16du:dateUtc="2025-03-12T17:26:00Z"/>
                <w:rFonts w:ascii="Calibri" w:hAnsi="Calibri" w:cs="Calibri"/>
                <w:color w:val="000000"/>
                <w:sz w:val="20"/>
                <w:szCs w:val="20"/>
              </w:rPr>
            </w:pPr>
            <w:ins w:id="2417" w:author="Mike Marcus" w:date="2025-03-12T13:26:00Z" w16du:dateUtc="2025-03-12T17:26:00Z">
              <w:r>
                <w:rPr>
                  <w:rFonts w:ascii="Calibri" w:hAnsi="Calibri" w:cs="Calibri"/>
                  <w:color w:val="000000"/>
                  <w:sz w:val="20"/>
                  <w:szCs w:val="20"/>
                </w:rPr>
                <w:t>50.0</w:t>
              </w:r>
            </w:ins>
          </w:p>
        </w:tc>
        <w:tc>
          <w:tcPr>
            <w:tcW w:w="1560" w:type="dxa"/>
            <w:tcBorders>
              <w:top w:val="nil"/>
              <w:left w:val="nil"/>
              <w:bottom w:val="single" w:sz="4" w:space="0" w:color="auto"/>
              <w:right w:val="single" w:sz="4" w:space="0" w:color="auto"/>
            </w:tcBorders>
            <w:shd w:val="clear" w:color="auto" w:fill="auto"/>
            <w:vAlign w:val="center"/>
            <w:hideMark/>
          </w:tcPr>
          <w:p w14:paraId="4061FB50" w14:textId="77777777" w:rsidR="00473D06" w:rsidRDefault="00473D06">
            <w:pPr>
              <w:jc w:val="center"/>
              <w:rPr>
                <w:ins w:id="2418" w:author="Mike Marcus" w:date="2025-03-12T13:26:00Z" w16du:dateUtc="2025-03-12T17:26:00Z"/>
                <w:rFonts w:ascii="Calibri" w:hAnsi="Calibri" w:cs="Calibri"/>
                <w:color w:val="000000"/>
                <w:sz w:val="20"/>
                <w:szCs w:val="20"/>
              </w:rPr>
            </w:pPr>
            <w:ins w:id="2419" w:author="Mike Marcus" w:date="2025-03-12T13:26:00Z" w16du:dateUtc="2025-03-12T17:26:00Z">
              <w:r>
                <w:rPr>
                  <w:rFonts w:ascii="Calibri" w:hAnsi="Calibri" w:cs="Calibri"/>
                  <w:color w:val="000000"/>
                  <w:sz w:val="20"/>
                  <w:szCs w:val="20"/>
                </w:rPr>
                <w:t>50.0</w:t>
              </w:r>
            </w:ins>
          </w:p>
        </w:tc>
      </w:tr>
      <w:tr w:rsidR="00473D06" w14:paraId="3EAFD7DA" w14:textId="77777777" w:rsidTr="00473D06">
        <w:trPr>
          <w:trHeight w:val="300"/>
          <w:ins w:id="2420"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C167681" w14:textId="77777777" w:rsidR="00473D06" w:rsidRDefault="00473D06">
            <w:pPr>
              <w:rPr>
                <w:ins w:id="2421" w:author="Mike Marcus" w:date="2025-03-12T13:26:00Z" w16du:dateUtc="2025-03-12T17:26:00Z"/>
                <w:rFonts w:ascii="Calibri" w:hAnsi="Calibri" w:cs="Calibri"/>
                <w:color w:val="000000"/>
                <w:sz w:val="20"/>
                <w:szCs w:val="20"/>
              </w:rPr>
            </w:pPr>
            <w:ins w:id="2422" w:author="Mike Marcus" w:date="2025-03-12T13:26:00Z" w16du:dateUtc="2025-03-12T17:26:00Z">
              <w:r>
                <w:rPr>
                  <w:rFonts w:ascii="Calibri" w:hAnsi="Calibri" w:cs="Calibri"/>
                  <w:color w:val="000000"/>
                  <w:sz w:val="20"/>
                  <w:szCs w:val="20"/>
                </w:rPr>
                <w:t>Threshold Input Spectral Power (dBW/MHz)</w:t>
              </w:r>
            </w:ins>
          </w:p>
        </w:tc>
        <w:tc>
          <w:tcPr>
            <w:tcW w:w="1600" w:type="dxa"/>
            <w:tcBorders>
              <w:top w:val="nil"/>
              <w:left w:val="nil"/>
              <w:bottom w:val="single" w:sz="4" w:space="0" w:color="auto"/>
              <w:right w:val="single" w:sz="4" w:space="0" w:color="auto"/>
            </w:tcBorders>
            <w:shd w:val="clear" w:color="auto" w:fill="auto"/>
            <w:vAlign w:val="center"/>
            <w:hideMark/>
          </w:tcPr>
          <w:p w14:paraId="14CCFDB8" w14:textId="77777777" w:rsidR="00473D06" w:rsidRDefault="00473D06">
            <w:pPr>
              <w:jc w:val="center"/>
              <w:rPr>
                <w:ins w:id="2423" w:author="Mike Marcus" w:date="2025-03-12T13:26:00Z" w16du:dateUtc="2025-03-12T17:26:00Z"/>
                <w:rFonts w:ascii="Calibri" w:hAnsi="Calibri" w:cs="Calibri"/>
                <w:color w:val="000000"/>
                <w:sz w:val="20"/>
                <w:szCs w:val="20"/>
              </w:rPr>
            </w:pPr>
            <w:ins w:id="2424" w:author="Mike Marcus" w:date="2025-03-12T13:26:00Z" w16du:dateUtc="2025-03-12T17:26:00Z">
              <w:r>
                <w:rPr>
                  <w:rFonts w:ascii="Calibri" w:hAnsi="Calibri" w:cs="Calibri"/>
                  <w:color w:val="000000"/>
                  <w:sz w:val="20"/>
                  <w:szCs w:val="20"/>
                </w:rPr>
                <w:t>-100</w:t>
              </w:r>
            </w:ins>
          </w:p>
        </w:tc>
        <w:tc>
          <w:tcPr>
            <w:tcW w:w="1480" w:type="dxa"/>
            <w:tcBorders>
              <w:top w:val="nil"/>
              <w:left w:val="nil"/>
              <w:bottom w:val="single" w:sz="4" w:space="0" w:color="auto"/>
              <w:right w:val="single" w:sz="4" w:space="0" w:color="auto"/>
            </w:tcBorders>
            <w:shd w:val="clear" w:color="auto" w:fill="auto"/>
            <w:vAlign w:val="center"/>
            <w:hideMark/>
          </w:tcPr>
          <w:p w14:paraId="172E40EE" w14:textId="77777777" w:rsidR="00473D06" w:rsidRDefault="00473D06">
            <w:pPr>
              <w:jc w:val="center"/>
              <w:rPr>
                <w:ins w:id="2425" w:author="Mike Marcus" w:date="2025-03-12T13:26:00Z" w16du:dateUtc="2025-03-12T17:26:00Z"/>
                <w:rFonts w:ascii="Calibri" w:hAnsi="Calibri" w:cs="Calibri"/>
                <w:color w:val="000000"/>
                <w:sz w:val="20"/>
                <w:szCs w:val="20"/>
              </w:rPr>
            </w:pPr>
            <w:ins w:id="2426" w:author="Mike Marcus" w:date="2025-03-12T13:26:00Z" w16du:dateUtc="2025-03-12T17:26:00Z">
              <w:r>
                <w:rPr>
                  <w:rFonts w:ascii="Calibri" w:hAnsi="Calibri" w:cs="Calibri"/>
                  <w:color w:val="000000"/>
                  <w:sz w:val="20"/>
                  <w:szCs w:val="20"/>
                </w:rPr>
                <w:t>-100</w:t>
              </w:r>
            </w:ins>
          </w:p>
        </w:tc>
        <w:tc>
          <w:tcPr>
            <w:tcW w:w="1460" w:type="dxa"/>
            <w:tcBorders>
              <w:top w:val="nil"/>
              <w:left w:val="nil"/>
              <w:bottom w:val="single" w:sz="4" w:space="0" w:color="auto"/>
              <w:right w:val="single" w:sz="4" w:space="0" w:color="auto"/>
            </w:tcBorders>
            <w:shd w:val="clear" w:color="auto" w:fill="auto"/>
            <w:vAlign w:val="center"/>
            <w:hideMark/>
          </w:tcPr>
          <w:p w14:paraId="647DB011" w14:textId="77777777" w:rsidR="00473D06" w:rsidRDefault="00473D06">
            <w:pPr>
              <w:jc w:val="center"/>
              <w:rPr>
                <w:ins w:id="2427" w:author="Mike Marcus" w:date="2025-03-12T13:26:00Z" w16du:dateUtc="2025-03-12T17:26:00Z"/>
                <w:rFonts w:ascii="Calibri" w:hAnsi="Calibri" w:cs="Calibri"/>
                <w:color w:val="000000"/>
                <w:sz w:val="20"/>
                <w:szCs w:val="20"/>
              </w:rPr>
            </w:pPr>
            <w:ins w:id="2428" w:author="Mike Marcus" w:date="2025-03-12T13:26:00Z" w16du:dateUtc="2025-03-12T17:26:00Z">
              <w:r>
                <w:rPr>
                  <w:rFonts w:ascii="Calibri" w:hAnsi="Calibri" w:cs="Calibri"/>
                  <w:color w:val="000000"/>
                  <w:sz w:val="20"/>
                  <w:szCs w:val="20"/>
                </w:rPr>
                <w:t>-100</w:t>
              </w:r>
            </w:ins>
          </w:p>
        </w:tc>
        <w:tc>
          <w:tcPr>
            <w:tcW w:w="1560" w:type="dxa"/>
            <w:tcBorders>
              <w:top w:val="nil"/>
              <w:left w:val="nil"/>
              <w:bottom w:val="single" w:sz="4" w:space="0" w:color="auto"/>
              <w:right w:val="single" w:sz="4" w:space="0" w:color="auto"/>
            </w:tcBorders>
            <w:shd w:val="clear" w:color="auto" w:fill="auto"/>
            <w:vAlign w:val="center"/>
            <w:hideMark/>
          </w:tcPr>
          <w:p w14:paraId="44D87290" w14:textId="77777777" w:rsidR="00473D06" w:rsidRDefault="00473D06">
            <w:pPr>
              <w:jc w:val="center"/>
              <w:rPr>
                <w:ins w:id="2429" w:author="Mike Marcus" w:date="2025-03-12T13:26:00Z" w16du:dateUtc="2025-03-12T17:26:00Z"/>
                <w:rFonts w:ascii="Calibri" w:hAnsi="Calibri" w:cs="Calibri"/>
                <w:color w:val="000000"/>
                <w:sz w:val="20"/>
                <w:szCs w:val="20"/>
              </w:rPr>
            </w:pPr>
            <w:ins w:id="2430" w:author="Mike Marcus" w:date="2025-03-12T13:26:00Z" w16du:dateUtc="2025-03-12T17:26:00Z">
              <w:r>
                <w:rPr>
                  <w:rFonts w:ascii="Calibri" w:hAnsi="Calibri" w:cs="Calibri"/>
                  <w:color w:val="000000"/>
                  <w:sz w:val="20"/>
                  <w:szCs w:val="20"/>
                </w:rPr>
                <w:t>-100</w:t>
              </w:r>
            </w:ins>
          </w:p>
        </w:tc>
      </w:tr>
      <w:tr w:rsidR="00473D06" w14:paraId="21DB23A4" w14:textId="77777777" w:rsidTr="00473D06">
        <w:trPr>
          <w:trHeight w:val="300"/>
          <w:ins w:id="2431" w:author="Mike Marcus" w:date="2025-03-12T13:26:00Z"/>
        </w:trPr>
        <w:tc>
          <w:tcPr>
            <w:tcW w:w="3900" w:type="dxa"/>
            <w:tcBorders>
              <w:top w:val="nil"/>
              <w:left w:val="single" w:sz="4" w:space="0" w:color="auto"/>
              <w:bottom w:val="nil"/>
              <w:right w:val="single" w:sz="4" w:space="0" w:color="auto"/>
            </w:tcBorders>
            <w:shd w:val="clear" w:color="auto" w:fill="auto"/>
            <w:vAlign w:val="bottom"/>
            <w:hideMark/>
          </w:tcPr>
          <w:p w14:paraId="7AF8A25B" w14:textId="77777777" w:rsidR="00473D06" w:rsidRDefault="00473D06">
            <w:pPr>
              <w:rPr>
                <w:ins w:id="2432" w:author="Mike Marcus" w:date="2025-03-12T13:26:00Z" w16du:dateUtc="2025-03-12T17:26:00Z"/>
                <w:rFonts w:ascii="Calibri" w:hAnsi="Calibri" w:cs="Calibri"/>
                <w:b/>
                <w:bCs/>
                <w:color w:val="000000"/>
                <w:sz w:val="20"/>
                <w:szCs w:val="20"/>
              </w:rPr>
            </w:pPr>
            <w:ins w:id="2433" w:author="Mike Marcus" w:date="2025-03-12T13:26:00Z" w16du:dateUtc="2025-03-12T17:26:00Z">
              <w:r>
                <w:rPr>
                  <w:rFonts w:ascii="Calibri" w:hAnsi="Calibri" w:cs="Calibri"/>
                  <w:b/>
                  <w:bCs/>
                  <w:color w:val="000000"/>
                  <w:sz w:val="20"/>
                  <w:szCs w:val="20"/>
                </w:rPr>
                <w:t>Distance from IMT UE Antenna (m)</w:t>
              </w:r>
            </w:ins>
          </w:p>
        </w:tc>
        <w:tc>
          <w:tcPr>
            <w:tcW w:w="1600" w:type="dxa"/>
            <w:tcBorders>
              <w:top w:val="nil"/>
              <w:left w:val="nil"/>
              <w:bottom w:val="nil"/>
              <w:right w:val="single" w:sz="4" w:space="0" w:color="auto"/>
            </w:tcBorders>
            <w:shd w:val="clear" w:color="auto" w:fill="auto"/>
            <w:vAlign w:val="center"/>
            <w:hideMark/>
          </w:tcPr>
          <w:p w14:paraId="2F7966EF" w14:textId="77777777" w:rsidR="00473D06" w:rsidRDefault="00473D06">
            <w:pPr>
              <w:jc w:val="center"/>
              <w:rPr>
                <w:ins w:id="2434" w:author="Mike Marcus" w:date="2025-03-12T13:26:00Z" w16du:dateUtc="2025-03-12T17:26:00Z"/>
                <w:rFonts w:ascii="Calibri" w:hAnsi="Calibri" w:cs="Calibri"/>
                <w:b/>
                <w:bCs/>
                <w:color w:val="000000"/>
                <w:sz w:val="20"/>
                <w:szCs w:val="20"/>
              </w:rPr>
            </w:pPr>
            <w:ins w:id="2435" w:author="Mike Marcus" w:date="2025-03-12T13:26:00Z" w16du:dateUtc="2025-03-12T17:26:00Z">
              <w:r>
                <w:rPr>
                  <w:rFonts w:ascii="Calibri" w:hAnsi="Calibri" w:cs="Calibri"/>
                  <w:b/>
                  <w:bCs/>
                  <w:color w:val="000000"/>
                  <w:sz w:val="20"/>
                  <w:szCs w:val="20"/>
                </w:rPr>
                <w:t>10.00</w:t>
              </w:r>
            </w:ins>
          </w:p>
        </w:tc>
        <w:tc>
          <w:tcPr>
            <w:tcW w:w="1480" w:type="dxa"/>
            <w:tcBorders>
              <w:top w:val="nil"/>
              <w:left w:val="nil"/>
              <w:bottom w:val="nil"/>
              <w:right w:val="single" w:sz="4" w:space="0" w:color="auto"/>
            </w:tcBorders>
            <w:shd w:val="clear" w:color="auto" w:fill="auto"/>
            <w:vAlign w:val="center"/>
            <w:hideMark/>
          </w:tcPr>
          <w:p w14:paraId="5F6EABA0" w14:textId="77777777" w:rsidR="00473D06" w:rsidRDefault="00473D06">
            <w:pPr>
              <w:jc w:val="center"/>
              <w:rPr>
                <w:ins w:id="2436" w:author="Mike Marcus" w:date="2025-03-12T13:26:00Z" w16du:dateUtc="2025-03-12T17:26:00Z"/>
                <w:rFonts w:ascii="Calibri" w:hAnsi="Calibri" w:cs="Calibri"/>
                <w:b/>
                <w:bCs/>
                <w:color w:val="000000"/>
                <w:sz w:val="20"/>
                <w:szCs w:val="20"/>
              </w:rPr>
            </w:pPr>
            <w:ins w:id="2437" w:author="Mike Marcus" w:date="2025-03-12T13:26:00Z" w16du:dateUtc="2025-03-12T17:26:00Z">
              <w:r>
                <w:rPr>
                  <w:rFonts w:ascii="Calibri" w:hAnsi="Calibri" w:cs="Calibri"/>
                  <w:b/>
                  <w:bCs/>
                  <w:color w:val="000000"/>
                  <w:sz w:val="20"/>
                  <w:szCs w:val="20"/>
                </w:rPr>
                <w:t>50.00</w:t>
              </w:r>
            </w:ins>
          </w:p>
        </w:tc>
        <w:tc>
          <w:tcPr>
            <w:tcW w:w="1460" w:type="dxa"/>
            <w:tcBorders>
              <w:top w:val="nil"/>
              <w:left w:val="nil"/>
              <w:bottom w:val="nil"/>
              <w:right w:val="single" w:sz="4" w:space="0" w:color="auto"/>
            </w:tcBorders>
            <w:shd w:val="clear" w:color="auto" w:fill="auto"/>
            <w:vAlign w:val="center"/>
            <w:hideMark/>
          </w:tcPr>
          <w:p w14:paraId="33BAF9EF" w14:textId="77777777" w:rsidR="00473D06" w:rsidRDefault="00473D06">
            <w:pPr>
              <w:jc w:val="center"/>
              <w:rPr>
                <w:ins w:id="2438" w:author="Mike Marcus" w:date="2025-03-12T13:26:00Z" w16du:dateUtc="2025-03-12T17:26:00Z"/>
                <w:rFonts w:ascii="Calibri" w:hAnsi="Calibri" w:cs="Calibri"/>
                <w:b/>
                <w:bCs/>
                <w:color w:val="000000"/>
                <w:sz w:val="20"/>
                <w:szCs w:val="20"/>
              </w:rPr>
            </w:pPr>
            <w:ins w:id="2439" w:author="Mike Marcus" w:date="2025-03-12T13:26:00Z" w16du:dateUtc="2025-03-12T17:26:00Z">
              <w:r>
                <w:rPr>
                  <w:rFonts w:ascii="Calibri" w:hAnsi="Calibri" w:cs="Calibri"/>
                  <w:b/>
                  <w:bCs/>
                  <w:color w:val="000000"/>
                  <w:sz w:val="20"/>
                  <w:szCs w:val="20"/>
                </w:rPr>
                <w:t>100.00</w:t>
              </w:r>
            </w:ins>
          </w:p>
        </w:tc>
        <w:tc>
          <w:tcPr>
            <w:tcW w:w="1560" w:type="dxa"/>
            <w:tcBorders>
              <w:top w:val="nil"/>
              <w:left w:val="nil"/>
              <w:bottom w:val="nil"/>
              <w:right w:val="single" w:sz="4" w:space="0" w:color="auto"/>
            </w:tcBorders>
            <w:shd w:val="clear" w:color="auto" w:fill="auto"/>
            <w:vAlign w:val="center"/>
            <w:hideMark/>
          </w:tcPr>
          <w:p w14:paraId="27131360" w14:textId="77777777" w:rsidR="00473D06" w:rsidRDefault="00473D06">
            <w:pPr>
              <w:jc w:val="center"/>
              <w:rPr>
                <w:ins w:id="2440" w:author="Mike Marcus" w:date="2025-03-12T13:26:00Z" w16du:dateUtc="2025-03-12T17:26:00Z"/>
                <w:rFonts w:ascii="Calibri" w:hAnsi="Calibri" w:cs="Calibri"/>
                <w:b/>
                <w:bCs/>
                <w:color w:val="000000"/>
                <w:sz w:val="20"/>
                <w:szCs w:val="20"/>
              </w:rPr>
            </w:pPr>
            <w:ins w:id="2441" w:author="Mike Marcus" w:date="2025-03-12T13:26:00Z" w16du:dateUtc="2025-03-12T17:26:00Z">
              <w:r>
                <w:rPr>
                  <w:rFonts w:ascii="Calibri" w:hAnsi="Calibri" w:cs="Calibri"/>
                  <w:b/>
                  <w:bCs/>
                  <w:color w:val="000000"/>
                  <w:sz w:val="20"/>
                  <w:szCs w:val="20"/>
                </w:rPr>
                <w:t>200.00</w:t>
              </w:r>
            </w:ins>
          </w:p>
        </w:tc>
      </w:tr>
      <w:tr w:rsidR="00473D06" w14:paraId="5C82DEDA" w14:textId="77777777" w:rsidTr="00473D06">
        <w:trPr>
          <w:trHeight w:val="320"/>
          <w:ins w:id="2442" w:author="Mike Marcus" w:date="2025-03-12T13:26:00Z"/>
        </w:trPr>
        <w:tc>
          <w:tcPr>
            <w:tcW w:w="3900" w:type="dxa"/>
            <w:tcBorders>
              <w:top w:val="single" w:sz="4" w:space="0" w:color="auto"/>
              <w:left w:val="single" w:sz="4" w:space="0" w:color="auto"/>
              <w:bottom w:val="single" w:sz="4" w:space="0" w:color="auto"/>
              <w:right w:val="nil"/>
            </w:tcBorders>
            <w:shd w:val="clear" w:color="000000" w:fill="FFEB9C"/>
            <w:vAlign w:val="bottom"/>
            <w:hideMark/>
          </w:tcPr>
          <w:p w14:paraId="6EF31547" w14:textId="77777777" w:rsidR="00473D06" w:rsidRDefault="00473D06">
            <w:pPr>
              <w:rPr>
                <w:ins w:id="2443" w:author="Mike Marcus" w:date="2025-03-12T13:26:00Z" w16du:dateUtc="2025-03-12T17:26:00Z"/>
                <w:rFonts w:ascii="Calibri" w:hAnsi="Calibri" w:cs="Calibri"/>
                <w:color w:val="9C5700"/>
                <w:sz w:val="22"/>
                <w:szCs w:val="22"/>
              </w:rPr>
            </w:pPr>
            <w:ins w:id="2444" w:author="Mike Marcus" w:date="2025-03-12T13:26:00Z" w16du:dateUtc="2025-03-12T17:26:00Z">
              <w:r>
                <w:rPr>
                  <w:rFonts w:ascii="Calibri" w:hAnsi="Calibri" w:cs="Calibri"/>
                  <w:color w:val="9C5700"/>
                  <w:sz w:val="22"/>
                  <w:szCs w:val="22"/>
                </w:rPr>
                <w:t>ISM out of band EIRP</w:t>
              </w:r>
            </w:ins>
          </w:p>
        </w:tc>
        <w:tc>
          <w:tcPr>
            <w:tcW w:w="1600" w:type="dxa"/>
            <w:tcBorders>
              <w:top w:val="single" w:sz="4" w:space="0" w:color="auto"/>
              <w:left w:val="nil"/>
              <w:bottom w:val="single" w:sz="4" w:space="0" w:color="auto"/>
              <w:right w:val="single" w:sz="4" w:space="0" w:color="auto"/>
            </w:tcBorders>
            <w:shd w:val="clear" w:color="000000" w:fill="FFEB9C"/>
            <w:vAlign w:val="center"/>
            <w:hideMark/>
          </w:tcPr>
          <w:p w14:paraId="7E8448AA" w14:textId="77777777" w:rsidR="00473D06" w:rsidRDefault="00473D06">
            <w:pPr>
              <w:jc w:val="center"/>
              <w:rPr>
                <w:ins w:id="2445" w:author="Mike Marcus" w:date="2025-03-12T13:26:00Z" w16du:dateUtc="2025-03-12T17:26:00Z"/>
                <w:rFonts w:ascii="Calibri" w:hAnsi="Calibri" w:cs="Calibri"/>
                <w:color w:val="9C5700"/>
                <w:sz w:val="22"/>
                <w:szCs w:val="22"/>
              </w:rPr>
            </w:pPr>
            <w:ins w:id="2446" w:author="Mike Marcus" w:date="2025-03-12T13:26:00Z" w16du:dateUtc="2025-03-12T17:26:00Z">
              <w:r>
                <w:rPr>
                  <w:rFonts w:ascii="Calibri" w:hAnsi="Calibri" w:cs="Calibri"/>
                  <w:color w:val="9C5700"/>
                  <w:sz w:val="22"/>
                  <w:szCs w:val="22"/>
                </w:rPr>
                <w:t> </w:t>
              </w:r>
            </w:ins>
          </w:p>
        </w:tc>
        <w:tc>
          <w:tcPr>
            <w:tcW w:w="1480" w:type="dxa"/>
            <w:tcBorders>
              <w:top w:val="single" w:sz="4" w:space="0" w:color="auto"/>
              <w:left w:val="nil"/>
              <w:bottom w:val="single" w:sz="4" w:space="0" w:color="auto"/>
              <w:right w:val="single" w:sz="4" w:space="0" w:color="auto"/>
            </w:tcBorders>
            <w:shd w:val="clear" w:color="000000" w:fill="FFEB9C"/>
            <w:vAlign w:val="center"/>
            <w:hideMark/>
          </w:tcPr>
          <w:p w14:paraId="33E495F9" w14:textId="77777777" w:rsidR="00473D06" w:rsidRDefault="00473D06">
            <w:pPr>
              <w:jc w:val="center"/>
              <w:rPr>
                <w:ins w:id="2447" w:author="Mike Marcus" w:date="2025-03-12T13:26:00Z" w16du:dateUtc="2025-03-12T17:26:00Z"/>
                <w:rFonts w:ascii="Calibri" w:hAnsi="Calibri" w:cs="Calibri"/>
                <w:color w:val="9C5700"/>
                <w:sz w:val="22"/>
                <w:szCs w:val="22"/>
              </w:rPr>
            </w:pPr>
            <w:ins w:id="2448" w:author="Mike Marcus" w:date="2025-03-12T13:26:00Z" w16du:dateUtc="2025-03-12T17:26:00Z">
              <w:r>
                <w:rPr>
                  <w:rFonts w:ascii="Calibri" w:hAnsi="Calibri" w:cs="Calibri"/>
                  <w:color w:val="9C5700"/>
                  <w:sz w:val="22"/>
                  <w:szCs w:val="22"/>
                </w:rPr>
                <w:t> </w:t>
              </w:r>
            </w:ins>
          </w:p>
        </w:tc>
        <w:tc>
          <w:tcPr>
            <w:tcW w:w="1460" w:type="dxa"/>
            <w:tcBorders>
              <w:top w:val="single" w:sz="4" w:space="0" w:color="auto"/>
              <w:left w:val="nil"/>
              <w:bottom w:val="single" w:sz="4" w:space="0" w:color="auto"/>
              <w:right w:val="single" w:sz="4" w:space="0" w:color="auto"/>
            </w:tcBorders>
            <w:shd w:val="clear" w:color="000000" w:fill="FFEB9C"/>
            <w:vAlign w:val="center"/>
            <w:hideMark/>
          </w:tcPr>
          <w:p w14:paraId="635A40CE" w14:textId="77777777" w:rsidR="00473D06" w:rsidRDefault="00473D06">
            <w:pPr>
              <w:jc w:val="center"/>
              <w:rPr>
                <w:ins w:id="2449" w:author="Mike Marcus" w:date="2025-03-12T13:26:00Z" w16du:dateUtc="2025-03-12T17:26:00Z"/>
                <w:rFonts w:ascii="Calibri" w:hAnsi="Calibri" w:cs="Calibri"/>
                <w:color w:val="9C5700"/>
                <w:sz w:val="22"/>
                <w:szCs w:val="22"/>
              </w:rPr>
            </w:pPr>
            <w:ins w:id="2450" w:author="Mike Marcus" w:date="2025-03-12T13:26:00Z" w16du:dateUtc="2025-03-12T17:26:00Z">
              <w:r>
                <w:rPr>
                  <w:rFonts w:ascii="Calibri" w:hAnsi="Calibri" w:cs="Calibri"/>
                  <w:color w:val="9C5700"/>
                  <w:sz w:val="22"/>
                  <w:szCs w:val="22"/>
                </w:rPr>
                <w:t> </w:t>
              </w:r>
            </w:ins>
          </w:p>
        </w:tc>
        <w:tc>
          <w:tcPr>
            <w:tcW w:w="1560" w:type="dxa"/>
            <w:tcBorders>
              <w:top w:val="single" w:sz="4" w:space="0" w:color="auto"/>
              <w:left w:val="nil"/>
              <w:bottom w:val="single" w:sz="4" w:space="0" w:color="auto"/>
              <w:right w:val="single" w:sz="4" w:space="0" w:color="auto"/>
            </w:tcBorders>
            <w:shd w:val="clear" w:color="000000" w:fill="FFEB9C"/>
            <w:vAlign w:val="center"/>
            <w:hideMark/>
          </w:tcPr>
          <w:p w14:paraId="18750664" w14:textId="77777777" w:rsidR="00473D06" w:rsidRDefault="00473D06">
            <w:pPr>
              <w:jc w:val="center"/>
              <w:rPr>
                <w:ins w:id="2451" w:author="Mike Marcus" w:date="2025-03-12T13:26:00Z" w16du:dateUtc="2025-03-12T17:26:00Z"/>
                <w:rFonts w:ascii="Calibri" w:hAnsi="Calibri" w:cs="Calibri"/>
                <w:color w:val="9C5700"/>
                <w:sz w:val="22"/>
                <w:szCs w:val="22"/>
              </w:rPr>
            </w:pPr>
            <w:ins w:id="2452" w:author="Mike Marcus" w:date="2025-03-12T13:26:00Z" w16du:dateUtc="2025-03-12T17:26:00Z">
              <w:r>
                <w:rPr>
                  <w:rFonts w:ascii="Calibri" w:hAnsi="Calibri" w:cs="Calibri"/>
                  <w:color w:val="9C5700"/>
                  <w:sz w:val="22"/>
                  <w:szCs w:val="22"/>
                </w:rPr>
                <w:t> </w:t>
              </w:r>
            </w:ins>
          </w:p>
        </w:tc>
      </w:tr>
      <w:tr w:rsidR="00473D06" w14:paraId="27FA9387" w14:textId="77777777" w:rsidTr="00473D06">
        <w:trPr>
          <w:trHeight w:val="600"/>
          <w:ins w:id="2453"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3AC37B3" w14:textId="77777777" w:rsidR="00473D06" w:rsidRDefault="00473D06">
            <w:pPr>
              <w:rPr>
                <w:ins w:id="2454" w:author="Mike Marcus" w:date="2025-03-12T13:26:00Z" w16du:dateUtc="2025-03-12T17:26:00Z"/>
                <w:rFonts w:ascii="Calibri" w:hAnsi="Calibri" w:cs="Calibri"/>
                <w:color w:val="000000"/>
                <w:sz w:val="20"/>
                <w:szCs w:val="20"/>
              </w:rPr>
            </w:pPr>
            <w:ins w:id="2455" w:author="Mike Marcus" w:date="2025-03-12T13:26:00Z" w16du:dateUtc="2025-03-12T17:26:00Z">
              <w:r>
                <w:rPr>
                  <w:rFonts w:ascii="Calibri" w:hAnsi="Calibri" w:cs="Calibri"/>
                  <w:color w:val="000000"/>
                  <w:sz w:val="20"/>
                  <w:szCs w:val="20"/>
                </w:rPr>
                <w:t>The field strength levels of emissions which lie outside the 24 GHz band.  Field strength limit (uV/m) FCC 18.305 Field Strength Limits</w:t>
              </w:r>
            </w:ins>
          </w:p>
        </w:tc>
        <w:tc>
          <w:tcPr>
            <w:tcW w:w="1600" w:type="dxa"/>
            <w:tcBorders>
              <w:top w:val="nil"/>
              <w:left w:val="nil"/>
              <w:bottom w:val="single" w:sz="4" w:space="0" w:color="auto"/>
              <w:right w:val="single" w:sz="4" w:space="0" w:color="auto"/>
            </w:tcBorders>
            <w:shd w:val="clear" w:color="auto" w:fill="auto"/>
            <w:vAlign w:val="center"/>
            <w:hideMark/>
          </w:tcPr>
          <w:p w14:paraId="20E19416" w14:textId="77777777" w:rsidR="00473D06" w:rsidRDefault="00473D06">
            <w:pPr>
              <w:jc w:val="center"/>
              <w:rPr>
                <w:ins w:id="2456" w:author="Mike Marcus" w:date="2025-03-12T13:26:00Z" w16du:dateUtc="2025-03-12T17:26:00Z"/>
                <w:rFonts w:ascii="Calibri" w:hAnsi="Calibri" w:cs="Calibri"/>
                <w:color w:val="000000"/>
                <w:sz w:val="20"/>
                <w:szCs w:val="20"/>
              </w:rPr>
            </w:pPr>
            <w:ins w:id="2457" w:author="Mike Marcus" w:date="2025-03-12T13:26:00Z" w16du:dateUtc="2025-03-12T17:26:00Z">
              <w:r>
                <w:rPr>
                  <w:rFonts w:ascii="Calibri" w:hAnsi="Calibri" w:cs="Calibri"/>
                  <w:color w:val="000000"/>
                  <w:sz w:val="20"/>
                  <w:szCs w:val="20"/>
                </w:rPr>
                <w:t>25</w:t>
              </w:r>
            </w:ins>
          </w:p>
        </w:tc>
        <w:tc>
          <w:tcPr>
            <w:tcW w:w="1480" w:type="dxa"/>
            <w:tcBorders>
              <w:top w:val="nil"/>
              <w:left w:val="nil"/>
              <w:bottom w:val="single" w:sz="4" w:space="0" w:color="auto"/>
              <w:right w:val="single" w:sz="4" w:space="0" w:color="auto"/>
            </w:tcBorders>
            <w:shd w:val="clear" w:color="auto" w:fill="auto"/>
            <w:vAlign w:val="center"/>
            <w:hideMark/>
          </w:tcPr>
          <w:p w14:paraId="08FAE377" w14:textId="77777777" w:rsidR="00473D06" w:rsidRDefault="00473D06">
            <w:pPr>
              <w:jc w:val="center"/>
              <w:rPr>
                <w:ins w:id="2458" w:author="Mike Marcus" w:date="2025-03-12T13:26:00Z" w16du:dateUtc="2025-03-12T17:26:00Z"/>
                <w:rFonts w:ascii="Calibri" w:hAnsi="Calibri" w:cs="Calibri"/>
                <w:color w:val="000000"/>
                <w:sz w:val="20"/>
                <w:szCs w:val="20"/>
              </w:rPr>
            </w:pPr>
            <w:ins w:id="2459" w:author="Mike Marcus" w:date="2025-03-12T13:26:00Z" w16du:dateUtc="2025-03-12T17:26:00Z">
              <w:r>
                <w:rPr>
                  <w:rFonts w:ascii="Calibri" w:hAnsi="Calibri" w:cs="Calibri"/>
                  <w:color w:val="000000"/>
                  <w:sz w:val="20"/>
                  <w:szCs w:val="20"/>
                </w:rPr>
                <w:t>25</w:t>
              </w:r>
            </w:ins>
          </w:p>
        </w:tc>
        <w:tc>
          <w:tcPr>
            <w:tcW w:w="1460" w:type="dxa"/>
            <w:tcBorders>
              <w:top w:val="nil"/>
              <w:left w:val="nil"/>
              <w:bottom w:val="single" w:sz="4" w:space="0" w:color="auto"/>
              <w:right w:val="single" w:sz="4" w:space="0" w:color="auto"/>
            </w:tcBorders>
            <w:shd w:val="clear" w:color="auto" w:fill="auto"/>
            <w:vAlign w:val="center"/>
            <w:hideMark/>
          </w:tcPr>
          <w:p w14:paraId="1BF50D0C" w14:textId="77777777" w:rsidR="00473D06" w:rsidRDefault="00473D06">
            <w:pPr>
              <w:jc w:val="center"/>
              <w:rPr>
                <w:ins w:id="2460" w:author="Mike Marcus" w:date="2025-03-12T13:26:00Z" w16du:dateUtc="2025-03-12T17:26:00Z"/>
                <w:rFonts w:ascii="Calibri" w:hAnsi="Calibri" w:cs="Calibri"/>
                <w:color w:val="000000"/>
                <w:sz w:val="20"/>
                <w:szCs w:val="20"/>
              </w:rPr>
            </w:pPr>
            <w:ins w:id="2461" w:author="Mike Marcus" w:date="2025-03-12T13:26:00Z" w16du:dateUtc="2025-03-12T17:26:00Z">
              <w:r>
                <w:rPr>
                  <w:rFonts w:ascii="Calibri" w:hAnsi="Calibri" w:cs="Calibri"/>
                  <w:color w:val="000000"/>
                  <w:sz w:val="20"/>
                  <w:szCs w:val="20"/>
                </w:rPr>
                <w:t>25</w:t>
              </w:r>
            </w:ins>
          </w:p>
        </w:tc>
        <w:tc>
          <w:tcPr>
            <w:tcW w:w="1560" w:type="dxa"/>
            <w:tcBorders>
              <w:top w:val="nil"/>
              <w:left w:val="nil"/>
              <w:bottom w:val="single" w:sz="4" w:space="0" w:color="auto"/>
              <w:right w:val="single" w:sz="4" w:space="0" w:color="auto"/>
            </w:tcBorders>
            <w:shd w:val="clear" w:color="auto" w:fill="auto"/>
            <w:vAlign w:val="center"/>
            <w:hideMark/>
          </w:tcPr>
          <w:p w14:paraId="23023D68" w14:textId="77777777" w:rsidR="00473D06" w:rsidRDefault="00473D06">
            <w:pPr>
              <w:jc w:val="center"/>
              <w:rPr>
                <w:ins w:id="2462" w:author="Mike Marcus" w:date="2025-03-12T13:26:00Z" w16du:dateUtc="2025-03-12T17:26:00Z"/>
                <w:rFonts w:ascii="Calibri" w:hAnsi="Calibri" w:cs="Calibri"/>
                <w:color w:val="000000"/>
                <w:sz w:val="20"/>
                <w:szCs w:val="20"/>
              </w:rPr>
            </w:pPr>
            <w:ins w:id="2463" w:author="Mike Marcus" w:date="2025-03-12T13:26:00Z" w16du:dateUtc="2025-03-12T17:26:00Z">
              <w:r>
                <w:rPr>
                  <w:rFonts w:ascii="Calibri" w:hAnsi="Calibri" w:cs="Calibri"/>
                  <w:color w:val="000000"/>
                  <w:sz w:val="20"/>
                  <w:szCs w:val="20"/>
                </w:rPr>
                <w:t>25</w:t>
              </w:r>
            </w:ins>
          </w:p>
        </w:tc>
      </w:tr>
      <w:tr w:rsidR="00473D06" w14:paraId="7C651544" w14:textId="77777777" w:rsidTr="00473D06">
        <w:trPr>
          <w:trHeight w:val="300"/>
          <w:ins w:id="2464"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2FA663A" w14:textId="77777777" w:rsidR="00473D06" w:rsidRDefault="00473D06">
            <w:pPr>
              <w:rPr>
                <w:ins w:id="2465" w:author="Mike Marcus" w:date="2025-03-12T13:26:00Z" w16du:dateUtc="2025-03-12T17:26:00Z"/>
                <w:rFonts w:ascii="Calibri" w:hAnsi="Calibri" w:cs="Calibri"/>
                <w:color w:val="000000"/>
                <w:sz w:val="20"/>
                <w:szCs w:val="20"/>
              </w:rPr>
            </w:pPr>
            <w:ins w:id="2466" w:author="Mike Marcus" w:date="2025-03-12T13:26:00Z" w16du:dateUtc="2025-03-12T17:26:00Z">
              <w:r>
                <w:rPr>
                  <w:rFonts w:ascii="Calibri" w:hAnsi="Calibri" w:cs="Calibri"/>
                  <w:color w:val="000000"/>
                  <w:sz w:val="20"/>
                  <w:szCs w:val="20"/>
                </w:rPr>
                <w:t>Distance of Field strength limit (m)</w:t>
              </w:r>
            </w:ins>
          </w:p>
        </w:tc>
        <w:tc>
          <w:tcPr>
            <w:tcW w:w="1600" w:type="dxa"/>
            <w:tcBorders>
              <w:top w:val="nil"/>
              <w:left w:val="nil"/>
              <w:bottom w:val="single" w:sz="4" w:space="0" w:color="auto"/>
              <w:right w:val="single" w:sz="4" w:space="0" w:color="auto"/>
            </w:tcBorders>
            <w:shd w:val="clear" w:color="auto" w:fill="auto"/>
            <w:vAlign w:val="center"/>
            <w:hideMark/>
          </w:tcPr>
          <w:p w14:paraId="6B30A425" w14:textId="77777777" w:rsidR="00473D06" w:rsidRDefault="00473D06">
            <w:pPr>
              <w:jc w:val="center"/>
              <w:rPr>
                <w:ins w:id="2467" w:author="Mike Marcus" w:date="2025-03-12T13:26:00Z" w16du:dateUtc="2025-03-12T17:26:00Z"/>
                <w:rFonts w:ascii="Calibri" w:hAnsi="Calibri" w:cs="Calibri"/>
                <w:color w:val="000000"/>
                <w:sz w:val="20"/>
                <w:szCs w:val="20"/>
              </w:rPr>
            </w:pPr>
            <w:ins w:id="2468" w:author="Mike Marcus" w:date="2025-03-12T13:26:00Z" w16du:dateUtc="2025-03-12T17:26:00Z">
              <w:r>
                <w:rPr>
                  <w:rFonts w:ascii="Calibri" w:hAnsi="Calibri" w:cs="Calibri"/>
                  <w:color w:val="000000"/>
                  <w:sz w:val="20"/>
                  <w:szCs w:val="20"/>
                </w:rPr>
                <w:t>300</w:t>
              </w:r>
            </w:ins>
          </w:p>
        </w:tc>
        <w:tc>
          <w:tcPr>
            <w:tcW w:w="1480" w:type="dxa"/>
            <w:tcBorders>
              <w:top w:val="nil"/>
              <w:left w:val="nil"/>
              <w:bottom w:val="single" w:sz="4" w:space="0" w:color="auto"/>
              <w:right w:val="single" w:sz="4" w:space="0" w:color="auto"/>
            </w:tcBorders>
            <w:shd w:val="clear" w:color="auto" w:fill="auto"/>
            <w:vAlign w:val="center"/>
            <w:hideMark/>
          </w:tcPr>
          <w:p w14:paraId="441620EB" w14:textId="77777777" w:rsidR="00473D06" w:rsidRDefault="00473D06">
            <w:pPr>
              <w:jc w:val="center"/>
              <w:rPr>
                <w:ins w:id="2469" w:author="Mike Marcus" w:date="2025-03-12T13:26:00Z" w16du:dateUtc="2025-03-12T17:26:00Z"/>
                <w:rFonts w:ascii="Calibri" w:hAnsi="Calibri" w:cs="Calibri"/>
                <w:color w:val="000000"/>
                <w:sz w:val="20"/>
                <w:szCs w:val="20"/>
              </w:rPr>
            </w:pPr>
            <w:ins w:id="2470" w:author="Mike Marcus" w:date="2025-03-12T13:26:00Z" w16du:dateUtc="2025-03-12T17:26:00Z">
              <w:r>
                <w:rPr>
                  <w:rFonts w:ascii="Calibri" w:hAnsi="Calibri" w:cs="Calibri"/>
                  <w:color w:val="000000"/>
                  <w:sz w:val="20"/>
                  <w:szCs w:val="20"/>
                </w:rPr>
                <w:t>300</w:t>
              </w:r>
            </w:ins>
          </w:p>
        </w:tc>
        <w:tc>
          <w:tcPr>
            <w:tcW w:w="1460" w:type="dxa"/>
            <w:tcBorders>
              <w:top w:val="nil"/>
              <w:left w:val="nil"/>
              <w:bottom w:val="single" w:sz="4" w:space="0" w:color="auto"/>
              <w:right w:val="single" w:sz="4" w:space="0" w:color="auto"/>
            </w:tcBorders>
            <w:shd w:val="clear" w:color="auto" w:fill="auto"/>
            <w:vAlign w:val="center"/>
            <w:hideMark/>
          </w:tcPr>
          <w:p w14:paraId="1FF9AC6B" w14:textId="77777777" w:rsidR="00473D06" w:rsidRDefault="00473D06">
            <w:pPr>
              <w:jc w:val="center"/>
              <w:rPr>
                <w:ins w:id="2471" w:author="Mike Marcus" w:date="2025-03-12T13:26:00Z" w16du:dateUtc="2025-03-12T17:26:00Z"/>
                <w:rFonts w:ascii="Calibri" w:hAnsi="Calibri" w:cs="Calibri"/>
                <w:color w:val="000000"/>
                <w:sz w:val="20"/>
                <w:szCs w:val="20"/>
              </w:rPr>
            </w:pPr>
            <w:ins w:id="2472" w:author="Mike Marcus" w:date="2025-03-12T13:26:00Z" w16du:dateUtc="2025-03-12T17:26:00Z">
              <w:r>
                <w:rPr>
                  <w:rFonts w:ascii="Calibri" w:hAnsi="Calibri" w:cs="Calibri"/>
                  <w:color w:val="000000"/>
                  <w:sz w:val="20"/>
                  <w:szCs w:val="20"/>
                </w:rPr>
                <w:t>300</w:t>
              </w:r>
            </w:ins>
          </w:p>
        </w:tc>
        <w:tc>
          <w:tcPr>
            <w:tcW w:w="1560" w:type="dxa"/>
            <w:tcBorders>
              <w:top w:val="nil"/>
              <w:left w:val="nil"/>
              <w:bottom w:val="single" w:sz="4" w:space="0" w:color="auto"/>
              <w:right w:val="single" w:sz="4" w:space="0" w:color="auto"/>
            </w:tcBorders>
            <w:shd w:val="clear" w:color="auto" w:fill="auto"/>
            <w:vAlign w:val="center"/>
            <w:hideMark/>
          </w:tcPr>
          <w:p w14:paraId="48583E91" w14:textId="77777777" w:rsidR="00473D06" w:rsidRDefault="00473D06">
            <w:pPr>
              <w:jc w:val="center"/>
              <w:rPr>
                <w:ins w:id="2473" w:author="Mike Marcus" w:date="2025-03-12T13:26:00Z" w16du:dateUtc="2025-03-12T17:26:00Z"/>
                <w:rFonts w:ascii="Calibri" w:hAnsi="Calibri" w:cs="Calibri"/>
                <w:color w:val="000000"/>
                <w:sz w:val="20"/>
                <w:szCs w:val="20"/>
              </w:rPr>
            </w:pPr>
            <w:ins w:id="2474" w:author="Mike Marcus" w:date="2025-03-12T13:26:00Z" w16du:dateUtc="2025-03-12T17:26:00Z">
              <w:r>
                <w:rPr>
                  <w:rFonts w:ascii="Calibri" w:hAnsi="Calibri" w:cs="Calibri"/>
                  <w:color w:val="000000"/>
                  <w:sz w:val="20"/>
                  <w:szCs w:val="20"/>
                </w:rPr>
                <w:t>300</w:t>
              </w:r>
            </w:ins>
          </w:p>
        </w:tc>
      </w:tr>
      <w:tr w:rsidR="00473D06" w14:paraId="46255453" w14:textId="77777777" w:rsidTr="00473D06">
        <w:trPr>
          <w:trHeight w:val="600"/>
          <w:ins w:id="2475"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CEDD4AD" w14:textId="77777777" w:rsidR="00473D06" w:rsidRDefault="00473D06">
            <w:pPr>
              <w:rPr>
                <w:ins w:id="2476" w:author="Mike Marcus" w:date="2025-03-12T13:26:00Z" w16du:dateUtc="2025-03-12T17:26:00Z"/>
                <w:rFonts w:ascii="Calibri" w:hAnsi="Calibri" w:cs="Calibri"/>
                <w:color w:val="000000"/>
                <w:sz w:val="20"/>
                <w:szCs w:val="20"/>
              </w:rPr>
            </w:pPr>
            <w:ins w:id="2477" w:author="Mike Marcus" w:date="2025-03-12T13:26:00Z" w16du:dateUtc="2025-03-12T17:26:00Z">
              <w:r>
                <w:rPr>
                  <w:rFonts w:ascii="Calibri" w:hAnsi="Calibri" w:cs="Calibri"/>
                  <w:color w:val="000000"/>
                  <w:sz w:val="20"/>
                  <w:szCs w:val="20"/>
                </w:rPr>
                <w:t>EIRP (dBm) out of band per 1 MHz = 10*log10(4*pi*E^2*distance^2 / 0.377).  Also see NTIA Technical Memorandum TM-10-469 Eq-59</w:t>
              </w:r>
            </w:ins>
          </w:p>
        </w:tc>
        <w:tc>
          <w:tcPr>
            <w:tcW w:w="1600" w:type="dxa"/>
            <w:tcBorders>
              <w:top w:val="nil"/>
              <w:left w:val="nil"/>
              <w:bottom w:val="single" w:sz="4" w:space="0" w:color="auto"/>
              <w:right w:val="single" w:sz="4" w:space="0" w:color="auto"/>
            </w:tcBorders>
            <w:shd w:val="clear" w:color="auto" w:fill="auto"/>
            <w:vAlign w:val="center"/>
            <w:hideMark/>
          </w:tcPr>
          <w:p w14:paraId="5B04DE2B" w14:textId="77777777" w:rsidR="00473D06" w:rsidRDefault="00473D06">
            <w:pPr>
              <w:jc w:val="center"/>
              <w:rPr>
                <w:ins w:id="2478" w:author="Mike Marcus" w:date="2025-03-12T13:26:00Z" w16du:dateUtc="2025-03-12T17:26:00Z"/>
                <w:rFonts w:ascii="Calibri" w:hAnsi="Calibri" w:cs="Calibri"/>
                <w:color w:val="000000"/>
                <w:sz w:val="20"/>
                <w:szCs w:val="20"/>
              </w:rPr>
            </w:pPr>
            <w:ins w:id="2479" w:author="Mike Marcus" w:date="2025-03-12T13:26:00Z" w16du:dateUtc="2025-03-12T17:26:00Z">
              <w:r>
                <w:rPr>
                  <w:rFonts w:ascii="Calibri" w:hAnsi="Calibri" w:cs="Calibri"/>
                  <w:color w:val="000000"/>
                  <w:sz w:val="20"/>
                  <w:szCs w:val="20"/>
                </w:rPr>
                <w:t>-27.27</w:t>
              </w:r>
            </w:ins>
          </w:p>
        </w:tc>
        <w:tc>
          <w:tcPr>
            <w:tcW w:w="1480" w:type="dxa"/>
            <w:tcBorders>
              <w:top w:val="nil"/>
              <w:left w:val="nil"/>
              <w:bottom w:val="single" w:sz="4" w:space="0" w:color="auto"/>
              <w:right w:val="single" w:sz="4" w:space="0" w:color="auto"/>
            </w:tcBorders>
            <w:shd w:val="clear" w:color="auto" w:fill="auto"/>
            <w:vAlign w:val="center"/>
            <w:hideMark/>
          </w:tcPr>
          <w:p w14:paraId="64CBF1FC" w14:textId="77777777" w:rsidR="00473D06" w:rsidRDefault="00473D06">
            <w:pPr>
              <w:jc w:val="center"/>
              <w:rPr>
                <w:ins w:id="2480" w:author="Mike Marcus" w:date="2025-03-12T13:26:00Z" w16du:dateUtc="2025-03-12T17:26:00Z"/>
                <w:rFonts w:ascii="Calibri" w:hAnsi="Calibri" w:cs="Calibri"/>
                <w:color w:val="000000"/>
                <w:sz w:val="20"/>
                <w:szCs w:val="20"/>
              </w:rPr>
            </w:pPr>
            <w:ins w:id="2481" w:author="Mike Marcus" w:date="2025-03-12T13:26:00Z" w16du:dateUtc="2025-03-12T17:26:00Z">
              <w:r>
                <w:rPr>
                  <w:rFonts w:ascii="Calibri" w:hAnsi="Calibri" w:cs="Calibri"/>
                  <w:color w:val="000000"/>
                  <w:sz w:val="20"/>
                  <w:szCs w:val="20"/>
                </w:rPr>
                <w:t>-27.27</w:t>
              </w:r>
            </w:ins>
          </w:p>
        </w:tc>
        <w:tc>
          <w:tcPr>
            <w:tcW w:w="1460" w:type="dxa"/>
            <w:tcBorders>
              <w:top w:val="nil"/>
              <w:left w:val="nil"/>
              <w:bottom w:val="single" w:sz="4" w:space="0" w:color="auto"/>
              <w:right w:val="single" w:sz="4" w:space="0" w:color="auto"/>
            </w:tcBorders>
            <w:shd w:val="clear" w:color="auto" w:fill="auto"/>
            <w:vAlign w:val="center"/>
            <w:hideMark/>
          </w:tcPr>
          <w:p w14:paraId="7F0F2CA1" w14:textId="77777777" w:rsidR="00473D06" w:rsidRDefault="00473D06">
            <w:pPr>
              <w:jc w:val="center"/>
              <w:rPr>
                <w:ins w:id="2482" w:author="Mike Marcus" w:date="2025-03-12T13:26:00Z" w16du:dateUtc="2025-03-12T17:26:00Z"/>
                <w:rFonts w:ascii="Calibri" w:hAnsi="Calibri" w:cs="Calibri"/>
                <w:color w:val="000000"/>
                <w:sz w:val="20"/>
                <w:szCs w:val="20"/>
              </w:rPr>
            </w:pPr>
            <w:ins w:id="2483" w:author="Mike Marcus" w:date="2025-03-12T13:26:00Z" w16du:dateUtc="2025-03-12T17:26:00Z">
              <w:r>
                <w:rPr>
                  <w:rFonts w:ascii="Calibri" w:hAnsi="Calibri" w:cs="Calibri"/>
                  <w:color w:val="000000"/>
                  <w:sz w:val="20"/>
                  <w:szCs w:val="20"/>
                </w:rPr>
                <w:t>-27.27</w:t>
              </w:r>
            </w:ins>
          </w:p>
        </w:tc>
        <w:tc>
          <w:tcPr>
            <w:tcW w:w="1560" w:type="dxa"/>
            <w:tcBorders>
              <w:top w:val="nil"/>
              <w:left w:val="nil"/>
              <w:bottom w:val="single" w:sz="4" w:space="0" w:color="auto"/>
              <w:right w:val="single" w:sz="4" w:space="0" w:color="auto"/>
            </w:tcBorders>
            <w:shd w:val="clear" w:color="auto" w:fill="auto"/>
            <w:vAlign w:val="center"/>
            <w:hideMark/>
          </w:tcPr>
          <w:p w14:paraId="043025C3" w14:textId="77777777" w:rsidR="00473D06" w:rsidRDefault="00473D06">
            <w:pPr>
              <w:jc w:val="center"/>
              <w:rPr>
                <w:ins w:id="2484" w:author="Mike Marcus" w:date="2025-03-12T13:26:00Z" w16du:dateUtc="2025-03-12T17:26:00Z"/>
                <w:rFonts w:ascii="Calibri" w:hAnsi="Calibri" w:cs="Calibri"/>
                <w:color w:val="000000"/>
                <w:sz w:val="20"/>
                <w:szCs w:val="20"/>
              </w:rPr>
            </w:pPr>
            <w:ins w:id="2485" w:author="Mike Marcus" w:date="2025-03-12T13:26:00Z" w16du:dateUtc="2025-03-12T17:26:00Z">
              <w:r>
                <w:rPr>
                  <w:rFonts w:ascii="Calibri" w:hAnsi="Calibri" w:cs="Calibri"/>
                  <w:color w:val="000000"/>
                  <w:sz w:val="20"/>
                  <w:szCs w:val="20"/>
                </w:rPr>
                <w:t>-27.27</w:t>
              </w:r>
            </w:ins>
          </w:p>
        </w:tc>
      </w:tr>
      <w:tr w:rsidR="00473D06" w14:paraId="3A185AEB" w14:textId="77777777" w:rsidTr="00473D06">
        <w:trPr>
          <w:trHeight w:val="300"/>
          <w:ins w:id="2486"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120CD9E" w14:textId="77777777" w:rsidR="00473D06" w:rsidRDefault="00473D06">
            <w:pPr>
              <w:rPr>
                <w:ins w:id="2487" w:author="Mike Marcus" w:date="2025-03-12T13:26:00Z" w16du:dateUtc="2025-03-12T17:26:00Z"/>
                <w:rFonts w:ascii="Calibri" w:hAnsi="Calibri" w:cs="Calibri"/>
                <w:color w:val="000000"/>
                <w:sz w:val="20"/>
                <w:szCs w:val="20"/>
              </w:rPr>
            </w:pPr>
            <w:ins w:id="2488" w:author="Mike Marcus" w:date="2025-03-12T13:26:00Z" w16du:dateUtc="2025-03-12T17:26:00Z">
              <w:r>
                <w:rPr>
                  <w:rFonts w:ascii="Calibri" w:hAnsi="Calibri" w:cs="Calibri"/>
                  <w:color w:val="000000"/>
                  <w:sz w:val="20"/>
                  <w:szCs w:val="20"/>
                </w:rPr>
                <w:lastRenderedPageBreak/>
                <w:t>Device EIRP (dB(W/MHz)</w:t>
              </w:r>
            </w:ins>
          </w:p>
        </w:tc>
        <w:tc>
          <w:tcPr>
            <w:tcW w:w="1600" w:type="dxa"/>
            <w:tcBorders>
              <w:top w:val="nil"/>
              <w:left w:val="nil"/>
              <w:bottom w:val="single" w:sz="4" w:space="0" w:color="auto"/>
              <w:right w:val="single" w:sz="4" w:space="0" w:color="auto"/>
            </w:tcBorders>
            <w:shd w:val="clear" w:color="auto" w:fill="auto"/>
            <w:vAlign w:val="center"/>
            <w:hideMark/>
          </w:tcPr>
          <w:p w14:paraId="027CFB99" w14:textId="77777777" w:rsidR="00473D06" w:rsidRDefault="00473D06">
            <w:pPr>
              <w:jc w:val="center"/>
              <w:rPr>
                <w:ins w:id="2489" w:author="Mike Marcus" w:date="2025-03-12T13:26:00Z" w16du:dateUtc="2025-03-12T17:26:00Z"/>
                <w:rFonts w:ascii="Calibri" w:hAnsi="Calibri" w:cs="Calibri"/>
                <w:color w:val="000000"/>
                <w:sz w:val="20"/>
                <w:szCs w:val="20"/>
              </w:rPr>
            </w:pPr>
            <w:ins w:id="2490" w:author="Mike Marcus" w:date="2025-03-12T13:26:00Z" w16du:dateUtc="2025-03-12T17:26:00Z">
              <w:r>
                <w:rPr>
                  <w:rFonts w:ascii="Calibri" w:hAnsi="Calibri" w:cs="Calibri"/>
                  <w:color w:val="000000"/>
                  <w:sz w:val="20"/>
                  <w:szCs w:val="20"/>
                </w:rPr>
                <w:t>-57.27</w:t>
              </w:r>
            </w:ins>
          </w:p>
        </w:tc>
        <w:tc>
          <w:tcPr>
            <w:tcW w:w="1480" w:type="dxa"/>
            <w:tcBorders>
              <w:top w:val="nil"/>
              <w:left w:val="nil"/>
              <w:bottom w:val="single" w:sz="4" w:space="0" w:color="auto"/>
              <w:right w:val="single" w:sz="4" w:space="0" w:color="auto"/>
            </w:tcBorders>
            <w:shd w:val="clear" w:color="auto" w:fill="auto"/>
            <w:vAlign w:val="center"/>
            <w:hideMark/>
          </w:tcPr>
          <w:p w14:paraId="0FCCBDDA" w14:textId="77777777" w:rsidR="00473D06" w:rsidRDefault="00473D06">
            <w:pPr>
              <w:jc w:val="center"/>
              <w:rPr>
                <w:ins w:id="2491" w:author="Mike Marcus" w:date="2025-03-12T13:26:00Z" w16du:dateUtc="2025-03-12T17:26:00Z"/>
                <w:rFonts w:ascii="Calibri" w:hAnsi="Calibri" w:cs="Calibri"/>
                <w:color w:val="000000"/>
                <w:sz w:val="20"/>
                <w:szCs w:val="20"/>
              </w:rPr>
            </w:pPr>
            <w:ins w:id="2492" w:author="Mike Marcus" w:date="2025-03-12T13:26:00Z" w16du:dateUtc="2025-03-12T17:26:00Z">
              <w:r>
                <w:rPr>
                  <w:rFonts w:ascii="Calibri" w:hAnsi="Calibri" w:cs="Calibri"/>
                  <w:color w:val="000000"/>
                  <w:sz w:val="20"/>
                  <w:szCs w:val="20"/>
                </w:rPr>
                <w:t>-57.27</w:t>
              </w:r>
            </w:ins>
          </w:p>
        </w:tc>
        <w:tc>
          <w:tcPr>
            <w:tcW w:w="1460" w:type="dxa"/>
            <w:tcBorders>
              <w:top w:val="nil"/>
              <w:left w:val="nil"/>
              <w:bottom w:val="single" w:sz="4" w:space="0" w:color="auto"/>
              <w:right w:val="single" w:sz="4" w:space="0" w:color="auto"/>
            </w:tcBorders>
            <w:shd w:val="clear" w:color="auto" w:fill="auto"/>
            <w:vAlign w:val="center"/>
            <w:hideMark/>
          </w:tcPr>
          <w:p w14:paraId="3C9C208D" w14:textId="77777777" w:rsidR="00473D06" w:rsidRDefault="00473D06">
            <w:pPr>
              <w:jc w:val="center"/>
              <w:rPr>
                <w:ins w:id="2493" w:author="Mike Marcus" w:date="2025-03-12T13:26:00Z" w16du:dateUtc="2025-03-12T17:26:00Z"/>
                <w:rFonts w:ascii="Calibri" w:hAnsi="Calibri" w:cs="Calibri"/>
                <w:color w:val="000000"/>
                <w:sz w:val="20"/>
                <w:szCs w:val="20"/>
              </w:rPr>
            </w:pPr>
            <w:ins w:id="2494" w:author="Mike Marcus" w:date="2025-03-12T13:26:00Z" w16du:dateUtc="2025-03-12T17:26:00Z">
              <w:r>
                <w:rPr>
                  <w:rFonts w:ascii="Calibri" w:hAnsi="Calibri" w:cs="Calibri"/>
                  <w:color w:val="000000"/>
                  <w:sz w:val="20"/>
                  <w:szCs w:val="20"/>
                </w:rPr>
                <w:t>-57.27</w:t>
              </w:r>
            </w:ins>
          </w:p>
        </w:tc>
        <w:tc>
          <w:tcPr>
            <w:tcW w:w="1560" w:type="dxa"/>
            <w:tcBorders>
              <w:top w:val="nil"/>
              <w:left w:val="nil"/>
              <w:bottom w:val="single" w:sz="4" w:space="0" w:color="auto"/>
              <w:right w:val="single" w:sz="4" w:space="0" w:color="auto"/>
            </w:tcBorders>
            <w:shd w:val="clear" w:color="auto" w:fill="auto"/>
            <w:vAlign w:val="center"/>
            <w:hideMark/>
          </w:tcPr>
          <w:p w14:paraId="4C998F39" w14:textId="77777777" w:rsidR="00473D06" w:rsidRDefault="00473D06">
            <w:pPr>
              <w:jc w:val="center"/>
              <w:rPr>
                <w:ins w:id="2495" w:author="Mike Marcus" w:date="2025-03-12T13:26:00Z" w16du:dateUtc="2025-03-12T17:26:00Z"/>
                <w:rFonts w:ascii="Calibri" w:hAnsi="Calibri" w:cs="Calibri"/>
                <w:color w:val="000000"/>
                <w:sz w:val="20"/>
                <w:szCs w:val="20"/>
              </w:rPr>
            </w:pPr>
            <w:ins w:id="2496" w:author="Mike Marcus" w:date="2025-03-12T13:26:00Z" w16du:dateUtc="2025-03-12T17:26:00Z">
              <w:r>
                <w:rPr>
                  <w:rFonts w:ascii="Calibri" w:hAnsi="Calibri" w:cs="Calibri"/>
                  <w:color w:val="000000"/>
                  <w:sz w:val="20"/>
                  <w:szCs w:val="20"/>
                </w:rPr>
                <w:t>-57.27</w:t>
              </w:r>
            </w:ins>
          </w:p>
        </w:tc>
      </w:tr>
      <w:tr w:rsidR="00473D06" w14:paraId="4DB71BDE" w14:textId="77777777" w:rsidTr="00473D06">
        <w:trPr>
          <w:trHeight w:val="320"/>
          <w:ins w:id="2497" w:author="Mike Marcus" w:date="2025-03-12T13:26:00Z"/>
        </w:trPr>
        <w:tc>
          <w:tcPr>
            <w:tcW w:w="3900" w:type="dxa"/>
            <w:tcBorders>
              <w:top w:val="nil"/>
              <w:left w:val="single" w:sz="4" w:space="0" w:color="auto"/>
              <w:bottom w:val="single" w:sz="4" w:space="0" w:color="auto"/>
              <w:right w:val="nil"/>
            </w:tcBorders>
            <w:shd w:val="clear" w:color="000000" w:fill="FFEB9C"/>
            <w:vAlign w:val="bottom"/>
            <w:hideMark/>
          </w:tcPr>
          <w:p w14:paraId="5364C1B6" w14:textId="77777777" w:rsidR="00473D06" w:rsidRDefault="00473D06">
            <w:pPr>
              <w:rPr>
                <w:ins w:id="2498" w:author="Mike Marcus" w:date="2025-03-12T13:26:00Z" w16du:dateUtc="2025-03-12T17:26:00Z"/>
                <w:rFonts w:ascii="Calibri" w:hAnsi="Calibri" w:cs="Calibri"/>
                <w:b/>
                <w:bCs/>
                <w:color w:val="9C5700"/>
                <w:sz w:val="22"/>
                <w:szCs w:val="22"/>
              </w:rPr>
            </w:pPr>
            <w:ins w:id="2499" w:author="Mike Marcus" w:date="2025-03-12T13:26:00Z" w16du:dateUtc="2025-03-12T17:26:00Z">
              <w:r>
                <w:rPr>
                  <w:rFonts w:ascii="Calibri" w:hAnsi="Calibri" w:cs="Calibri"/>
                  <w:b/>
                  <w:bCs/>
                  <w:color w:val="9C5700"/>
                  <w:sz w:val="22"/>
                  <w:szCs w:val="22"/>
                </w:rPr>
                <w:t>Losses</w:t>
              </w:r>
            </w:ins>
          </w:p>
        </w:tc>
        <w:tc>
          <w:tcPr>
            <w:tcW w:w="1600" w:type="dxa"/>
            <w:tcBorders>
              <w:top w:val="nil"/>
              <w:left w:val="nil"/>
              <w:bottom w:val="single" w:sz="4" w:space="0" w:color="auto"/>
              <w:right w:val="single" w:sz="4" w:space="0" w:color="auto"/>
            </w:tcBorders>
            <w:shd w:val="clear" w:color="000000" w:fill="FFEB9C"/>
            <w:vAlign w:val="center"/>
            <w:hideMark/>
          </w:tcPr>
          <w:p w14:paraId="5B6842E0" w14:textId="77777777" w:rsidR="00473D06" w:rsidRDefault="00473D06">
            <w:pPr>
              <w:jc w:val="center"/>
              <w:rPr>
                <w:ins w:id="2500" w:author="Mike Marcus" w:date="2025-03-12T13:26:00Z" w16du:dateUtc="2025-03-12T17:26:00Z"/>
                <w:rFonts w:ascii="Calibri" w:hAnsi="Calibri" w:cs="Calibri"/>
                <w:color w:val="9C5700"/>
                <w:sz w:val="22"/>
                <w:szCs w:val="22"/>
              </w:rPr>
            </w:pPr>
            <w:ins w:id="2501" w:author="Mike Marcus" w:date="2025-03-12T13:26:00Z" w16du:dateUtc="2025-03-12T17:26:00Z">
              <w:r>
                <w:rPr>
                  <w:rFonts w:ascii="Calibri" w:hAnsi="Calibri" w:cs="Calibri"/>
                  <w:color w:val="9C5700"/>
                  <w:sz w:val="22"/>
                  <w:szCs w:val="22"/>
                </w:rPr>
                <w:t> </w:t>
              </w:r>
            </w:ins>
          </w:p>
        </w:tc>
        <w:tc>
          <w:tcPr>
            <w:tcW w:w="1480" w:type="dxa"/>
            <w:tcBorders>
              <w:top w:val="nil"/>
              <w:left w:val="nil"/>
              <w:bottom w:val="single" w:sz="4" w:space="0" w:color="auto"/>
              <w:right w:val="single" w:sz="4" w:space="0" w:color="auto"/>
            </w:tcBorders>
            <w:shd w:val="clear" w:color="000000" w:fill="FFEB9C"/>
            <w:vAlign w:val="center"/>
            <w:hideMark/>
          </w:tcPr>
          <w:p w14:paraId="49DA6A75" w14:textId="77777777" w:rsidR="00473D06" w:rsidRDefault="00473D06">
            <w:pPr>
              <w:jc w:val="center"/>
              <w:rPr>
                <w:ins w:id="2502" w:author="Mike Marcus" w:date="2025-03-12T13:26:00Z" w16du:dateUtc="2025-03-12T17:26:00Z"/>
                <w:rFonts w:ascii="Calibri" w:hAnsi="Calibri" w:cs="Calibri"/>
                <w:color w:val="9C5700"/>
                <w:sz w:val="22"/>
                <w:szCs w:val="22"/>
              </w:rPr>
            </w:pPr>
            <w:ins w:id="2503" w:author="Mike Marcus" w:date="2025-03-12T13:26:00Z" w16du:dateUtc="2025-03-12T17:26:00Z">
              <w:r>
                <w:rPr>
                  <w:rFonts w:ascii="Calibri" w:hAnsi="Calibri" w:cs="Calibri"/>
                  <w:color w:val="9C5700"/>
                  <w:sz w:val="22"/>
                  <w:szCs w:val="22"/>
                </w:rPr>
                <w:t> </w:t>
              </w:r>
            </w:ins>
          </w:p>
        </w:tc>
        <w:tc>
          <w:tcPr>
            <w:tcW w:w="1460" w:type="dxa"/>
            <w:tcBorders>
              <w:top w:val="nil"/>
              <w:left w:val="nil"/>
              <w:bottom w:val="single" w:sz="4" w:space="0" w:color="auto"/>
              <w:right w:val="single" w:sz="4" w:space="0" w:color="auto"/>
            </w:tcBorders>
            <w:shd w:val="clear" w:color="000000" w:fill="FFEB9C"/>
            <w:vAlign w:val="center"/>
            <w:hideMark/>
          </w:tcPr>
          <w:p w14:paraId="5B32F799" w14:textId="77777777" w:rsidR="00473D06" w:rsidRDefault="00473D06">
            <w:pPr>
              <w:jc w:val="center"/>
              <w:rPr>
                <w:ins w:id="2504" w:author="Mike Marcus" w:date="2025-03-12T13:26:00Z" w16du:dateUtc="2025-03-12T17:26:00Z"/>
                <w:rFonts w:ascii="Calibri" w:hAnsi="Calibri" w:cs="Calibri"/>
                <w:color w:val="9C5700"/>
                <w:sz w:val="22"/>
                <w:szCs w:val="22"/>
              </w:rPr>
            </w:pPr>
            <w:ins w:id="2505" w:author="Mike Marcus" w:date="2025-03-12T13:26:00Z" w16du:dateUtc="2025-03-12T17:26:00Z">
              <w:r>
                <w:rPr>
                  <w:rFonts w:ascii="Calibri" w:hAnsi="Calibri" w:cs="Calibri"/>
                  <w:color w:val="9C5700"/>
                  <w:sz w:val="22"/>
                  <w:szCs w:val="22"/>
                </w:rPr>
                <w:t> </w:t>
              </w:r>
            </w:ins>
          </w:p>
        </w:tc>
        <w:tc>
          <w:tcPr>
            <w:tcW w:w="1560" w:type="dxa"/>
            <w:tcBorders>
              <w:top w:val="nil"/>
              <w:left w:val="nil"/>
              <w:bottom w:val="single" w:sz="4" w:space="0" w:color="auto"/>
              <w:right w:val="single" w:sz="4" w:space="0" w:color="auto"/>
            </w:tcBorders>
            <w:shd w:val="clear" w:color="000000" w:fill="FFEB9C"/>
            <w:vAlign w:val="center"/>
            <w:hideMark/>
          </w:tcPr>
          <w:p w14:paraId="4D519467" w14:textId="77777777" w:rsidR="00473D06" w:rsidRDefault="00473D06">
            <w:pPr>
              <w:jc w:val="center"/>
              <w:rPr>
                <w:ins w:id="2506" w:author="Mike Marcus" w:date="2025-03-12T13:26:00Z" w16du:dateUtc="2025-03-12T17:26:00Z"/>
                <w:rFonts w:ascii="Calibri" w:hAnsi="Calibri" w:cs="Calibri"/>
                <w:color w:val="9C5700"/>
                <w:sz w:val="22"/>
                <w:szCs w:val="22"/>
              </w:rPr>
            </w:pPr>
            <w:ins w:id="2507" w:author="Mike Marcus" w:date="2025-03-12T13:26:00Z" w16du:dateUtc="2025-03-12T17:26:00Z">
              <w:r>
                <w:rPr>
                  <w:rFonts w:ascii="Calibri" w:hAnsi="Calibri" w:cs="Calibri"/>
                  <w:color w:val="9C5700"/>
                  <w:sz w:val="22"/>
                  <w:szCs w:val="22"/>
                </w:rPr>
                <w:t> </w:t>
              </w:r>
            </w:ins>
          </w:p>
        </w:tc>
      </w:tr>
      <w:tr w:rsidR="00473D06" w14:paraId="399151D0" w14:textId="77777777" w:rsidTr="00473D06">
        <w:trPr>
          <w:trHeight w:val="600"/>
          <w:ins w:id="2508"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4B4F56F" w14:textId="77777777" w:rsidR="00473D06" w:rsidRDefault="00473D06">
            <w:pPr>
              <w:rPr>
                <w:ins w:id="2509" w:author="Mike Marcus" w:date="2025-03-12T13:26:00Z" w16du:dateUtc="2025-03-12T17:26:00Z"/>
                <w:rFonts w:ascii="Calibri" w:hAnsi="Calibri" w:cs="Calibri"/>
                <w:color w:val="000000"/>
                <w:sz w:val="20"/>
                <w:szCs w:val="20"/>
              </w:rPr>
            </w:pPr>
            <w:ins w:id="2510" w:author="Mike Marcus" w:date="2025-03-12T13:26:00Z" w16du:dateUtc="2025-03-12T17:26:00Z">
              <w:r>
                <w:rPr>
                  <w:rFonts w:ascii="Calibri" w:hAnsi="Calibri" w:cs="Calibri"/>
                  <w:color w:val="000000"/>
                  <w:sz w:val="20"/>
                  <w:szCs w:val="20"/>
                </w:rPr>
                <w:t>Normalized Antenna Gain at Horizontal (Note that the device is ceiling monted and points downward)</w:t>
              </w:r>
            </w:ins>
          </w:p>
        </w:tc>
        <w:tc>
          <w:tcPr>
            <w:tcW w:w="1600" w:type="dxa"/>
            <w:tcBorders>
              <w:top w:val="nil"/>
              <w:left w:val="nil"/>
              <w:bottom w:val="single" w:sz="4" w:space="0" w:color="auto"/>
              <w:right w:val="single" w:sz="4" w:space="0" w:color="auto"/>
            </w:tcBorders>
            <w:shd w:val="clear" w:color="auto" w:fill="auto"/>
            <w:vAlign w:val="center"/>
            <w:hideMark/>
          </w:tcPr>
          <w:p w14:paraId="2D385860" w14:textId="77777777" w:rsidR="00473D06" w:rsidRDefault="00473D06">
            <w:pPr>
              <w:jc w:val="center"/>
              <w:rPr>
                <w:ins w:id="2511" w:author="Mike Marcus" w:date="2025-03-12T13:26:00Z" w16du:dateUtc="2025-03-12T17:26:00Z"/>
                <w:rFonts w:ascii="Calibri" w:hAnsi="Calibri" w:cs="Calibri"/>
                <w:color w:val="000000"/>
                <w:sz w:val="20"/>
                <w:szCs w:val="20"/>
              </w:rPr>
            </w:pPr>
            <w:ins w:id="2512" w:author="Mike Marcus" w:date="2025-03-12T13:26:00Z" w16du:dateUtc="2025-03-12T17:26:00Z">
              <w:r>
                <w:rPr>
                  <w:rFonts w:ascii="Calibri" w:hAnsi="Calibri" w:cs="Calibri"/>
                  <w:color w:val="000000"/>
                  <w:sz w:val="20"/>
                  <w:szCs w:val="20"/>
                </w:rPr>
                <w:t>-4</w:t>
              </w:r>
            </w:ins>
          </w:p>
        </w:tc>
        <w:tc>
          <w:tcPr>
            <w:tcW w:w="1480" w:type="dxa"/>
            <w:tcBorders>
              <w:top w:val="nil"/>
              <w:left w:val="nil"/>
              <w:bottom w:val="single" w:sz="4" w:space="0" w:color="auto"/>
              <w:right w:val="single" w:sz="4" w:space="0" w:color="auto"/>
            </w:tcBorders>
            <w:shd w:val="clear" w:color="auto" w:fill="auto"/>
            <w:vAlign w:val="center"/>
            <w:hideMark/>
          </w:tcPr>
          <w:p w14:paraId="65A3256D" w14:textId="77777777" w:rsidR="00473D06" w:rsidRDefault="00473D06">
            <w:pPr>
              <w:jc w:val="center"/>
              <w:rPr>
                <w:ins w:id="2513" w:author="Mike Marcus" w:date="2025-03-12T13:26:00Z" w16du:dateUtc="2025-03-12T17:26:00Z"/>
                <w:rFonts w:ascii="Calibri" w:hAnsi="Calibri" w:cs="Calibri"/>
                <w:color w:val="000000"/>
                <w:sz w:val="20"/>
                <w:szCs w:val="20"/>
              </w:rPr>
            </w:pPr>
            <w:ins w:id="2514" w:author="Mike Marcus" w:date="2025-03-12T13:26:00Z" w16du:dateUtc="2025-03-12T17:26:00Z">
              <w:r>
                <w:rPr>
                  <w:rFonts w:ascii="Calibri" w:hAnsi="Calibri" w:cs="Calibri"/>
                  <w:color w:val="000000"/>
                  <w:sz w:val="20"/>
                  <w:szCs w:val="20"/>
                </w:rPr>
                <w:t>-4</w:t>
              </w:r>
            </w:ins>
          </w:p>
        </w:tc>
        <w:tc>
          <w:tcPr>
            <w:tcW w:w="1460" w:type="dxa"/>
            <w:tcBorders>
              <w:top w:val="nil"/>
              <w:left w:val="nil"/>
              <w:bottom w:val="single" w:sz="4" w:space="0" w:color="auto"/>
              <w:right w:val="single" w:sz="4" w:space="0" w:color="auto"/>
            </w:tcBorders>
            <w:shd w:val="clear" w:color="auto" w:fill="auto"/>
            <w:vAlign w:val="center"/>
            <w:hideMark/>
          </w:tcPr>
          <w:p w14:paraId="3EDFBC89" w14:textId="77777777" w:rsidR="00473D06" w:rsidRDefault="00473D06">
            <w:pPr>
              <w:jc w:val="center"/>
              <w:rPr>
                <w:ins w:id="2515" w:author="Mike Marcus" w:date="2025-03-12T13:26:00Z" w16du:dateUtc="2025-03-12T17:26:00Z"/>
                <w:rFonts w:ascii="Calibri" w:hAnsi="Calibri" w:cs="Calibri"/>
                <w:color w:val="000000"/>
                <w:sz w:val="20"/>
                <w:szCs w:val="20"/>
              </w:rPr>
            </w:pPr>
            <w:ins w:id="2516" w:author="Mike Marcus" w:date="2025-03-12T13:26:00Z" w16du:dateUtc="2025-03-12T17:26:00Z">
              <w:r>
                <w:rPr>
                  <w:rFonts w:ascii="Calibri" w:hAnsi="Calibri" w:cs="Calibri"/>
                  <w:color w:val="000000"/>
                  <w:sz w:val="20"/>
                  <w:szCs w:val="20"/>
                </w:rPr>
                <w:t>-4</w:t>
              </w:r>
            </w:ins>
          </w:p>
        </w:tc>
        <w:tc>
          <w:tcPr>
            <w:tcW w:w="1560" w:type="dxa"/>
            <w:tcBorders>
              <w:top w:val="nil"/>
              <w:left w:val="nil"/>
              <w:bottom w:val="single" w:sz="4" w:space="0" w:color="auto"/>
              <w:right w:val="single" w:sz="4" w:space="0" w:color="auto"/>
            </w:tcBorders>
            <w:shd w:val="clear" w:color="auto" w:fill="auto"/>
            <w:vAlign w:val="center"/>
            <w:hideMark/>
          </w:tcPr>
          <w:p w14:paraId="2850A9DD" w14:textId="77777777" w:rsidR="00473D06" w:rsidRDefault="00473D06">
            <w:pPr>
              <w:jc w:val="center"/>
              <w:rPr>
                <w:ins w:id="2517" w:author="Mike Marcus" w:date="2025-03-12T13:26:00Z" w16du:dateUtc="2025-03-12T17:26:00Z"/>
                <w:rFonts w:ascii="Calibri" w:hAnsi="Calibri" w:cs="Calibri"/>
                <w:color w:val="000000"/>
                <w:sz w:val="20"/>
                <w:szCs w:val="20"/>
              </w:rPr>
            </w:pPr>
            <w:ins w:id="2518" w:author="Mike Marcus" w:date="2025-03-12T13:26:00Z" w16du:dateUtc="2025-03-12T17:26:00Z">
              <w:r>
                <w:rPr>
                  <w:rFonts w:ascii="Calibri" w:hAnsi="Calibri" w:cs="Calibri"/>
                  <w:color w:val="000000"/>
                  <w:sz w:val="20"/>
                  <w:szCs w:val="20"/>
                </w:rPr>
                <w:t>-4</w:t>
              </w:r>
            </w:ins>
          </w:p>
        </w:tc>
      </w:tr>
      <w:tr w:rsidR="00473D06" w14:paraId="2F11C90D" w14:textId="77777777" w:rsidTr="00473D06">
        <w:trPr>
          <w:trHeight w:val="300"/>
          <w:ins w:id="2519"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6FC59D4" w14:textId="77777777" w:rsidR="00473D06" w:rsidRDefault="00473D06">
            <w:pPr>
              <w:rPr>
                <w:ins w:id="2520" w:author="Mike Marcus" w:date="2025-03-12T13:26:00Z" w16du:dateUtc="2025-03-12T17:26:00Z"/>
                <w:rFonts w:ascii="Calibri" w:hAnsi="Calibri" w:cs="Calibri"/>
                <w:color w:val="000000"/>
                <w:sz w:val="20"/>
                <w:szCs w:val="20"/>
              </w:rPr>
            </w:pPr>
            <w:ins w:id="2521" w:author="Mike Marcus" w:date="2025-03-12T13:26:00Z" w16du:dateUtc="2025-03-12T17:26:00Z">
              <w:r>
                <w:rPr>
                  <w:rFonts w:ascii="Calibri" w:hAnsi="Calibri" w:cs="Calibri"/>
                  <w:color w:val="000000"/>
                  <w:sz w:val="20"/>
                  <w:szCs w:val="20"/>
                </w:rPr>
                <w:t>Free Space Loss (dB)</w:t>
              </w:r>
            </w:ins>
          </w:p>
        </w:tc>
        <w:tc>
          <w:tcPr>
            <w:tcW w:w="1600" w:type="dxa"/>
            <w:tcBorders>
              <w:top w:val="nil"/>
              <w:left w:val="nil"/>
              <w:bottom w:val="single" w:sz="4" w:space="0" w:color="auto"/>
              <w:right w:val="single" w:sz="4" w:space="0" w:color="auto"/>
            </w:tcBorders>
            <w:shd w:val="clear" w:color="auto" w:fill="auto"/>
            <w:vAlign w:val="center"/>
            <w:hideMark/>
          </w:tcPr>
          <w:p w14:paraId="6A0ED582" w14:textId="77777777" w:rsidR="00473D06" w:rsidRDefault="00473D06">
            <w:pPr>
              <w:jc w:val="center"/>
              <w:rPr>
                <w:ins w:id="2522" w:author="Mike Marcus" w:date="2025-03-12T13:26:00Z" w16du:dateUtc="2025-03-12T17:26:00Z"/>
                <w:rFonts w:ascii="Calibri" w:hAnsi="Calibri" w:cs="Calibri"/>
                <w:color w:val="000000"/>
                <w:sz w:val="20"/>
                <w:szCs w:val="20"/>
              </w:rPr>
            </w:pPr>
            <w:ins w:id="2523" w:author="Mike Marcus" w:date="2025-03-12T13:26:00Z" w16du:dateUtc="2025-03-12T17:26:00Z">
              <w:r>
                <w:rPr>
                  <w:rFonts w:ascii="Calibri" w:hAnsi="Calibri" w:cs="Calibri"/>
                  <w:color w:val="000000"/>
                  <w:sz w:val="20"/>
                  <w:szCs w:val="20"/>
                </w:rPr>
                <w:t>79.98</w:t>
              </w:r>
            </w:ins>
          </w:p>
        </w:tc>
        <w:tc>
          <w:tcPr>
            <w:tcW w:w="1480" w:type="dxa"/>
            <w:tcBorders>
              <w:top w:val="nil"/>
              <w:left w:val="nil"/>
              <w:bottom w:val="single" w:sz="4" w:space="0" w:color="auto"/>
              <w:right w:val="single" w:sz="4" w:space="0" w:color="auto"/>
            </w:tcBorders>
            <w:shd w:val="clear" w:color="auto" w:fill="auto"/>
            <w:vAlign w:val="center"/>
            <w:hideMark/>
          </w:tcPr>
          <w:p w14:paraId="5621BE9B" w14:textId="77777777" w:rsidR="00473D06" w:rsidRDefault="00473D06">
            <w:pPr>
              <w:jc w:val="center"/>
              <w:rPr>
                <w:ins w:id="2524" w:author="Mike Marcus" w:date="2025-03-12T13:26:00Z" w16du:dateUtc="2025-03-12T17:26:00Z"/>
                <w:rFonts w:ascii="Calibri" w:hAnsi="Calibri" w:cs="Calibri"/>
                <w:color w:val="000000"/>
                <w:sz w:val="20"/>
                <w:szCs w:val="20"/>
              </w:rPr>
            </w:pPr>
            <w:ins w:id="2525" w:author="Mike Marcus" w:date="2025-03-12T13:26:00Z" w16du:dateUtc="2025-03-12T17:26:00Z">
              <w:r>
                <w:rPr>
                  <w:rFonts w:ascii="Calibri" w:hAnsi="Calibri" w:cs="Calibri"/>
                  <w:color w:val="000000"/>
                  <w:sz w:val="20"/>
                  <w:szCs w:val="20"/>
                </w:rPr>
                <w:t>93.96</w:t>
              </w:r>
            </w:ins>
          </w:p>
        </w:tc>
        <w:tc>
          <w:tcPr>
            <w:tcW w:w="1460" w:type="dxa"/>
            <w:tcBorders>
              <w:top w:val="nil"/>
              <w:left w:val="nil"/>
              <w:bottom w:val="single" w:sz="4" w:space="0" w:color="auto"/>
              <w:right w:val="single" w:sz="4" w:space="0" w:color="auto"/>
            </w:tcBorders>
            <w:shd w:val="clear" w:color="auto" w:fill="auto"/>
            <w:vAlign w:val="center"/>
            <w:hideMark/>
          </w:tcPr>
          <w:p w14:paraId="679A2D1A" w14:textId="77777777" w:rsidR="00473D06" w:rsidRDefault="00473D06">
            <w:pPr>
              <w:jc w:val="center"/>
              <w:rPr>
                <w:ins w:id="2526" w:author="Mike Marcus" w:date="2025-03-12T13:26:00Z" w16du:dateUtc="2025-03-12T17:26:00Z"/>
                <w:rFonts w:ascii="Calibri" w:hAnsi="Calibri" w:cs="Calibri"/>
                <w:color w:val="000000"/>
                <w:sz w:val="20"/>
                <w:szCs w:val="20"/>
              </w:rPr>
            </w:pPr>
            <w:ins w:id="2527" w:author="Mike Marcus" w:date="2025-03-12T13:26:00Z" w16du:dateUtc="2025-03-12T17:26:00Z">
              <w:r>
                <w:rPr>
                  <w:rFonts w:ascii="Calibri" w:hAnsi="Calibri" w:cs="Calibri"/>
                  <w:color w:val="000000"/>
                  <w:sz w:val="20"/>
                  <w:szCs w:val="20"/>
                </w:rPr>
                <w:t>99.98</w:t>
              </w:r>
            </w:ins>
          </w:p>
        </w:tc>
        <w:tc>
          <w:tcPr>
            <w:tcW w:w="1560" w:type="dxa"/>
            <w:tcBorders>
              <w:top w:val="nil"/>
              <w:left w:val="nil"/>
              <w:bottom w:val="single" w:sz="4" w:space="0" w:color="auto"/>
              <w:right w:val="single" w:sz="4" w:space="0" w:color="auto"/>
            </w:tcBorders>
            <w:shd w:val="clear" w:color="auto" w:fill="auto"/>
            <w:vAlign w:val="center"/>
            <w:hideMark/>
          </w:tcPr>
          <w:p w14:paraId="20C134C2" w14:textId="77777777" w:rsidR="00473D06" w:rsidRDefault="00473D06">
            <w:pPr>
              <w:jc w:val="center"/>
              <w:rPr>
                <w:ins w:id="2528" w:author="Mike Marcus" w:date="2025-03-12T13:26:00Z" w16du:dateUtc="2025-03-12T17:26:00Z"/>
                <w:rFonts w:ascii="Calibri" w:hAnsi="Calibri" w:cs="Calibri"/>
                <w:color w:val="000000"/>
                <w:sz w:val="20"/>
                <w:szCs w:val="20"/>
              </w:rPr>
            </w:pPr>
            <w:ins w:id="2529" w:author="Mike Marcus" w:date="2025-03-12T13:26:00Z" w16du:dateUtc="2025-03-12T17:26:00Z">
              <w:r>
                <w:rPr>
                  <w:rFonts w:ascii="Calibri" w:hAnsi="Calibri" w:cs="Calibri"/>
                  <w:color w:val="000000"/>
                  <w:sz w:val="20"/>
                  <w:szCs w:val="20"/>
                </w:rPr>
                <w:t>106.00</w:t>
              </w:r>
            </w:ins>
          </w:p>
        </w:tc>
      </w:tr>
      <w:tr w:rsidR="00473D06" w14:paraId="610A612C" w14:textId="77777777" w:rsidTr="00473D06">
        <w:trPr>
          <w:trHeight w:val="300"/>
          <w:ins w:id="2530"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85AB1A4" w14:textId="77777777" w:rsidR="00473D06" w:rsidRDefault="00473D06">
            <w:pPr>
              <w:rPr>
                <w:ins w:id="2531" w:author="Mike Marcus" w:date="2025-03-12T13:26:00Z" w16du:dateUtc="2025-03-12T17:26:00Z"/>
                <w:rFonts w:ascii="Calibri" w:hAnsi="Calibri" w:cs="Calibri"/>
                <w:color w:val="000000"/>
                <w:sz w:val="20"/>
                <w:szCs w:val="20"/>
              </w:rPr>
            </w:pPr>
            <w:ins w:id="2532" w:author="Mike Marcus" w:date="2025-03-12T13:26:00Z" w16du:dateUtc="2025-03-12T17:26:00Z">
              <w:r>
                <w:rPr>
                  <w:rFonts w:ascii="Calibri" w:hAnsi="Calibri" w:cs="Calibri"/>
                  <w:color w:val="000000"/>
                  <w:sz w:val="20"/>
                  <w:szCs w:val="20"/>
                </w:rPr>
                <w:t>Gaseous Loss (dB)</w:t>
              </w:r>
            </w:ins>
          </w:p>
        </w:tc>
        <w:tc>
          <w:tcPr>
            <w:tcW w:w="1600" w:type="dxa"/>
            <w:tcBorders>
              <w:top w:val="nil"/>
              <w:left w:val="nil"/>
              <w:bottom w:val="single" w:sz="4" w:space="0" w:color="auto"/>
              <w:right w:val="single" w:sz="4" w:space="0" w:color="auto"/>
            </w:tcBorders>
            <w:shd w:val="clear" w:color="auto" w:fill="auto"/>
            <w:vAlign w:val="center"/>
            <w:hideMark/>
          </w:tcPr>
          <w:p w14:paraId="2A5DCA14" w14:textId="77777777" w:rsidR="00473D06" w:rsidRDefault="00473D06">
            <w:pPr>
              <w:jc w:val="center"/>
              <w:rPr>
                <w:ins w:id="2533" w:author="Mike Marcus" w:date="2025-03-12T13:26:00Z" w16du:dateUtc="2025-03-12T17:26:00Z"/>
                <w:rFonts w:ascii="Calibri" w:hAnsi="Calibri" w:cs="Calibri"/>
                <w:color w:val="000000"/>
                <w:sz w:val="20"/>
                <w:szCs w:val="20"/>
              </w:rPr>
            </w:pPr>
            <w:ins w:id="2534" w:author="Mike Marcus" w:date="2025-03-12T13:26:00Z" w16du:dateUtc="2025-03-12T17:26:00Z">
              <w:r>
                <w:rPr>
                  <w:rFonts w:ascii="Calibri" w:hAnsi="Calibri" w:cs="Calibri"/>
                  <w:color w:val="000000"/>
                  <w:sz w:val="20"/>
                  <w:szCs w:val="20"/>
                </w:rPr>
                <w:t>0.00</w:t>
              </w:r>
            </w:ins>
          </w:p>
        </w:tc>
        <w:tc>
          <w:tcPr>
            <w:tcW w:w="1480" w:type="dxa"/>
            <w:tcBorders>
              <w:top w:val="nil"/>
              <w:left w:val="nil"/>
              <w:bottom w:val="single" w:sz="4" w:space="0" w:color="auto"/>
              <w:right w:val="single" w:sz="4" w:space="0" w:color="auto"/>
            </w:tcBorders>
            <w:shd w:val="clear" w:color="auto" w:fill="auto"/>
            <w:vAlign w:val="center"/>
            <w:hideMark/>
          </w:tcPr>
          <w:p w14:paraId="6B1E3183" w14:textId="77777777" w:rsidR="00473D06" w:rsidRDefault="00473D06">
            <w:pPr>
              <w:jc w:val="center"/>
              <w:rPr>
                <w:ins w:id="2535" w:author="Mike Marcus" w:date="2025-03-12T13:26:00Z" w16du:dateUtc="2025-03-12T17:26:00Z"/>
                <w:rFonts w:ascii="Calibri" w:hAnsi="Calibri" w:cs="Calibri"/>
                <w:color w:val="000000"/>
                <w:sz w:val="20"/>
                <w:szCs w:val="20"/>
              </w:rPr>
            </w:pPr>
            <w:ins w:id="2536" w:author="Mike Marcus" w:date="2025-03-12T13:26:00Z" w16du:dateUtc="2025-03-12T17:26:00Z">
              <w:r>
                <w:rPr>
                  <w:rFonts w:ascii="Calibri" w:hAnsi="Calibri" w:cs="Calibri"/>
                  <w:color w:val="000000"/>
                  <w:sz w:val="20"/>
                  <w:szCs w:val="20"/>
                </w:rPr>
                <w:t>0.00</w:t>
              </w:r>
            </w:ins>
          </w:p>
        </w:tc>
        <w:tc>
          <w:tcPr>
            <w:tcW w:w="1460" w:type="dxa"/>
            <w:tcBorders>
              <w:top w:val="nil"/>
              <w:left w:val="nil"/>
              <w:bottom w:val="single" w:sz="4" w:space="0" w:color="auto"/>
              <w:right w:val="single" w:sz="4" w:space="0" w:color="auto"/>
            </w:tcBorders>
            <w:shd w:val="clear" w:color="auto" w:fill="auto"/>
            <w:vAlign w:val="center"/>
            <w:hideMark/>
          </w:tcPr>
          <w:p w14:paraId="005E5D0A" w14:textId="77777777" w:rsidR="00473D06" w:rsidRDefault="00473D06">
            <w:pPr>
              <w:jc w:val="center"/>
              <w:rPr>
                <w:ins w:id="2537" w:author="Mike Marcus" w:date="2025-03-12T13:26:00Z" w16du:dateUtc="2025-03-12T17:26:00Z"/>
                <w:rFonts w:ascii="Calibri" w:hAnsi="Calibri" w:cs="Calibri"/>
                <w:color w:val="000000"/>
                <w:sz w:val="20"/>
                <w:szCs w:val="20"/>
              </w:rPr>
            </w:pPr>
            <w:ins w:id="2538" w:author="Mike Marcus" w:date="2025-03-12T13:26:00Z" w16du:dateUtc="2025-03-12T17:26:00Z">
              <w:r>
                <w:rPr>
                  <w:rFonts w:ascii="Calibri" w:hAnsi="Calibri" w:cs="Calibri"/>
                  <w:color w:val="000000"/>
                  <w:sz w:val="20"/>
                  <w:szCs w:val="20"/>
                </w:rPr>
                <w:t>0.00</w:t>
              </w:r>
            </w:ins>
          </w:p>
        </w:tc>
        <w:tc>
          <w:tcPr>
            <w:tcW w:w="1560" w:type="dxa"/>
            <w:tcBorders>
              <w:top w:val="nil"/>
              <w:left w:val="nil"/>
              <w:bottom w:val="single" w:sz="4" w:space="0" w:color="auto"/>
              <w:right w:val="single" w:sz="4" w:space="0" w:color="auto"/>
            </w:tcBorders>
            <w:shd w:val="clear" w:color="auto" w:fill="auto"/>
            <w:vAlign w:val="center"/>
            <w:hideMark/>
          </w:tcPr>
          <w:p w14:paraId="3F23F212" w14:textId="77777777" w:rsidR="00473D06" w:rsidRDefault="00473D06">
            <w:pPr>
              <w:jc w:val="center"/>
              <w:rPr>
                <w:ins w:id="2539" w:author="Mike Marcus" w:date="2025-03-12T13:26:00Z" w16du:dateUtc="2025-03-12T17:26:00Z"/>
                <w:rFonts w:ascii="Calibri" w:hAnsi="Calibri" w:cs="Calibri"/>
                <w:color w:val="000000"/>
                <w:sz w:val="20"/>
                <w:szCs w:val="20"/>
              </w:rPr>
            </w:pPr>
            <w:ins w:id="2540" w:author="Mike Marcus" w:date="2025-03-12T13:26:00Z" w16du:dateUtc="2025-03-12T17:26:00Z">
              <w:r>
                <w:rPr>
                  <w:rFonts w:ascii="Calibri" w:hAnsi="Calibri" w:cs="Calibri"/>
                  <w:color w:val="000000"/>
                  <w:sz w:val="20"/>
                  <w:szCs w:val="20"/>
                </w:rPr>
                <w:t>0.00</w:t>
              </w:r>
            </w:ins>
          </w:p>
        </w:tc>
      </w:tr>
      <w:tr w:rsidR="00473D06" w14:paraId="2F2E2A0B" w14:textId="77777777" w:rsidTr="00473D06">
        <w:trPr>
          <w:trHeight w:val="300"/>
          <w:ins w:id="2541"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63ECBE5" w14:textId="77777777" w:rsidR="00473D06" w:rsidRDefault="00473D06">
            <w:pPr>
              <w:rPr>
                <w:ins w:id="2542" w:author="Mike Marcus" w:date="2025-03-12T13:26:00Z" w16du:dateUtc="2025-03-12T17:26:00Z"/>
                <w:rFonts w:ascii="Calibri" w:hAnsi="Calibri" w:cs="Calibri"/>
                <w:color w:val="000000"/>
                <w:sz w:val="20"/>
                <w:szCs w:val="20"/>
              </w:rPr>
            </w:pPr>
            <w:ins w:id="2543" w:author="Mike Marcus" w:date="2025-03-12T13:26:00Z" w16du:dateUtc="2025-03-12T17:26:00Z">
              <w:r>
                <w:rPr>
                  <w:rFonts w:ascii="Calibri" w:hAnsi="Calibri" w:cs="Calibri"/>
                  <w:color w:val="000000"/>
                  <w:sz w:val="20"/>
                  <w:szCs w:val="20"/>
                </w:rPr>
                <w:t>Polarization mismatch loss (dB)</w:t>
              </w:r>
            </w:ins>
          </w:p>
        </w:tc>
        <w:tc>
          <w:tcPr>
            <w:tcW w:w="1600" w:type="dxa"/>
            <w:tcBorders>
              <w:top w:val="nil"/>
              <w:left w:val="nil"/>
              <w:bottom w:val="single" w:sz="4" w:space="0" w:color="auto"/>
              <w:right w:val="single" w:sz="4" w:space="0" w:color="auto"/>
            </w:tcBorders>
            <w:shd w:val="clear" w:color="auto" w:fill="auto"/>
            <w:vAlign w:val="center"/>
            <w:hideMark/>
          </w:tcPr>
          <w:p w14:paraId="1220F426" w14:textId="77777777" w:rsidR="00473D06" w:rsidRDefault="00473D06">
            <w:pPr>
              <w:jc w:val="center"/>
              <w:rPr>
                <w:ins w:id="2544" w:author="Mike Marcus" w:date="2025-03-12T13:26:00Z" w16du:dateUtc="2025-03-12T17:26:00Z"/>
                <w:rFonts w:ascii="Calibri" w:hAnsi="Calibri" w:cs="Calibri"/>
                <w:color w:val="000000"/>
                <w:sz w:val="20"/>
                <w:szCs w:val="20"/>
              </w:rPr>
            </w:pPr>
            <w:ins w:id="2545" w:author="Mike Marcus" w:date="2025-03-12T13:26:00Z" w16du:dateUtc="2025-03-12T17:26:00Z">
              <w:r>
                <w:rPr>
                  <w:rFonts w:ascii="Calibri" w:hAnsi="Calibri" w:cs="Calibri"/>
                  <w:color w:val="000000"/>
                  <w:sz w:val="20"/>
                  <w:szCs w:val="20"/>
                </w:rPr>
                <w:t>3.0</w:t>
              </w:r>
            </w:ins>
          </w:p>
        </w:tc>
        <w:tc>
          <w:tcPr>
            <w:tcW w:w="1480" w:type="dxa"/>
            <w:tcBorders>
              <w:top w:val="nil"/>
              <w:left w:val="nil"/>
              <w:bottom w:val="single" w:sz="4" w:space="0" w:color="auto"/>
              <w:right w:val="single" w:sz="4" w:space="0" w:color="auto"/>
            </w:tcBorders>
            <w:shd w:val="clear" w:color="auto" w:fill="auto"/>
            <w:vAlign w:val="center"/>
            <w:hideMark/>
          </w:tcPr>
          <w:p w14:paraId="1543151F" w14:textId="77777777" w:rsidR="00473D06" w:rsidRDefault="00473D06">
            <w:pPr>
              <w:jc w:val="center"/>
              <w:rPr>
                <w:ins w:id="2546" w:author="Mike Marcus" w:date="2025-03-12T13:26:00Z" w16du:dateUtc="2025-03-12T17:26:00Z"/>
                <w:rFonts w:ascii="Calibri" w:hAnsi="Calibri" w:cs="Calibri"/>
                <w:color w:val="000000"/>
                <w:sz w:val="20"/>
                <w:szCs w:val="20"/>
              </w:rPr>
            </w:pPr>
            <w:ins w:id="2547" w:author="Mike Marcus" w:date="2025-03-12T13:26:00Z" w16du:dateUtc="2025-03-12T17:26:00Z">
              <w:r>
                <w:rPr>
                  <w:rFonts w:ascii="Calibri" w:hAnsi="Calibri" w:cs="Calibri"/>
                  <w:color w:val="000000"/>
                  <w:sz w:val="20"/>
                  <w:szCs w:val="20"/>
                </w:rPr>
                <w:t>3.0</w:t>
              </w:r>
            </w:ins>
          </w:p>
        </w:tc>
        <w:tc>
          <w:tcPr>
            <w:tcW w:w="1460" w:type="dxa"/>
            <w:tcBorders>
              <w:top w:val="nil"/>
              <w:left w:val="nil"/>
              <w:bottom w:val="single" w:sz="4" w:space="0" w:color="auto"/>
              <w:right w:val="single" w:sz="4" w:space="0" w:color="auto"/>
            </w:tcBorders>
            <w:shd w:val="clear" w:color="auto" w:fill="auto"/>
            <w:vAlign w:val="center"/>
            <w:hideMark/>
          </w:tcPr>
          <w:p w14:paraId="498E0C65" w14:textId="77777777" w:rsidR="00473D06" w:rsidRDefault="00473D06">
            <w:pPr>
              <w:jc w:val="center"/>
              <w:rPr>
                <w:ins w:id="2548" w:author="Mike Marcus" w:date="2025-03-12T13:26:00Z" w16du:dateUtc="2025-03-12T17:26:00Z"/>
                <w:rFonts w:ascii="Calibri" w:hAnsi="Calibri" w:cs="Calibri"/>
                <w:color w:val="000000"/>
                <w:sz w:val="20"/>
                <w:szCs w:val="20"/>
              </w:rPr>
            </w:pPr>
            <w:ins w:id="2549" w:author="Mike Marcus" w:date="2025-03-12T13:26:00Z" w16du:dateUtc="2025-03-12T17:26:00Z">
              <w:r>
                <w:rPr>
                  <w:rFonts w:ascii="Calibri" w:hAnsi="Calibri" w:cs="Calibri"/>
                  <w:color w:val="000000"/>
                  <w:sz w:val="20"/>
                  <w:szCs w:val="20"/>
                </w:rPr>
                <w:t>3.0</w:t>
              </w:r>
            </w:ins>
          </w:p>
        </w:tc>
        <w:tc>
          <w:tcPr>
            <w:tcW w:w="1560" w:type="dxa"/>
            <w:tcBorders>
              <w:top w:val="nil"/>
              <w:left w:val="nil"/>
              <w:bottom w:val="single" w:sz="4" w:space="0" w:color="auto"/>
              <w:right w:val="single" w:sz="4" w:space="0" w:color="auto"/>
            </w:tcBorders>
            <w:shd w:val="clear" w:color="auto" w:fill="auto"/>
            <w:vAlign w:val="center"/>
            <w:hideMark/>
          </w:tcPr>
          <w:p w14:paraId="697E5921" w14:textId="77777777" w:rsidR="00473D06" w:rsidRDefault="00473D06">
            <w:pPr>
              <w:jc w:val="center"/>
              <w:rPr>
                <w:ins w:id="2550" w:author="Mike Marcus" w:date="2025-03-12T13:26:00Z" w16du:dateUtc="2025-03-12T17:26:00Z"/>
                <w:rFonts w:ascii="Calibri" w:hAnsi="Calibri" w:cs="Calibri"/>
                <w:color w:val="000000"/>
                <w:sz w:val="20"/>
                <w:szCs w:val="20"/>
              </w:rPr>
            </w:pPr>
            <w:ins w:id="2551" w:author="Mike Marcus" w:date="2025-03-12T13:26:00Z" w16du:dateUtc="2025-03-12T17:26:00Z">
              <w:r>
                <w:rPr>
                  <w:rFonts w:ascii="Calibri" w:hAnsi="Calibri" w:cs="Calibri"/>
                  <w:color w:val="000000"/>
                  <w:sz w:val="20"/>
                  <w:szCs w:val="20"/>
                </w:rPr>
                <w:t>3.0</w:t>
              </w:r>
            </w:ins>
          </w:p>
        </w:tc>
      </w:tr>
      <w:tr w:rsidR="00473D06" w14:paraId="631CCFF2" w14:textId="77777777" w:rsidTr="00473D06">
        <w:trPr>
          <w:trHeight w:val="300"/>
          <w:ins w:id="2552"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90FC6C8" w14:textId="77777777" w:rsidR="00473D06" w:rsidRDefault="00473D06">
            <w:pPr>
              <w:rPr>
                <w:ins w:id="2553" w:author="Mike Marcus" w:date="2025-03-12T13:26:00Z" w16du:dateUtc="2025-03-12T17:26:00Z"/>
                <w:rFonts w:ascii="Calibri" w:hAnsi="Calibri" w:cs="Calibri"/>
                <w:color w:val="000000"/>
                <w:sz w:val="20"/>
                <w:szCs w:val="20"/>
              </w:rPr>
            </w:pPr>
            <w:ins w:id="2554" w:author="Mike Marcus" w:date="2025-03-12T13:26:00Z" w16du:dateUtc="2025-03-12T17:26:00Z">
              <w:r>
                <w:rPr>
                  <w:rFonts w:ascii="Calibri" w:hAnsi="Calibri" w:cs="Calibri"/>
                  <w:color w:val="000000"/>
                  <w:sz w:val="20"/>
                  <w:szCs w:val="20"/>
                </w:rPr>
                <w:t>Clutter loss (P.2108 at 50%) (dB)</w:t>
              </w:r>
            </w:ins>
          </w:p>
        </w:tc>
        <w:tc>
          <w:tcPr>
            <w:tcW w:w="1600" w:type="dxa"/>
            <w:tcBorders>
              <w:top w:val="nil"/>
              <w:left w:val="nil"/>
              <w:bottom w:val="single" w:sz="4" w:space="0" w:color="auto"/>
              <w:right w:val="single" w:sz="4" w:space="0" w:color="auto"/>
            </w:tcBorders>
            <w:shd w:val="clear" w:color="000000" w:fill="E2EFDA"/>
            <w:vAlign w:val="center"/>
            <w:hideMark/>
          </w:tcPr>
          <w:p w14:paraId="0D49B7E2" w14:textId="77777777" w:rsidR="00473D06" w:rsidRDefault="00473D06">
            <w:pPr>
              <w:jc w:val="center"/>
              <w:rPr>
                <w:ins w:id="2555" w:author="Mike Marcus" w:date="2025-03-12T13:26:00Z" w16du:dateUtc="2025-03-12T17:26:00Z"/>
                <w:rFonts w:ascii="Calibri" w:hAnsi="Calibri" w:cs="Calibri"/>
                <w:i/>
                <w:iCs/>
                <w:color w:val="000000"/>
                <w:sz w:val="20"/>
                <w:szCs w:val="20"/>
              </w:rPr>
            </w:pPr>
            <w:ins w:id="2556" w:author="Mike Marcus" w:date="2025-03-12T13:26:00Z" w16du:dateUtc="2025-03-12T17:26:00Z">
              <w:r>
                <w:rPr>
                  <w:rFonts w:ascii="Calibri" w:hAnsi="Calibri" w:cs="Calibri"/>
                  <w:i/>
                  <w:iCs/>
                  <w:color w:val="000000"/>
                  <w:sz w:val="20"/>
                  <w:szCs w:val="20"/>
                </w:rPr>
                <w:t>0.00</w:t>
              </w:r>
            </w:ins>
          </w:p>
        </w:tc>
        <w:tc>
          <w:tcPr>
            <w:tcW w:w="1480" w:type="dxa"/>
            <w:tcBorders>
              <w:top w:val="nil"/>
              <w:left w:val="nil"/>
              <w:bottom w:val="single" w:sz="4" w:space="0" w:color="auto"/>
              <w:right w:val="single" w:sz="4" w:space="0" w:color="auto"/>
            </w:tcBorders>
            <w:shd w:val="clear" w:color="000000" w:fill="E2EFDA"/>
            <w:vAlign w:val="center"/>
            <w:hideMark/>
          </w:tcPr>
          <w:p w14:paraId="602008AE" w14:textId="77777777" w:rsidR="00473D06" w:rsidRDefault="00473D06">
            <w:pPr>
              <w:jc w:val="center"/>
              <w:rPr>
                <w:ins w:id="2557" w:author="Mike Marcus" w:date="2025-03-12T13:26:00Z" w16du:dateUtc="2025-03-12T17:26:00Z"/>
                <w:rFonts w:ascii="Calibri" w:hAnsi="Calibri" w:cs="Calibri"/>
                <w:i/>
                <w:iCs/>
                <w:color w:val="000000"/>
                <w:sz w:val="20"/>
                <w:szCs w:val="20"/>
              </w:rPr>
            </w:pPr>
            <w:ins w:id="2558" w:author="Mike Marcus" w:date="2025-03-12T13:26:00Z" w16du:dateUtc="2025-03-12T17:26:00Z">
              <w:r>
                <w:rPr>
                  <w:rFonts w:ascii="Calibri" w:hAnsi="Calibri" w:cs="Calibri"/>
                  <w:i/>
                  <w:iCs/>
                  <w:color w:val="000000"/>
                  <w:sz w:val="20"/>
                  <w:szCs w:val="20"/>
                </w:rPr>
                <w:t>6.01</w:t>
              </w:r>
            </w:ins>
          </w:p>
        </w:tc>
        <w:tc>
          <w:tcPr>
            <w:tcW w:w="1460" w:type="dxa"/>
            <w:tcBorders>
              <w:top w:val="nil"/>
              <w:left w:val="nil"/>
              <w:bottom w:val="single" w:sz="4" w:space="0" w:color="auto"/>
              <w:right w:val="single" w:sz="4" w:space="0" w:color="auto"/>
            </w:tcBorders>
            <w:shd w:val="clear" w:color="000000" w:fill="E2EFDA"/>
            <w:vAlign w:val="center"/>
            <w:hideMark/>
          </w:tcPr>
          <w:p w14:paraId="47F9E22A" w14:textId="77777777" w:rsidR="00473D06" w:rsidRDefault="00473D06">
            <w:pPr>
              <w:jc w:val="center"/>
              <w:rPr>
                <w:ins w:id="2559" w:author="Mike Marcus" w:date="2025-03-12T13:26:00Z" w16du:dateUtc="2025-03-12T17:26:00Z"/>
                <w:rFonts w:ascii="Calibri" w:hAnsi="Calibri" w:cs="Calibri"/>
                <w:i/>
                <w:iCs/>
                <w:color w:val="000000"/>
                <w:sz w:val="20"/>
                <w:szCs w:val="20"/>
              </w:rPr>
            </w:pPr>
            <w:ins w:id="2560" w:author="Mike Marcus" w:date="2025-03-12T13:26:00Z" w16du:dateUtc="2025-03-12T17:26:00Z">
              <w:r>
                <w:rPr>
                  <w:rFonts w:ascii="Calibri" w:hAnsi="Calibri" w:cs="Calibri"/>
                  <w:i/>
                  <w:iCs/>
                  <w:color w:val="000000"/>
                  <w:sz w:val="20"/>
                  <w:szCs w:val="20"/>
                </w:rPr>
                <w:t>13.21</w:t>
              </w:r>
            </w:ins>
          </w:p>
        </w:tc>
        <w:tc>
          <w:tcPr>
            <w:tcW w:w="1560" w:type="dxa"/>
            <w:tcBorders>
              <w:top w:val="nil"/>
              <w:left w:val="nil"/>
              <w:bottom w:val="single" w:sz="4" w:space="0" w:color="auto"/>
              <w:right w:val="single" w:sz="4" w:space="0" w:color="auto"/>
            </w:tcBorders>
            <w:shd w:val="clear" w:color="000000" w:fill="E2EFDA"/>
            <w:vAlign w:val="center"/>
            <w:hideMark/>
          </w:tcPr>
          <w:p w14:paraId="58662EC3" w14:textId="77777777" w:rsidR="00473D06" w:rsidRDefault="00473D06">
            <w:pPr>
              <w:jc w:val="center"/>
              <w:rPr>
                <w:ins w:id="2561" w:author="Mike Marcus" w:date="2025-03-12T13:26:00Z" w16du:dateUtc="2025-03-12T17:26:00Z"/>
                <w:rFonts w:ascii="Calibri" w:hAnsi="Calibri" w:cs="Calibri"/>
                <w:i/>
                <w:iCs/>
                <w:color w:val="000000"/>
                <w:sz w:val="20"/>
                <w:szCs w:val="20"/>
              </w:rPr>
            </w:pPr>
            <w:ins w:id="2562" w:author="Mike Marcus" w:date="2025-03-12T13:26:00Z" w16du:dateUtc="2025-03-12T17:26:00Z">
              <w:r>
                <w:rPr>
                  <w:rFonts w:ascii="Calibri" w:hAnsi="Calibri" w:cs="Calibri"/>
                  <w:i/>
                  <w:iCs/>
                  <w:color w:val="000000"/>
                  <w:sz w:val="20"/>
                  <w:szCs w:val="20"/>
                </w:rPr>
                <w:t>20.40</w:t>
              </w:r>
            </w:ins>
          </w:p>
        </w:tc>
      </w:tr>
      <w:tr w:rsidR="00473D06" w14:paraId="49F2D038" w14:textId="77777777" w:rsidTr="00473D06">
        <w:trPr>
          <w:trHeight w:val="570"/>
          <w:ins w:id="2563" w:author="Mike Marcus" w:date="2025-03-12T13:26:00Z"/>
        </w:trPr>
        <w:tc>
          <w:tcPr>
            <w:tcW w:w="3900" w:type="dxa"/>
            <w:tcBorders>
              <w:top w:val="nil"/>
              <w:left w:val="single" w:sz="4" w:space="0" w:color="auto"/>
              <w:bottom w:val="single" w:sz="4" w:space="0" w:color="auto"/>
              <w:right w:val="single" w:sz="4" w:space="0" w:color="auto"/>
            </w:tcBorders>
            <w:shd w:val="clear" w:color="000000" w:fill="FFFF00"/>
            <w:vAlign w:val="bottom"/>
            <w:hideMark/>
          </w:tcPr>
          <w:p w14:paraId="63626056" w14:textId="77777777" w:rsidR="00473D06" w:rsidRDefault="00473D06">
            <w:pPr>
              <w:rPr>
                <w:ins w:id="2564" w:author="Mike Marcus" w:date="2025-03-12T13:26:00Z" w16du:dateUtc="2025-03-12T17:26:00Z"/>
                <w:rFonts w:ascii="Calibri" w:hAnsi="Calibri" w:cs="Calibri"/>
                <w:color w:val="000000"/>
                <w:sz w:val="20"/>
                <w:szCs w:val="20"/>
              </w:rPr>
            </w:pPr>
            <w:ins w:id="2565" w:author="Mike Marcus" w:date="2025-03-12T13:26:00Z" w16du:dateUtc="2025-03-12T17:26: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noWrap/>
            <w:vAlign w:val="center"/>
            <w:hideMark/>
          </w:tcPr>
          <w:p w14:paraId="5016B2E2" w14:textId="77777777" w:rsidR="00473D06" w:rsidRDefault="00473D06">
            <w:pPr>
              <w:jc w:val="center"/>
              <w:rPr>
                <w:ins w:id="2566" w:author="Mike Marcus" w:date="2025-03-12T13:26:00Z" w16du:dateUtc="2025-03-12T17:26:00Z"/>
                <w:rFonts w:ascii="Calibri" w:hAnsi="Calibri" w:cs="Calibri"/>
                <w:i/>
                <w:iCs/>
                <w:color w:val="000000"/>
                <w:sz w:val="22"/>
                <w:szCs w:val="22"/>
              </w:rPr>
            </w:pPr>
            <w:ins w:id="2567" w:author="Mike Marcus" w:date="2025-03-12T13:26:00Z" w16du:dateUtc="2025-03-12T17:26:00Z">
              <w:r>
                <w:rPr>
                  <w:rFonts w:ascii="Calibri" w:hAnsi="Calibri" w:cs="Calibri"/>
                  <w:i/>
                  <w:iCs/>
                  <w:color w:val="000000"/>
                  <w:sz w:val="22"/>
                  <w:szCs w:val="22"/>
                </w:rPr>
                <w:t>0.0</w:t>
              </w:r>
            </w:ins>
          </w:p>
        </w:tc>
        <w:tc>
          <w:tcPr>
            <w:tcW w:w="1480" w:type="dxa"/>
            <w:tcBorders>
              <w:top w:val="nil"/>
              <w:left w:val="nil"/>
              <w:bottom w:val="single" w:sz="4" w:space="0" w:color="auto"/>
              <w:right w:val="single" w:sz="4" w:space="0" w:color="auto"/>
            </w:tcBorders>
            <w:shd w:val="clear" w:color="auto" w:fill="auto"/>
            <w:noWrap/>
            <w:vAlign w:val="center"/>
            <w:hideMark/>
          </w:tcPr>
          <w:p w14:paraId="11D97AAC" w14:textId="77777777" w:rsidR="00473D06" w:rsidRDefault="00473D06">
            <w:pPr>
              <w:jc w:val="center"/>
              <w:rPr>
                <w:ins w:id="2568" w:author="Mike Marcus" w:date="2025-03-12T13:26:00Z" w16du:dateUtc="2025-03-12T17:26:00Z"/>
                <w:rFonts w:ascii="Calibri" w:hAnsi="Calibri" w:cs="Calibri"/>
                <w:i/>
                <w:iCs/>
                <w:color w:val="000000"/>
                <w:sz w:val="22"/>
                <w:szCs w:val="22"/>
              </w:rPr>
            </w:pPr>
            <w:ins w:id="2569" w:author="Mike Marcus" w:date="2025-03-12T13:26:00Z" w16du:dateUtc="2025-03-12T17:26:00Z">
              <w:r>
                <w:rPr>
                  <w:rFonts w:ascii="Calibri" w:hAnsi="Calibri" w:cs="Calibri"/>
                  <w:i/>
                  <w:iCs/>
                  <w:color w:val="000000"/>
                  <w:sz w:val="22"/>
                  <w:szCs w:val="22"/>
                </w:rPr>
                <w:t>0.0</w:t>
              </w:r>
            </w:ins>
          </w:p>
        </w:tc>
        <w:tc>
          <w:tcPr>
            <w:tcW w:w="1460" w:type="dxa"/>
            <w:tcBorders>
              <w:top w:val="nil"/>
              <w:left w:val="nil"/>
              <w:bottom w:val="single" w:sz="4" w:space="0" w:color="auto"/>
              <w:right w:val="single" w:sz="4" w:space="0" w:color="auto"/>
            </w:tcBorders>
            <w:shd w:val="clear" w:color="auto" w:fill="auto"/>
            <w:noWrap/>
            <w:vAlign w:val="center"/>
            <w:hideMark/>
          </w:tcPr>
          <w:p w14:paraId="5F43C18B" w14:textId="77777777" w:rsidR="00473D06" w:rsidRDefault="00473D06">
            <w:pPr>
              <w:jc w:val="center"/>
              <w:rPr>
                <w:ins w:id="2570" w:author="Mike Marcus" w:date="2025-03-12T13:26:00Z" w16du:dateUtc="2025-03-12T17:26:00Z"/>
                <w:rFonts w:ascii="Calibri" w:hAnsi="Calibri" w:cs="Calibri"/>
                <w:i/>
                <w:iCs/>
                <w:color w:val="000000"/>
                <w:sz w:val="22"/>
                <w:szCs w:val="22"/>
              </w:rPr>
            </w:pPr>
            <w:ins w:id="2571" w:author="Mike Marcus" w:date="2025-03-12T13:26:00Z" w16du:dateUtc="2025-03-12T17:26:00Z">
              <w:r>
                <w:rPr>
                  <w:rFonts w:ascii="Calibri" w:hAnsi="Calibri" w:cs="Calibri"/>
                  <w:i/>
                  <w:iCs/>
                  <w:color w:val="000000"/>
                  <w:sz w:val="22"/>
                  <w:szCs w:val="22"/>
                </w:rPr>
                <w:t>19.8</w:t>
              </w:r>
            </w:ins>
          </w:p>
        </w:tc>
        <w:tc>
          <w:tcPr>
            <w:tcW w:w="1560" w:type="dxa"/>
            <w:tcBorders>
              <w:top w:val="nil"/>
              <w:left w:val="nil"/>
              <w:bottom w:val="single" w:sz="4" w:space="0" w:color="auto"/>
              <w:right w:val="single" w:sz="4" w:space="0" w:color="auto"/>
            </w:tcBorders>
            <w:shd w:val="clear" w:color="auto" w:fill="auto"/>
            <w:noWrap/>
            <w:vAlign w:val="center"/>
            <w:hideMark/>
          </w:tcPr>
          <w:p w14:paraId="4564E004" w14:textId="77777777" w:rsidR="00473D06" w:rsidRDefault="00473D06">
            <w:pPr>
              <w:jc w:val="center"/>
              <w:rPr>
                <w:ins w:id="2572" w:author="Mike Marcus" w:date="2025-03-12T13:26:00Z" w16du:dateUtc="2025-03-12T17:26:00Z"/>
                <w:rFonts w:ascii="Calibri" w:hAnsi="Calibri" w:cs="Calibri"/>
                <w:i/>
                <w:iCs/>
                <w:color w:val="000000"/>
                <w:sz w:val="22"/>
                <w:szCs w:val="22"/>
              </w:rPr>
            </w:pPr>
            <w:ins w:id="2573" w:author="Mike Marcus" w:date="2025-03-12T13:26:00Z" w16du:dateUtc="2025-03-12T17:26:00Z">
              <w:r>
                <w:rPr>
                  <w:rFonts w:ascii="Calibri" w:hAnsi="Calibri" w:cs="Calibri"/>
                  <w:i/>
                  <w:iCs/>
                  <w:color w:val="000000"/>
                  <w:sz w:val="22"/>
                  <w:szCs w:val="22"/>
                </w:rPr>
                <w:t>19.8</w:t>
              </w:r>
            </w:ins>
          </w:p>
        </w:tc>
      </w:tr>
      <w:tr w:rsidR="00473D06" w14:paraId="424BD0AC" w14:textId="77777777" w:rsidTr="00473D06">
        <w:trPr>
          <w:trHeight w:val="300"/>
          <w:ins w:id="2574" w:author="Mike Marcus" w:date="2025-03-12T13:26:00Z"/>
        </w:trPr>
        <w:tc>
          <w:tcPr>
            <w:tcW w:w="3900" w:type="dxa"/>
            <w:tcBorders>
              <w:top w:val="nil"/>
              <w:left w:val="single" w:sz="4" w:space="0" w:color="auto"/>
              <w:bottom w:val="single" w:sz="4" w:space="0" w:color="auto"/>
              <w:right w:val="single" w:sz="4" w:space="0" w:color="auto"/>
            </w:tcBorders>
            <w:shd w:val="clear" w:color="000000" w:fill="FFFFFF"/>
            <w:vAlign w:val="bottom"/>
            <w:hideMark/>
          </w:tcPr>
          <w:p w14:paraId="032ADB39" w14:textId="77777777" w:rsidR="00473D06" w:rsidRDefault="00473D06">
            <w:pPr>
              <w:rPr>
                <w:ins w:id="2575" w:author="Mike Marcus" w:date="2025-03-12T13:26:00Z" w16du:dateUtc="2025-03-12T17:26:00Z"/>
                <w:rFonts w:ascii="Calibri" w:hAnsi="Calibri" w:cs="Calibri"/>
                <w:color w:val="000000"/>
                <w:sz w:val="20"/>
                <w:szCs w:val="20"/>
              </w:rPr>
            </w:pPr>
            <w:ins w:id="2576" w:author="Mike Marcus" w:date="2025-03-12T13:26:00Z" w16du:dateUtc="2025-03-12T17:26: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vAlign w:val="center"/>
            <w:hideMark/>
          </w:tcPr>
          <w:p w14:paraId="1E28DC3F" w14:textId="77777777" w:rsidR="00473D06" w:rsidRDefault="00473D06">
            <w:pPr>
              <w:jc w:val="center"/>
              <w:rPr>
                <w:ins w:id="2577" w:author="Mike Marcus" w:date="2025-03-12T13:26:00Z" w16du:dateUtc="2025-03-12T17:26:00Z"/>
                <w:rFonts w:ascii="Calibri" w:hAnsi="Calibri" w:cs="Calibri"/>
                <w:color w:val="000000"/>
                <w:sz w:val="20"/>
                <w:szCs w:val="20"/>
              </w:rPr>
            </w:pPr>
            <w:ins w:id="2578" w:author="Mike Marcus" w:date="2025-03-12T13:26:00Z" w16du:dateUtc="2025-03-12T17:26:00Z">
              <w:r>
                <w:rPr>
                  <w:rFonts w:ascii="Calibri" w:hAnsi="Calibri" w:cs="Calibri"/>
                  <w:color w:val="000000"/>
                  <w:sz w:val="20"/>
                  <w:szCs w:val="20"/>
                </w:rPr>
                <w:t>87.0</w:t>
              </w:r>
            </w:ins>
          </w:p>
        </w:tc>
        <w:tc>
          <w:tcPr>
            <w:tcW w:w="1480" w:type="dxa"/>
            <w:tcBorders>
              <w:top w:val="nil"/>
              <w:left w:val="nil"/>
              <w:bottom w:val="single" w:sz="4" w:space="0" w:color="auto"/>
              <w:right w:val="single" w:sz="4" w:space="0" w:color="auto"/>
            </w:tcBorders>
            <w:shd w:val="clear" w:color="auto" w:fill="auto"/>
            <w:vAlign w:val="center"/>
            <w:hideMark/>
          </w:tcPr>
          <w:p w14:paraId="20961BC2" w14:textId="77777777" w:rsidR="00473D06" w:rsidRDefault="00473D06">
            <w:pPr>
              <w:jc w:val="center"/>
              <w:rPr>
                <w:ins w:id="2579" w:author="Mike Marcus" w:date="2025-03-12T13:26:00Z" w16du:dateUtc="2025-03-12T17:26:00Z"/>
                <w:rFonts w:ascii="Calibri" w:hAnsi="Calibri" w:cs="Calibri"/>
                <w:color w:val="000000"/>
                <w:sz w:val="20"/>
                <w:szCs w:val="20"/>
              </w:rPr>
            </w:pPr>
            <w:ins w:id="2580" w:author="Mike Marcus" w:date="2025-03-12T13:26:00Z" w16du:dateUtc="2025-03-12T17:26:00Z">
              <w:r>
                <w:rPr>
                  <w:rFonts w:ascii="Calibri" w:hAnsi="Calibri" w:cs="Calibri"/>
                  <w:color w:val="000000"/>
                  <w:sz w:val="20"/>
                  <w:szCs w:val="20"/>
                </w:rPr>
                <w:t>107.0</w:t>
              </w:r>
            </w:ins>
          </w:p>
        </w:tc>
        <w:tc>
          <w:tcPr>
            <w:tcW w:w="1460" w:type="dxa"/>
            <w:tcBorders>
              <w:top w:val="nil"/>
              <w:left w:val="nil"/>
              <w:bottom w:val="single" w:sz="4" w:space="0" w:color="auto"/>
              <w:right w:val="single" w:sz="4" w:space="0" w:color="auto"/>
            </w:tcBorders>
            <w:shd w:val="clear" w:color="auto" w:fill="auto"/>
            <w:vAlign w:val="center"/>
            <w:hideMark/>
          </w:tcPr>
          <w:p w14:paraId="39B394CE" w14:textId="77777777" w:rsidR="00473D06" w:rsidRDefault="00473D06">
            <w:pPr>
              <w:jc w:val="center"/>
              <w:rPr>
                <w:ins w:id="2581" w:author="Mike Marcus" w:date="2025-03-12T13:26:00Z" w16du:dateUtc="2025-03-12T17:26:00Z"/>
                <w:rFonts w:ascii="Calibri" w:hAnsi="Calibri" w:cs="Calibri"/>
                <w:color w:val="000000"/>
                <w:sz w:val="20"/>
                <w:szCs w:val="20"/>
              </w:rPr>
            </w:pPr>
            <w:ins w:id="2582" w:author="Mike Marcus" w:date="2025-03-12T13:26:00Z" w16du:dateUtc="2025-03-12T17:26:00Z">
              <w:r>
                <w:rPr>
                  <w:rFonts w:ascii="Calibri" w:hAnsi="Calibri" w:cs="Calibri"/>
                  <w:color w:val="000000"/>
                  <w:sz w:val="20"/>
                  <w:szCs w:val="20"/>
                </w:rPr>
                <w:t>139.9</w:t>
              </w:r>
            </w:ins>
          </w:p>
        </w:tc>
        <w:tc>
          <w:tcPr>
            <w:tcW w:w="1560" w:type="dxa"/>
            <w:tcBorders>
              <w:top w:val="nil"/>
              <w:left w:val="nil"/>
              <w:bottom w:val="single" w:sz="4" w:space="0" w:color="auto"/>
              <w:right w:val="single" w:sz="4" w:space="0" w:color="auto"/>
            </w:tcBorders>
            <w:shd w:val="clear" w:color="auto" w:fill="auto"/>
            <w:vAlign w:val="center"/>
            <w:hideMark/>
          </w:tcPr>
          <w:p w14:paraId="39606692" w14:textId="77777777" w:rsidR="00473D06" w:rsidRDefault="00473D06">
            <w:pPr>
              <w:jc w:val="center"/>
              <w:rPr>
                <w:ins w:id="2583" w:author="Mike Marcus" w:date="2025-03-12T13:26:00Z" w16du:dateUtc="2025-03-12T17:26:00Z"/>
                <w:rFonts w:ascii="Calibri" w:hAnsi="Calibri" w:cs="Calibri"/>
                <w:color w:val="000000"/>
                <w:sz w:val="20"/>
                <w:szCs w:val="20"/>
              </w:rPr>
            </w:pPr>
            <w:ins w:id="2584" w:author="Mike Marcus" w:date="2025-03-12T13:26:00Z" w16du:dateUtc="2025-03-12T17:26:00Z">
              <w:r>
                <w:rPr>
                  <w:rFonts w:ascii="Calibri" w:hAnsi="Calibri" w:cs="Calibri"/>
                  <w:color w:val="000000"/>
                  <w:sz w:val="20"/>
                  <w:szCs w:val="20"/>
                </w:rPr>
                <w:t>153.2</w:t>
              </w:r>
            </w:ins>
          </w:p>
        </w:tc>
      </w:tr>
      <w:tr w:rsidR="00473D06" w14:paraId="650FD67C" w14:textId="77777777" w:rsidTr="00473D06">
        <w:trPr>
          <w:trHeight w:val="320"/>
          <w:ins w:id="2585" w:author="Mike Marcus" w:date="2025-03-12T13:26:00Z"/>
        </w:trPr>
        <w:tc>
          <w:tcPr>
            <w:tcW w:w="3900" w:type="dxa"/>
            <w:tcBorders>
              <w:top w:val="nil"/>
              <w:left w:val="single" w:sz="4" w:space="0" w:color="auto"/>
              <w:bottom w:val="single" w:sz="4" w:space="0" w:color="auto"/>
              <w:right w:val="nil"/>
            </w:tcBorders>
            <w:shd w:val="clear" w:color="000000" w:fill="FFEB9C"/>
            <w:vAlign w:val="bottom"/>
            <w:hideMark/>
          </w:tcPr>
          <w:p w14:paraId="719123F5" w14:textId="77777777" w:rsidR="00473D06" w:rsidRDefault="00473D06">
            <w:pPr>
              <w:jc w:val="center"/>
              <w:rPr>
                <w:ins w:id="2586" w:author="Mike Marcus" w:date="2025-03-12T13:26:00Z" w16du:dateUtc="2025-03-12T17:26:00Z"/>
                <w:rFonts w:ascii="Calibri" w:hAnsi="Calibri" w:cs="Calibri"/>
                <w:b/>
                <w:bCs/>
                <w:color w:val="9C5700"/>
                <w:sz w:val="22"/>
                <w:szCs w:val="22"/>
              </w:rPr>
            </w:pPr>
            <w:ins w:id="2587" w:author="Mike Marcus" w:date="2025-03-12T13:26:00Z" w16du:dateUtc="2025-03-12T17:26:00Z">
              <w:r>
                <w:rPr>
                  <w:rFonts w:ascii="Calibri" w:hAnsi="Calibri" w:cs="Calibri"/>
                  <w:b/>
                  <w:bCs/>
                  <w:color w:val="9C5700"/>
                  <w:sz w:val="22"/>
                  <w:szCs w:val="22"/>
                </w:rPr>
                <w:t>Calculations</w:t>
              </w:r>
            </w:ins>
          </w:p>
        </w:tc>
        <w:tc>
          <w:tcPr>
            <w:tcW w:w="1600" w:type="dxa"/>
            <w:tcBorders>
              <w:top w:val="nil"/>
              <w:left w:val="nil"/>
              <w:bottom w:val="single" w:sz="4" w:space="0" w:color="auto"/>
              <w:right w:val="single" w:sz="4" w:space="0" w:color="auto"/>
            </w:tcBorders>
            <w:shd w:val="clear" w:color="000000" w:fill="FFEB9C"/>
            <w:vAlign w:val="center"/>
            <w:hideMark/>
          </w:tcPr>
          <w:p w14:paraId="681D6729" w14:textId="77777777" w:rsidR="00473D06" w:rsidRDefault="00473D06">
            <w:pPr>
              <w:jc w:val="center"/>
              <w:rPr>
                <w:ins w:id="2588" w:author="Mike Marcus" w:date="2025-03-12T13:26:00Z" w16du:dateUtc="2025-03-12T17:26:00Z"/>
                <w:rFonts w:ascii="Calibri" w:hAnsi="Calibri" w:cs="Calibri"/>
                <w:color w:val="9C5700"/>
                <w:sz w:val="22"/>
                <w:szCs w:val="22"/>
              </w:rPr>
            </w:pPr>
            <w:ins w:id="2589" w:author="Mike Marcus" w:date="2025-03-12T13:26:00Z" w16du:dateUtc="2025-03-12T17:26:00Z">
              <w:r>
                <w:rPr>
                  <w:rFonts w:ascii="Calibri" w:hAnsi="Calibri" w:cs="Calibri"/>
                  <w:color w:val="9C5700"/>
                  <w:sz w:val="22"/>
                  <w:szCs w:val="22"/>
                </w:rPr>
                <w:t> </w:t>
              </w:r>
            </w:ins>
          </w:p>
        </w:tc>
        <w:tc>
          <w:tcPr>
            <w:tcW w:w="1480" w:type="dxa"/>
            <w:tcBorders>
              <w:top w:val="nil"/>
              <w:left w:val="nil"/>
              <w:bottom w:val="single" w:sz="4" w:space="0" w:color="auto"/>
              <w:right w:val="single" w:sz="4" w:space="0" w:color="auto"/>
            </w:tcBorders>
            <w:shd w:val="clear" w:color="000000" w:fill="FFEB9C"/>
            <w:vAlign w:val="center"/>
            <w:hideMark/>
          </w:tcPr>
          <w:p w14:paraId="4B0B8528" w14:textId="77777777" w:rsidR="00473D06" w:rsidRDefault="00473D06">
            <w:pPr>
              <w:jc w:val="center"/>
              <w:rPr>
                <w:ins w:id="2590" w:author="Mike Marcus" w:date="2025-03-12T13:26:00Z" w16du:dateUtc="2025-03-12T17:26:00Z"/>
                <w:rFonts w:ascii="Calibri" w:hAnsi="Calibri" w:cs="Calibri"/>
                <w:color w:val="9C5700"/>
                <w:sz w:val="22"/>
                <w:szCs w:val="22"/>
              </w:rPr>
            </w:pPr>
            <w:ins w:id="2591" w:author="Mike Marcus" w:date="2025-03-12T13:26:00Z" w16du:dateUtc="2025-03-12T17:26:00Z">
              <w:r>
                <w:rPr>
                  <w:rFonts w:ascii="Calibri" w:hAnsi="Calibri" w:cs="Calibri"/>
                  <w:color w:val="9C5700"/>
                  <w:sz w:val="22"/>
                  <w:szCs w:val="22"/>
                </w:rPr>
                <w:t> </w:t>
              </w:r>
            </w:ins>
          </w:p>
        </w:tc>
        <w:tc>
          <w:tcPr>
            <w:tcW w:w="1460" w:type="dxa"/>
            <w:tcBorders>
              <w:top w:val="nil"/>
              <w:left w:val="nil"/>
              <w:bottom w:val="single" w:sz="4" w:space="0" w:color="auto"/>
              <w:right w:val="single" w:sz="4" w:space="0" w:color="auto"/>
            </w:tcBorders>
            <w:shd w:val="clear" w:color="000000" w:fill="FFEB9C"/>
            <w:vAlign w:val="center"/>
            <w:hideMark/>
          </w:tcPr>
          <w:p w14:paraId="140033A3" w14:textId="77777777" w:rsidR="00473D06" w:rsidRDefault="00473D06">
            <w:pPr>
              <w:jc w:val="center"/>
              <w:rPr>
                <w:ins w:id="2592" w:author="Mike Marcus" w:date="2025-03-12T13:26:00Z" w16du:dateUtc="2025-03-12T17:26:00Z"/>
                <w:rFonts w:ascii="Calibri" w:hAnsi="Calibri" w:cs="Calibri"/>
                <w:color w:val="9C5700"/>
                <w:sz w:val="22"/>
                <w:szCs w:val="22"/>
              </w:rPr>
            </w:pPr>
            <w:ins w:id="2593" w:author="Mike Marcus" w:date="2025-03-12T13:26:00Z" w16du:dateUtc="2025-03-12T17:26:00Z">
              <w:r>
                <w:rPr>
                  <w:rFonts w:ascii="Calibri" w:hAnsi="Calibri" w:cs="Calibri"/>
                  <w:color w:val="9C5700"/>
                  <w:sz w:val="22"/>
                  <w:szCs w:val="22"/>
                </w:rPr>
                <w:t> </w:t>
              </w:r>
            </w:ins>
          </w:p>
        </w:tc>
        <w:tc>
          <w:tcPr>
            <w:tcW w:w="1560" w:type="dxa"/>
            <w:tcBorders>
              <w:top w:val="nil"/>
              <w:left w:val="nil"/>
              <w:bottom w:val="single" w:sz="4" w:space="0" w:color="auto"/>
              <w:right w:val="single" w:sz="4" w:space="0" w:color="auto"/>
            </w:tcBorders>
            <w:shd w:val="clear" w:color="000000" w:fill="FFEB9C"/>
            <w:vAlign w:val="center"/>
            <w:hideMark/>
          </w:tcPr>
          <w:p w14:paraId="66C9C177" w14:textId="77777777" w:rsidR="00473D06" w:rsidRDefault="00473D06">
            <w:pPr>
              <w:jc w:val="center"/>
              <w:rPr>
                <w:ins w:id="2594" w:author="Mike Marcus" w:date="2025-03-12T13:26:00Z" w16du:dateUtc="2025-03-12T17:26:00Z"/>
                <w:rFonts w:ascii="Calibri" w:hAnsi="Calibri" w:cs="Calibri"/>
                <w:color w:val="9C5700"/>
                <w:sz w:val="22"/>
                <w:szCs w:val="22"/>
              </w:rPr>
            </w:pPr>
            <w:ins w:id="2595" w:author="Mike Marcus" w:date="2025-03-12T13:26:00Z" w16du:dateUtc="2025-03-12T17:26:00Z">
              <w:r>
                <w:rPr>
                  <w:rFonts w:ascii="Calibri" w:hAnsi="Calibri" w:cs="Calibri"/>
                  <w:color w:val="9C5700"/>
                  <w:sz w:val="22"/>
                  <w:szCs w:val="22"/>
                </w:rPr>
                <w:t> </w:t>
              </w:r>
            </w:ins>
          </w:p>
        </w:tc>
      </w:tr>
      <w:tr w:rsidR="00473D06" w14:paraId="11CAEB7A" w14:textId="77777777" w:rsidTr="00473D06">
        <w:trPr>
          <w:trHeight w:val="600"/>
          <w:ins w:id="2596"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BA42E3C" w14:textId="77777777" w:rsidR="00473D06" w:rsidRDefault="00473D06">
            <w:pPr>
              <w:rPr>
                <w:ins w:id="2597" w:author="Mike Marcus" w:date="2025-03-12T13:26:00Z" w16du:dateUtc="2025-03-12T17:26:00Z"/>
                <w:rFonts w:ascii="Calibri" w:hAnsi="Calibri" w:cs="Calibri"/>
                <w:color w:val="000000"/>
                <w:sz w:val="20"/>
                <w:szCs w:val="20"/>
              </w:rPr>
            </w:pPr>
            <w:ins w:id="2598" w:author="Mike Marcus" w:date="2025-03-12T13:26:00Z" w16du:dateUtc="2025-03-12T17:26:00Z">
              <w:r>
                <w:rPr>
                  <w:rFonts w:ascii="Calibri" w:hAnsi="Calibri" w:cs="Calibri"/>
                  <w:color w:val="000000"/>
                  <w:sz w:val="20"/>
                  <w:szCs w:val="20"/>
                </w:rPr>
                <w:t xml:space="preserve">Single Interferer level at IMT UE Antenna dB(W/MHz) for </w:t>
              </w:r>
              <w:r>
                <w:rPr>
                  <w:rFonts w:ascii="Calibri" w:hAnsi="Calibri" w:cs="Calibri"/>
                  <w:color w:val="FF0000"/>
                  <w:sz w:val="20"/>
                  <w:szCs w:val="20"/>
                </w:rPr>
                <w:t>Traditional Buildings</w:t>
              </w:r>
            </w:ins>
          </w:p>
        </w:tc>
        <w:tc>
          <w:tcPr>
            <w:tcW w:w="1600" w:type="dxa"/>
            <w:tcBorders>
              <w:top w:val="nil"/>
              <w:left w:val="nil"/>
              <w:bottom w:val="single" w:sz="4" w:space="0" w:color="auto"/>
              <w:right w:val="single" w:sz="4" w:space="0" w:color="auto"/>
            </w:tcBorders>
            <w:shd w:val="clear" w:color="auto" w:fill="auto"/>
            <w:vAlign w:val="center"/>
            <w:hideMark/>
          </w:tcPr>
          <w:p w14:paraId="548E8FCF" w14:textId="77777777" w:rsidR="00473D06" w:rsidRDefault="00473D06">
            <w:pPr>
              <w:jc w:val="center"/>
              <w:rPr>
                <w:ins w:id="2599" w:author="Mike Marcus" w:date="2025-03-12T13:26:00Z" w16du:dateUtc="2025-03-12T17:26:00Z"/>
                <w:rFonts w:ascii="Calibri" w:hAnsi="Calibri" w:cs="Calibri"/>
                <w:color w:val="000000"/>
                <w:sz w:val="20"/>
                <w:szCs w:val="20"/>
              </w:rPr>
            </w:pPr>
            <w:ins w:id="2600" w:author="Mike Marcus" w:date="2025-03-12T13:26:00Z" w16du:dateUtc="2025-03-12T17:26:00Z">
              <w:r>
                <w:rPr>
                  <w:rFonts w:ascii="Calibri" w:hAnsi="Calibri" w:cs="Calibri"/>
                  <w:color w:val="000000"/>
                  <w:sz w:val="20"/>
                  <w:szCs w:val="20"/>
                </w:rPr>
                <w:t>-140.2</w:t>
              </w:r>
            </w:ins>
          </w:p>
        </w:tc>
        <w:tc>
          <w:tcPr>
            <w:tcW w:w="1480" w:type="dxa"/>
            <w:tcBorders>
              <w:top w:val="nil"/>
              <w:left w:val="nil"/>
              <w:bottom w:val="single" w:sz="4" w:space="0" w:color="auto"/>
              <w:right w:val="single" w:sz="4" w:space="0" w:color="auto"/>
            </w:tcBorders>
            <w:shd w:val="clear" w:color="auto" w:fill="auto"/>
            <w:vAlign w:val="center"/>
            <w:hideMark/>
          </w:tcPr>
          <w:p w14:paraId="7C2FD422" w14:textId="77777777" w:rsidR="00473D06" w:rsidRDefault="00473D06">
            <w:pPr>
              <w:jc w:val="center"/>
              <w:rPr>
                <w:ins w:id="2601" w:author="Mike Marcus" w:date="2025-03-12T13:26:00Z" w16du:dateUtc="2025-03-12T17:26:00Z"/>
                <w:rFonts w:ascii="Calibri" w:hAnsi="Calibri" w:cs="Calibri"/>
                <w:color w:val="000000"/>
                <w:sz w:val="20"/>
                <w:szCs w:val="20"/>
              </w:rPr>
            </w:pPr>
            <w:ins w:id="2602" w:author="Mike Marcus" w:date="2025-03-12T13:26:00Z" w16du:dateUtc="2025-03-12T17:26:00Z">
              <w:r>
                <w:rPr>
                  <w:rFonts w:ascii="Calibri" w:hAnsi="Calibri" w:cs="Calibri"/>
                  <w:color w:val="000000"/>
                  <w:sz w:val="20"/>
                  <w:szCs w:val="20"/>
                </w:rPr>
                <w:t>-160.2</w:t>
              </w:r>
            </w:ins>
          </w:p>
        </w:tc>
        <w:tc>
          <w:tcPr>
            <w:tcW w:w="1460" w:type="dxa"/>
            <w:tcBorders>
              <w:top w:val="nil"/>
              <w:left w:val="nil"/>
              <w:bottom w:val="single" w:sz="4" w:space="0" w:color="auto"/>
              <w:right w:val="single" w:sz="4" w:space="0" w:color="auto"/>
            </w:tcBorders>
            <w:shd w:val="clear" w:color="auto" w:fill="auto"/>
            <w:vAlign w:val="center"/>
            <w:hideMark/>
          </w:tcPr>
          <w:p w14:paraId="51EA17AF" w14:textId="77777777" w:rsidR="00473D06" w:rsidRDefault="00473D06">
            <w:pPr>
              <w:jc w:val="center"/>
              <w:rPr>
                <w:ins w:id="2603" w:author="Mike Marcus" w:date="2025-03-12T13:26:00Z" w16du:dateUtc="2025-03-12T17:26:00Z"/>
                <w:rFonts w:ascii="Calibri" w:hAnsi="Calibri" w:cs="Calibri"/>
                <w:color w:val="000000"/>
                <w:sz w:val="20"/>
                <w:szCs w:val="20"/>
              </w:rPr>
            </w:pPr>
            <w:ins w:id="2604" w:author="Mike Marcus" w:date="2025-03-12T13:26:00Z" w16du:dateUtc="2025-03-12T17:26:00Z">
              <w:r>
                <w:rPr>
                  <w:rFonts w:ascii="Calibri" w:hAnsi="Calibri" w:cs="Calibri"/>
                  <w:color w:val="000000"/>
                  <w:sz w:val="20"/>
                  <w:szCs w:val="20"/>
                </w:rPr>
                <w:t>-193.2</w:t>
              </w:r>
            </w:ins>
          </w:p>
        </w:tc>
        <w:tc>
          <w:tcPr>
            <w:tcW w:w="1560" w:type="dxa"/>
            <w:tcBorders>
              <w:top w:val="nil"/>
              <w:left w:val="nil"/>
              <w:bottom w:val="single" w:sz="4" w:space="0" w:color="auto"/>
              <w:right w:val="single" w:sz="4" w:space="0" w:color="auto"/>
            </w:tcBorders>
            <w:shd w:val="clear" w:color="auto" w:fill="auto"/>
            <w:vAlign w:val="center"/>
            <w:hideMark/>
          </w:tcPr>
          <w:p w14:paraId="1C9B6DAB" w14:textId="77777777" w:rsidR="00473D06" w:rsidRDefault="00473D06">
            <w:pPr>
              <w:jc w:val="center"/>
              <w:rPr>
                <w:ins w:id="2605" w:author="Mike Marcus" w:date="2025-03-12T13:26:00Z" w16du:dateUtc="2025-03-12T17:26:00Z"/>
                <w:rFonts w:ascii="Calibri" w:hAnsi="Calibri" w:cs="Calibri"/>
                <w:color w:val="000000"/>
                <w:sz w:val="20"/>
                <w:szCs w:val="20"/>
              </w:rPr>
            </w:pPr>
            <w:ins w:id="2606" w:author="Mike Marcus" w:date="2025-03-12T13:26:00Z" w16du:dateUtc="2025-03-12T17:26:00Z">
              <w:r>
                <w:rPr>
                  <w:rFonts w:ascii="Calibri" w:hAnsi="Calibri" w:cs="Calibri"/>
                  <w:color w:val="000000"/>
                  <w:sz w:val="20"/>
                  <w:szCs w:val="20"/>
                </w:rPr>
                <w:t>-206.4</w:t>
              </w:r>
            </w:ins>
          </w:p>
        </w:tc>
      </w:tr>
      <w:tr w:rsidR="00473D06" w14:paraId="6A2630DE" w14:textId="77777777" w:rsidTr="00473D06">
        <w:trPr>
          <w:trHeight w:val="300"/>
          <w:ins w:id="2607"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0B85D32" w14:textId="77777777" w:rsidR="00473D06" w:rsidRDefault="00473D06">
            <w:pPr>
              <w:rPr>
                <w:ins w:id="2608" w:author="Mike Marcus" w:date="2025-03-12T13:26:00Z" w16du:dateUtc="2025-03-12T17:26:00Z"/>
                <w:rFonts w:ascii="Calibri" w:hAnsi="Calibri" w:cs="Calibri"/>
                <w:color w:val="000000"/>
                <w:sz w:val="20"/>
                <w:szCs w:val="20"/>
              </w:rPr>
            </w:pPr>
            <w:ins w:id="2609" w:author="Mike Marcus" w:date="2025-03-12T13:26:00Z" w16du:dateUtc="2025-03-12T17:26:00Z">
              <w:r>
                <w:rPr>
                  <w:rFonts w:ascii="Calibri" w:hAnsi="Calibri" w:cs="Calibri"/>
                  <w:color w:val="000000"/>
                  <w:sz w:val="20"/>
                  <w:szCs w:val="20"/>
                </w:rPr>
                <w:t xml:space="preserve">Margin for </w:t>
              </w:r>
              <w:r>
                <w:rPr>
                  <w:rFonts w:ascii="Calibri" w:hAnsi="Calibri" w:cs="Calibri"/>
                  <w:color w:val="FF0000"/>
                  <w:sz w:val="20"/>
                  <w:szCs w:val="20"/>
                </w:rPr>
                <w:t>Traditional Bldgs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vAlign w:val="center"/>
            <w:hideMark/>
          </w:tcPr>
          <w:p w14:paraId="2BDC11A5" w14:textId="77777777" w:rsidR="00473D06" w:rsidRDefault="00473D06">
            <w:pPr>
              <w:jc w:val="center"/>
              <w:rPr>
                <w:ins w:id="2610" w:author="Mike Marcus" w:date="2025-03-12T13:26:00Z" w16du:dateUtc="2025-03-12T17:26:00Z"/>
                <w:rFonts w:ascii="Calibri" w:hAnsi="Calibri" w:cs="Calibri"/>
                <w:color w:val="000000"/>
                <w:sz w:val="20"/>
                <w:szCs w:val="20"/>
              </w:rPr>
            </w:pPr>
            <w:ins w:id="2611" w:author="Mike Marcus" w:date="2025-03-12T13:26:00Z" w16du:dateUtc="2025-03-12T17:26:00Z">
              <w:r>
                <w:rPr>
                  <w:rFonts w:ascii="Calibri" w:hAnsi="Calibri" w:cs="Calibri"/>
                  <w:color w:val="000000"/>
                  <w:sz w:val="20"/>
                  <w:szCs w:val="20"/>
                </w:rPr>
                <w:t>40.5</w:t>
              </w:r>
            </w:ins>
          </w:p>
        </w:tc>
        <w:tc>
          <w:tcPr>
            <w:tcW w:w="1480" w:type="dxa"/>
            <w:tcBorders>
              <w:top w:val="nil"/>
              <w:left w:val="nil"/>
              <w:bottom w:val="single" w:sz="4" w:space="0" w:color="auto"/>
              <w:right w:val="single" w:sz="4" w:space="0" w:color="auto"/>
            </w:tcBorders>
            <w:shd w:val="clear" w:color="auto" w:fill="auto"/>
            <w:vAlign w:val="center"/>
            <w:hideMark/>
          </w:tcPr>
          <w:p w14:paraId="349DAF8C" w14:textId="77777777" w:rsidR="00473D06" w:rsidRDefault="00473D06">
            <w:pPr>
              <w:jc w:val="center"/>
              <w:rPr>
                <w:ins w:id="2612" w:author="Mike Marcus" w:date="2025-03-12T13:26:00Z" w16du:dateUtc="2025-03-12T17:26:00Z"/>
                <w:rFonts w:ascii="Calibri" w:hAnsi="Calibri" w:cs="Calibri"/>
                <w:color w:val="000000"/>
                <w:sz w:val="20"/>
                <w:szCs w:val="20"/>
              </w:rPr>
            </w:pPr>
            <w:ins w:id="2613" w:author="Mike Marcus" w:date="2025-03-12T13:26:00Z" w16du:dateUtc="2025-03-12T17:26:00Z">
              <w:r>
                <w:rPr>
                  <w:rFonts w:ascii="Calibri" w:hAnsi="Calibri" w:cs="Calibri"/>
                  <w:color w:val="000000"/>
                  <w:sz w:val="20"/>
                  <w:szCs w:val="20"/>
                </w:rPr>
                <w:t>60.4</w:t>
              </w:r>
            </w:ins>
          </w:p>
        </w:tc>
        <w:tc>
          <w:tcPr>
            <w:tcW w:w="1460" w:type="dxa"/>
            <w:tcBorders>
              <w:top w:val="nil"/>
              <w:left w:val="nil"/>
              <w:bottom w:val="single" w:sz="4" w:space="0" w:color="auto"/>
              <w:right w:val="single" w:sz="4" w:space="0" w:color="auto"/>
            </w:tcBorders>
            <w:shd w:val="clear" w:color="auto" w:fill="auto"/>
            <w:vAlign w:val="center"/>
            <w:hideMark/>
          </w:tcPr>
          <w:p w14:paraId="20646813" w14:textId="77777777" w:rsidR="00473D06" w:rsidRDefault="00473D06">
            <w:pPr>
              <w:jc w:val="center"/>
              <w:rPr>
                <w:ins w:id="2614" w:author="Mike Marcus" w:date="2025-03-12T13:26:00Z" w16du:dateUtc="2025-03-12T17:26:00Z"/>
                <w:rFonts w:ascii="Calibri" w:hAnsi="Calibri" w:cs="Calibri"/>
                <w:color w:val="000000"/>
                <w:sz w:val="20"/>
                <w:szCs w:val="20"/>
              </w:rPr>
            </w:pPr>
            <w:ins w:id="2615" w:author="Mike Marcus" w:date="2025-03-12T13:26:00Z" w16du:dateUtc="2025-03-12T17:26:00Z">
              <w:r>
                <w:rPr>
                  <w:rFonts w:ascii="Calibri" w:hAnsi="Calibri" w:cs="Calibri"/>
                  <w:color w:val="000000"/>
                  <w:sz w:val="20"/>
                  <w:szCs w:val="20"/>
                </w:rPr>
                <w:t>93.4</w:t>
              </w:r>
            </w:ins>
          </w:p>
        </w:tc>
        <w:tc>
          <w:tcPr>
            <w:tcW w:w="1560" w:type="dxa"/>
            <w:tcBorders>
              <w:top w:val="nil"/>
              <w:left w:val="nil"/>
              <w:bottom w:val="single" w:sz="4" w:space="0" w:color="auto"/>
              <w:right w:val="single" w:sz="4" w:space="0" w:color="auto"/>
            </w:tcBorders>
            <w:shd w:val="clear" w:color="auto" w:fill="auto"/>
            <w:vAlign w:val="center"/>
            <w:hideMark/>
          </w:tcPr>
          <w:p w14:paraId="46F96F0D" w14:textId="77777777" w:rsidR="00473D06" w:rsidRDefault="00473D06">
            <w:pPr>
              <w:jc w:val="center"/>
              <w:rPr>
                <w:ins w:id="2616" w:author="Mike Marcus" w:date="2025-03-12T13:26:00Z" w16du:dateUtc="2025-03-12T17:26:00Z"/>
                <w:rFonts w:ascii="Calibri" w:hAnsi="Calibri" w:cs="Calibri"/>
                <w:color w:val="000000"/>
                <w:sz w:val="20"/>
                <w:szCs w:val="20"/>
              </w:rPr>
            </w:pPr>
            <w:ins w:id="2617" w:author="Mike Marcus" w:date="2025-03-12T13:26:00Z" w16du:dateUtc="2025-03-12T17:26:00Z">
              <w:r>
                <w:rPr>
                  <w:rFonts w:ascii="Calibri" w:hAnsi="Calibri" w:cs="Calibri"/>
                  <w:color w:val="000000"/>
                  <w:sz w:val="20"/>
                  <w:szCs w:val="20"/>
                </w:rPr>
                <w:t>106.6</w:t>
              </w:r>
            </w:ins>
          </w:p>
        </w:tc>
      </w:tr>
      <w:tr w:rsidR="00473D06" w14:paraId="38BA80FD" w14:textId="77777777" w:rsidTr="00473D06">
        <w:trPr>
          <w:trHeight w:val="600"/>
          <w:ins w:id="2618"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62DAB1C" w14:textId="77777777" w:rsidR="00473D06" w:rsidRDefault="00473D06">
            <w:pPr>
              <w:rPr>
                <w:ins w:id="2619" w:author="Mike Marcus" w:date="2025-03-12T13:26:00Z" w16du:dateUtc="2025-03-12T17:26:00Z"/>
                <w:rFonts w:ascii="Calibri" w:hAnsi="Calibri" w:cs="Calibri"/>
                <w:b/>
                <w:bCs/>
                <w:color w:val="000000"/>
                <w:sz w:val="20"/>
                <w:szCs w:val="20"/>
              </w:rPr>
            </w:pPr>
            <w:ins w:id="2620" w:author="Mike Marcus" w:date="2025-03-12T13:26:00Z" w16du:dateUtc="2025-03-12T17:26:00Z">
              <w:r>
                <w:rPr>
                  <w:rFonts w:ascii="Calibri" w:hAnsi="Calibri" w:cs="Calibri"/>
                  <w:b/>
                  <w:bCs/>
                  <w:color w:val="000000"/>
                  <w:sz w:val="20"/>
                  <w:szCs w:val="20"/>
                </w:rPr>
                <w:t xml:space="preserve">Number of Devices for </w:t>
              </w:r>
              <w:r>
                <w:rPr>
                  <w:rFonts w:ascii="Calibri" w:hAnsi="Calibri" w:cs="Calibri"/>
                  <w:b/>
                  <w:bCs/>
                  <w:color w:val="FF0000"/>
                  <w:sz w:val="20"/>
                  <w:szCs w:val="20"/>
                </w:rPr>
                <w:t>Traditional Bldgs</w:t>
              </w:r>
              <w:r>
                <w:rPr>
                  <w:rFonts w:ascii="Calibri" w:hAnsi="Calibri" w:cs="Calibri"/>
                  <w:b/>
                  <w:bCs/>
                  <w:color w:val="000000"/>
                  <w:sz w:val="20"/>
                  <w:szCs w:val="20"/>
                </w:rPr>
                <w:t xml:space="preserve"> (dB) BEFORE exceeding IMT UE protection criteria</w:t>
              </w:r>
            </w:ins>
          </w:p>
        </w:tc>
        <w:tc>
          <w:tcPr>
            <w:tcW w:w="1600" w:type="dxa"/>
            <w:tcBorders>
              <w:top w:val="nil"/>
              <w:left w:val="nil"/>
              <w:bottom w:val="single" w:sz="4" w:space="0" w:color="auto"/>
              <w:right w:val="single" w:sz="4" w:space="0" w:color="auto"/>
            </w:tcBorders>
            <w:shd w:val="clear" w:color="auto" w:fill="auto"/>
            <w:vAlign w:val="center"/>
            <w:hideMark/>
          </w:tcPr>
          <w:p w14:paraId="310A31AE" w14:textId="77777777" w:rsidR="00473D06" w:rsidRDefault="00473D06">
            <w:pPr>
              <w:jc w:val="center"/>
              <w:rPr>
                <w:ins w:id="2621" w:author="Mike Marcus" w:date="2025-03-12T13:26:00Z" w16du:dateUtc="2025-03-12T17:26:00Z"/>
                <w:rFonts w:ascii="Calibri" w:hAnsi="Calibri" w:cs="Calibri"/>
                <w:b/>
                <w:bCs/>
                <w:color w:val="000000"/>
                <w:sz w:val="20"/>
                <w:szCs w:val="20"/>
              </w:rPr>
            </w:pPr>
            <w:ins w:id="2622" w:author="Mike Marcus" w:date="2025-03-12T13:26:00Z" w16du:dateUtc="2025-03-12T17:26:00Z">
              <w:r>
                <w:rPr>
                  <w:rFonts w:ascii="Calibri" w:hAnsi="Calibri" w:cs="Calibri"/>
                  <w:b/>
                  <w:bCs/>
                  <w:color w:val="000000"/>
                  <w:sz w:val="20"/>
                  <w:szCs w:val="20"/>
                </w:rPr>
                <w:t xml:space="preserve">                      11,117 </w:t>
              </w:r>
            </w:ins>
          </w:p>
        </w:tc>
        <w:tc>
          <w:tcPr>
            <w:tcW w:w="1480" w:type="dxa"/>
            <w:tcBorders>
              <w:top w:val="nil"/>
              <w:left w:val="nil"/>
              <w:bottom w:val="single" w:sz="4" w:space="0" w:color="auto"/>
              <w:right w:val="single" w:sz="4" w:space="0" w:color="auto"/>
            </w:tcBorders>
            <w:shd w:val="clear" w:color="auto" w:fill="auto"/>
            <w:vAlign w:val="center"/>
            <w:hideMark/>
          </w:tcPr>
          <w:p w14:paraId="6F20B840" w14:textId="77777777" w:rsidR="00473D06" w:rsidRDefault="00473D06">
            <w:pPr>
              <w:jc w:val="center"/>
              <w:rPr>
                <w:ins w:id="2623" w:author="Mike Marcus" w:date="2025-03-12T13:26:00Z" w16du:dateUtc="2025-03-12T17:26:00Z"/>
                <w:rFonts w:ascii="Calibri" w:hAnsi="Calibri" w:cs="Calibri"/>
                <w:b/>
                <w:bCs/>
                <w:color w:val="000000"/>
                <w:sz w:val="20"/>
                <w:szCs w:val="20"/>
              </w:rPr>
            </w:pPr>
            <w:ins w:id="2624" w:author="Mike Marcus" w:date="2025-03-12T13:26:00Z" w16du:dateUtc="2025-03-12T17:26:00Z">
              <w:r>
                <w:rPr>
                  <w:rFonts w:ascii="Calibri" w:hAnsi="Calibri" w:cs="Calibri"/>
                  <w:b/>
                  <w:bCs/>
                  <w:color w:val="000000"/>
                  <w:sz w:val="20"/>
                  <w:szCs w:val="20"/>
                </w:rPr>
                <w:t xml:space="preserve">             1,109,126 </w:t>
              </w:r>
            </w:ins>
          </w:p>
        </w:tc>
        <w:tc>
          <w:tcPr>
            <w:tcW w:w="1460" w:type="dxa"/>
            <w:tcBorders>
              <w:top w:val="nil"/>
              <w:left w:val="nil"/>
              <w:bottom w:val="single" w:sz="4" w:space="0" w:color="auto"/>
              <w:right w:val="single" w:sz="4" w:space="0" w:color="auto"/>
            </w:tcBorders>
            <w:shd w:val="clear" w:color="auto" w:fill="auto"/>
            <w:vAlign w:val="center"/>
            <w:hideMark/>
          </w:tcPr>
          <w:p w14:paraId="5549597F" w14:textId="77777777" w:rsidR="00473D06" w:rsidRDefault="00473D06">
            <w:pPr>
              <w:jc w:val="center"/>
              <w:rPr>
                <w:ins w:id="2625" w:author="Mike Marcus" w:date="2025-03-12T13:26:00Z" w16du:dateUtc="2025-03-12T17:26:00Z"/>
                <w:rFonts w:ascii="Calibri" w:hAnsi="Calibri" w:cs="Calibri"/>
                <w:b/>
                <w:bCs/>
                <w:color w:val="000000"/>
                <w:sz w:val="20"/>
                <w:szCs w:val="20"/>
              </w:rPr>
            </w:pPr>
            <w:ins w:id="2626" w:author="Mike Marcus" w:date="2025-03-12T13:26:00Z" w16du:dateUtc="2025-03-12T17:26:00Z">
              <w:r>
                <w:rPr>
                  <w:rFonts w:ascii="Calibri" w:hAnsi="Calibri" w:cs="Calibri"/>
                  <w:b/>
                  <w:bCs/>
                  <w:color w:val="000000"/>
                  <w:sz w:val="20"/>
                  <w:szCs w:val="20"/>
                </w:rPr>
                <w:t xml:space="preserve">   2,198,853,347 </w:t>
              </w:r>
            </w:ins>
          </w:p>
        </w:tc>
        <w:tc>
          <w:tcPr>
            <w:tcW w:w="1560" w:type="dxa"/>
            <w:tcBorders>
              <w:top w:val="nil"/>
              <w:left w:val="nil"/>
              <w:bottom w:val="single" w:sz="4" w:space="0" w:color="auto"/>
              <w:right w:val="single" w:sz="4" w:space="0" w:color="auto"/>
            </w:tcBorders>
            <w:shd w:val="clear" w:color="auto" w:fill="auto"/>
            <w:vAlign w:val="center"/>
            <w:hideMark/>
          </w:tcPr>
          <w:p w14:paraId="79FB4CB4" w14:textId="77777777" w:rsidR="00473D06" w:rsidRDefault="00473D06">
            <w:pPr>
              <w:jc w:val="center"/>
              <w:rPr>
                <w:ins w:id="2627" w:author="Mike Marcus" w:date="2025-03-12T13:26:00Z" w16du:dateUtc="2025-03-12T17:26:00Z"/>
                <w:rFonts w:ascii="Calibri" w:hAnsi="Calibri" w:cs="Calibri"/>
                <w:b/>
                <w:bCs/>
                <w:color w:val="000000"/>
                <w:sz w:val="20"/>
                <w:szCs w:val="20"/>
              </w:rPr>
            </w:pPr>
            <w:ins w:id="2628" w:author="Mike Marcus" w:date="2025-03-12T13:26:00Z" w16du:dateUtc="2025-03-12T17:26:00Z">
              <w:r>
                <w:rPr>
                  <w:rFonts w:ascii="Calibri" w:hAnsi="Calibri" w:cs="Calibri"/>
                  <w:b/>
                  <w:bCs/>
                  <w:color w:val="000000"/>
                  <w:sz w:val="20"/>
                  <w:szCs w:val="20"/>
                </w:rPr>
                <w:t xml:space="preserve">   46,067,670,959 </w:t>
              </w:r>
            </w:ins>
          </w:p>
        </w:tc>
      </w:tr>
    </w:tbl>
    <w:p w14:paraId="2A0717FE" w14:textId="77777777" w:rsidR="00F17E0A" w:rsidRPr="0055014C" w:rsidRDefault="00F17E0A" w:rsidP="00F17E0A">
      <w:pPr>
        <w:rPr>
          <w:ins w:id="2629" w:author="USA" w:date="2024-05-09T11:46:00Z"/>
        </w:rPr>
      </w:pPr>
    </w:p>
    <w:p w14:paraId="6D303DFE" w14:textId="57E6293B" w:rsidR="00F17E0A" w:rsidRPr="0055014C" w:rsidRDefault="00F17E0A" w:rsidP="00F17E0A">
      <w:pPr>
        <w:rPr>
          <w:ins w:id="2630" w:author="USA" w:date="2024-05-09T11:46:00Z"/>
        </w:rPr>
      </w:pPr>
      <w:ins w:id="2631" w:author="USA" w:date="2024-05-09T11:46:00Z">
        <w:r w:rsidRPr="0055014C">
          <w:t>Table A2.6</w:t>
        </w:r>
        <w:del w:id="2632" w:author="Mike Marcus" w:date="2025-03-12T13:26:00Z" w16du:dateUtc="2025-03-12T17:26:00Z">
          <w:r w:rsidRPr="0055014C" w:rsidDel="00473D06">
            <w:delText xml:space="preserve"> 5</w:delText>
          </w:r>
        </w:del>
        <w:r w:rsidRPr="0055014C">
          <w:t xml:space="preserve"> shows the impact of 24.1-24.15 GHz Beam WPT on IMT BS in the 24 GHz IMT band. </w:t>
        </w:r>
        <w:del w:id="2633" w:author="Behrooz Abiri" w:date="2025-03-13T10:40:00Z" w16du:dateUtc="2025-03-13T17:40:00Z">
          <w:r w:rsidRPr="0055014C" w:rsidDel="00FC44E6">
            <w:delText xml:space="preserve">Assuming an effective antenna gain at the BS of 0.0 dBi. </w:delText>
          </w:r>
        </w:del>
        <w:r w:rsidRPr="0055014C">
          <w:t xml:space="preserve">It can be seen that even at 10m separation with path losses due only to free space propagation and building penetration loss a BS could operate without OOBE harmful interference even with more than </w:t>
        </w:r>
        <w:del w:id="2634" w:author="Mike Marcus" w:date="2025-03-12T13:42:00Z" w16du:dateUtc="2025-03-12T17:42:00Z">
          <w:r w:rsidRPr="0055014C" w:rsidDel="007E39A6">
            <w:delText>1000</w:delText>
          </w:r>
        </w:del>
      </w:ins>
      <w:ins w:id="2635" w:author="Mike Marcus" w:date="2025-03-12T13:42:00Z" w16du:dateUtc="2025-03-12T17:42:00Z">
        <w:r w:rsidR="007E39A6">
          <w:t>500</w:t>
        </w:r>
      </w:ins>
      <w:ins w:id="2636" w:author="USA" w:date="2024-05-09T11:46:00Z">
        <w:r w:rsidRPr="0055014C">
          <w:t xml:space="preserve"> 24 GHz Bean WPT devices within this distance.</w:t>
        </w:r>
      </w:ins>
    </w:p>
    <w:p w14:paraId="6EC7277E" w14:textId="77777777" w:rsidR="00F17E0A" w:rsidRPr="0055014C" w:rsidRDefault="00F17E0A" w:rsidP="00F17E0A">
      <w:pPr>
        <w:pStyle w:val="TableNo"/>
        <w:keepLines/>
        <w:rPr>
          <w:ins w:id="2637" w:author="USA" w:date="2024-05-09T11:46:00Z"/>
        </w:rPr>
      </w:pPr>
      <w:ins w:id="2638" w:author="USA" w:date="2024-05-09T11:46:00Z">
        <w:r w:rsidRPr="0055014C">
          <w:t>TABLE A2.6</w:t>
        </w:r>
      </w:ins>
    </w:p>
    <w:p w14:paraId="6942EE1A" w14:textId="77777777" w:rsidR="00F17E0A" w:rsidRPr="0055014C" w:rsidRDefault="00F17E0A" w:rsidP="00F17E0A">
      <w:pPr>
        <w:pStyle w:val="Tabletitle"/>
        <w:rPr>
          <w:ins w:id="2639" w:author="USA" w:date="2024-05-09T11:46:00Z"/>
        </w:rPr>
      </w:pPr>
      <w:ins w:id="2640" w:author="USA" w:date="2024-05-09T11:46:00Z">
        <w:r w:rsidRPr="0055014C">
          <w:t>Power budget for 24.25-27.5 IMT BS Impact</w:t>
        </w:r>
      </w:ins>
    </w:p>
    <w:tbl>
      <w:tblPr>
        <w:tblW w:w="10520" w:type="dxa"/>
        <w:tblLook w:val="04A0" w:firstRow="1" w:lastRow="0" w:firstColumn="1" w:lastColumn="0" w:noHBand="0" w:noVBand="1"/>
      </w:tblPr>
      <w:tblGrid>
        <w:gridCol w:w="4220"/>
        <w:gridCol w:w="1640"/>
        <w:gridCol w:w="1620"/>
        <w:gridCol w:w="1680"/>
        <w:gridCol w:w="1360"/>
      </w:tblGrid>
      <w:tr w:rsidR="00473D06" w14:paraId="3995DF16" w14:textId="77777777" w:rsidTr="00473D06">
        <w:trPr>
          <w:trHeight w:val="300"/>
          <w:ins w:id="2641" w:author="Mike Marcus" w:date="2025-03-12T13:25:00Z"/>
        </w:trPr>
        <w:tc>
          <w:tcPr>
            <w:tcW w:w="4220" w:type="dxa"/>
            <w:tcBorders>
              <w:top w:val="nil"/>
              <w:left w:val="nil"/>
              <w:bottom w:val="nil"/>
              <w:right w:val="nil"/>
            </w:tcBorders>
            <w:shd w:val="clear" w:color="auto" w:fill="auto"/>
            <w:vAlign w:val="bottom"/>
            <w:hideMark/>
          </w:tcPr>
          <w:p w14:paraId="0066E522" w14:textId="77777777" w:rsidR="00473D06" w:rsidRDefault="00473D06">
            <w:pPr>
              <w:rPr>
                <w:ins w:id="2642" w:author="Mike Marcus" w:date="2025-03-12T13:25:00Z" w16du:dateUtc="2025-03-12T17:25:00Z"/>
                <w:rFonts w:ascii="Calibri" w:hAnsi="Calibri" w:cs="Calibri"/>
                <w:color w:val="FF0000"/>
                <w:sz w:val="20"/>
                <w:szCs w:val="20"/>
              </w:rPr>
            </w:pPr>
            <w:ins w:id="2643" w:author="Mike Marcus" w:date="2025-03-12T13:25:00Z" w16du:dateUtc="2025-03-12T17:25:00Z">
              <w:r>
                <w:rPr>
                  <w:rFonts w:ascii="Calibri" w:hAnsi="Calibri" w:cs="Calibri"/>
                  <w:color w:val="FF0000"/>
                  <w:sz w:val="20"/>
                  <w:szCs w:val="20"/>
                </w:rPr>
                <w:t>Protection criteria used for IMT BS</w:t>
              </w:r>
            </w:ins>
          </w:p>
        </w:tc>
        <w:tc>
          <w:tcPr>
            <w:tcW w:w="1640" w:type="dxa"/>
            <w:tcBorders>
              <w:top w:val="nil"/>
              <w:left w:val="nil"/>
              <w:bottom w:val="nil"/>
              <w:right w:val="nil"/>
            </w:tcBorders>
            <w:shd w:val="clear" w:color="auto" w:fill="auto"/>
            <w:vAlign w:val="center"/>
            <w:hideMark/>
          </w:tcPr>
          <w:p w14:paraId="0670E6BA" w14:textId="77777777" w:rsidR="00473D06" w:rsidRDefault="00473D06">
            <w:pPr>
              <w:rPr>
                <w:ins w:id="2644" w:author="Mike Marcus" w:date="2025-03-12T13:25:00Z" w16du:dateUtc="2025-03-12T17:25:00Z"/>
                <w:rFonts w:ascii="Calibri" w:hAnsi="Calibri" w:cs="Calibri"/>
                <w:color w:val="FF0000"/>
                <w:sz w:val="20"/>
                <w:szCs w:val="20"/>
              </w:rPr>
            </w:pPr>
          </w:p>
        </w:tc>
        <w:tc>
          <w:tcPr>
            <w:tcW w:w="1620" w:type="dxa"/>
            <w:tcBorders>
              <w:top w:val="nil"/>
              <w:left w:val="nil"/>
              <w:bottom w:val="nil"/>
              <w:right w:val="nil"/>
            </w:tcBorders>
            <w:shd w:val="clear" w:color="auto" w:fill="auto"/>
            <w:vAlign w:val="bottom"/>
            <w:hideMark/>
          </w:tcPr>
          <w:p w14:paraId="345028D7" w14:textId="77777777" w:rsidR="00473D06" w:rsidRDefault="00473D06">
            <w:pPr>
              <w:jc w:val="center"/>
              <w:rPr>
                <w:ins w:id="2645" w:author="Mike Marcus" w:date="2025-03-12T13:25:00Z" w16du:dateUtc="2025-03-12T17:25:00Z"/>
                <w:sz w:val="20"/>
                <w:szCs w:val="20"/>
              </w:rPr>
            </w:pPr>
          </w:p>
        </w:tc>
        <w:tc>
          <w:tcPr>
            <w:tcW w:w="1680" w:type="dxa"/>
            <w:tcBorders>
              <w:top w:val="nil"/>
              <w:left w:val="nil"/>
              <w:bottom w:val="nil"/>
              <w:right w:val="nil"/>
            </w:tcBorders>
            <w:shd w:val="clear" w:color="auto" w:fill="auto"/>
            <w:vAlign w:val="bottom"/>
            <w:hideMark/>
          </w:tcPr>
          <w:p w14:paraId="023B9BF5" w14:textId="77777777" w:rsidR="00473D06" w:rsidRDefault="00473D06">
            <w:pPr>
              <w:rPr>
                <w:ins w:id="2646" w:author="Mike Marcus" w:date="2025-03-12T13:25:00Z" w16du:dateUtc="2025-03-12T17:25:00Z"/>
                <w:sz w:val="20"/>
                <w:szCs w:val="20"/>
              </w:rPr>
            </w:pPr>
          </w:p>
        </w:tc>
        <w:tc>
          <w:tcPr>
            <w:tcW w:w="1360" w:type="dxa"/>
            <w:tcBorders>
              <w:top w:val="nil"/>
              <w:left w:val="nil"/>
              <w:bottom w:val="nil"/>
              <w:right w:val="nil"/>
            </w:tcBorders>
            <w:shd w:val="clear" w:color="auto" w:fill="auto"/>
            <w:vAlign w:val="bottom"/>
            <w:hideMark/>
          </w:tcPr>
          <w:p w14:paraId="43DABD1D" w14:textId="77777777" w:rsidR="00473D06" w:rsidRDefault="00473D06">
            <w:pPr>
              <w:rPr>
                <w:ins w:id="2647" w:author="Mike Marcus" w:date="2025-03-12T13:25:00Z" w16du:dateUtc="2025-03-12T17:25:00Z"/>
                <w:sz w:val="20"/>
                <w:szCs w:val="20"/>
              </w:rPr>
            </w:pPr>
          </w:p>
        </w:tc>
      </w:tr>
      <w:tr w:rsidR="00473D06" w14:paraId="0185B718" w14:textId="77777777" w:rsidTr="00473D06">
        <w:trPr>
          <w:trHeight w:val="300"/>
          <w:ins w:id="2648" w:author="Mike Marcus" w:date="2025-03-12T13:25:00Z"/>
        </w:trPr>
        <w:tc>
          <w:tcPr>
            <w:tcW w:w="4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C241C" w14:textId="77777777" w:rsidR="00473D06" w:rsidRDefault="00473D06">
            <w:pPr>
              <w:rPr>
                <w:ins w:id="2649" w:author="Mike Marcus" w:date="2025-03-12T13:25:00Z" w16du:dateUtc="2025-03-12T17:25:00Z"/>
                <w:rFonts w:ascii="Calibri" w:hAnsi="Calibri" w:cs="Calibri"/>
                <w:color w:val="000000"/>
                <w:sz w:val="20"/>
                <w:szCs w:val="20"/>
              </w:rPr>
            </w:pPr>
            <w:ins w:id="2650" w:author="Mike Marcus" w:date="2025-03-12T13:25:00Z" w16du:dateUtc="2025-03-12T17:25:00Z">
              <w:r>
                <w:rPr>
                  <w:rFonts w:ascii="Calibri" w:hAnsi="Calibri" w:cs="Calibri"/>
                  <w:color w:val="000000"/>
                  <w:sz w:val="20"/>
                  <w:szCs w:val="20"/>
                </w:rPr>
                <w:t>Atmosphere conditions</w:t>
              </w:r>
            </w:ins>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12222D34" w14:textId="77777777" w:rsidR="00473D06" w:rsidRDefault="00473D06">
            <w:pPr>
              <w:jc w:val="center"/>
              <w:rPr>
                <w:ins w:id="2651" w:author="Mike Marcus" w:date="2025-03-12T13:25:00Z" w16du:dateUtc="2025-03-12T17:25:00Z"/>
                <w:rFonts w:ascii="Calibri" w:hAnsi="Calibri" w:cs="Calibri"/>
                <w:color w:val="000000"/>
                <w:sz w:val="20"/>
                <w:szCs w:val="20"/>
              </w:rPr>
            </w:pPr>
            <w:ins w:id="2652" w:author="Mike Marcus" w:date="2025-03-12T13:25:00Z" w16du:dateUtc="2025-03-12T17:25:00Z">
              <w:r>
                <w:rPr>
                  <w:rFonts w:ascii="Calibri" w:hAnsi="Calibri" w:cs="Calibri"/>
                  <w:color w:val="000000"/>
                  <w:sz w:val="20"/>
                  <w:szCs w:val="20"/>
                </w:rPr>
                <w:t>Dry</w:t>
              </w:r>
            </w:ins>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42CCE00" w14:textId="77777777" w:rsidR="00473D06" w:rsidRDefault="00473D06">
            <w:pPr>
              <w:jc w:val="center"/>
              <w:rPr>
                <w:ins w:id="2653" w:author="Mike Marcus" w:date="2025-03-12T13:25:00Z" w16du:dateUtc="2025-03-12T17:25:00Z"/>
                <w:rFonts w:ascii="Calibri" w:hAnsi="Calibri" w:cs="Calibri"/>
                <w:color w:val="000000"/>
                <w:sz w:val="20"/>
                <w:szCs w:val="20"/>
              </w:rPr>
            </w:pPr>
            <w:ins w:id="2654" w:author="Mike Marcus" w:date="2025-03-12T13:25:00Z" w16du:dateUtc="2025-03-12T17:25:00Z">
              <w:r>
                <w:rPr>
                  <w:rFonts w:ascii="Calibri" w:hAnsi="Calibri" w:cs="Calibri"/>
                  <w:color w:val="000000"/>
                  <w:sz w:val="20"/>
                  <w:szCs w:val="20"/>
                </w:rPr>
                <w:t>Dry</w:t>
              </w:r>
            </w:ins>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05E7B2FD" w14:textId="77777777" w:rsidR="00473D06" w:rsidRDefault="00473D06">
            <w:pPr>
              <w:jc w:val="center"/>
              <w:rPr>
                <w:ins w:id="2655" w:author="Mike Marcus" w:date="2025-03-12T13:25:00Z" w16du:dateUtc="2025-03-12T17:25:00Z"/>
                <w:rFonts w:ascii="Calibri" w:hAnsi="Calibri" w:cs="Calibri"/>
                <w:color w:val="000000"/>
                <w:sz w:val="20"/>
                <w:szCs w:val="20"/>
              </w:rPr>
            </w:pPr>
            <w:ins w:id="2656" w:author="Mike Marcus" w:date="2025-03-12T13:25:00Z" w16du:dateUtc="2025-03-12T17:25:00Z">
              <w:r>
                <w:rPr>
                  <w:rFonts w:ascii="Calibri" w:hAnsi="Calibri" w:cs="Calibri"/>
                  <w:color w:val="000000"/>
                  <w:sz w:val="20"/>
                  <w:szCs w:val="20"/>
                </w:rPr>
                <w:t>Dry</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4CA5759" w14:textId="77777777" w:rsidR="00473D06" w:rsidRDefault="00473D06">
            <w:pPr>
              <w:jc w:val="center"/>
              <w:rPr>
                <w:ins w:id="2657" w:author="Mike Marcus" w:date="2025-03-12T13:25:00Z" w16du:dateUtc="2025-03-12T17:25:00Z"/>
                <w:rFonts w:ascii="Calibri" w:hAnsi="Calibri" w:cs="Calibri"/>
                <w:color w:val="000000"/>
                <w:sz w:val="20"/>
                <w:szCs w:val="20"/>
              </w:rPr>
            </w:pPr>
            <w:ins w:id="2658" w:author="Mike Marcus" w:date="2025-03-12T13:25:00Z" w16du:dateUtc="2025-03-12T17:25:00Z">
              <w:r>
                <w:rPr>
                  <w:rFonts w:ascii="Calibri" w:hAnsi="Calibri" w:cs="Calibri"/>
                  <w:color w:val="000000"/>
                  <w:sz w:val="20"/>
                  <w:szCs w:val="20"/>
                </w:rPr>
                <w:t>Dry</w:t>
              </w:r>
            </w:ins>
          </w:p>
        </w:tc>
      </w:tr>
      <w:tr w:rsidR="00473D06" w14:paraId="7E0EC5C8" w14:textId="77777777" w:rsidTr="00473D06">
        <w:trPr>
          <w:trHeight w:val="300"/>
          <w:ins w:id="2659"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1CDCB52" w14:textId="77777777" w:rsidR="00473D06" w:rsidRDefault="00473D06">
            <w:pPr>
              <w:rPr>
                <w:ins w:id="2660" w:author="Mike Marcus" w:date="2025-03-12T13:25:00Z" w16du:dateUtc="2025-03-12T17:25:00Z"/>
                <w:rFonts w:ascii="Calibri" w:hAnsi="Calibri" w:cs="Calibri"/>
                <w:b/>
                <w:bCs/>
                <w:color w:val="000000"/>
                <w:sz w:val="20"/>
                <w:szCs w:val="20"/>
              </w:rPr>
            </w:pPr>
            <w:ins w:id="2661" w:author="Mike Marcus" w:date="2025-03-12T13:25:00Z" w16du:dateUtc="2025-03-12T17:25:00Z">
              <w:r>
                <w:rPr>
                  <w:rFonts w:ascii="Calibri" w:hAnsi="Calibri" w:cs="Calibri"/>
                  <w:b/>
                  <w:bCs/>
                  <w:color w:val="000000"/>
                  <w:sz w:val="20"/>
                  <w:szCs w:val="20"/>
                </w:rPr>
                <w:t>Threshold Input Power (dBm)</w:t>
              </w:r>
            </w:ins>
          </w:p>
        </w:tc>
        <w:tc>
          <w:tcPr>
            <w:tcW w:w="1640" w:type="dxa"/>
            <w:tcBorders>
              <w:top w:val="nil"/>
              <w:left w:val="nil"/>
              <w:bottom w:val="single" w:sz="4" w:space="0" w:color="auto"/>
              <w:right w:val="single" w:sz="4" w:space="0" w:color="auto"/>
            </w:tcBorders>
            <w:shd w:val="clear" w:color="auto" w:fill="auto"/>
            <w:vAlign w:val="center"/>
            <w:hideMark/>
          </w:tcPr>
          <w:p w14:paraId="4EFDB3B9" w14:textId="77777777" w:rsidR="00473D06" w:rsidRDefault="00473D06">
            <w:pPr>
              <w:jc w:val="center"/>
              <w:rPr>
                <w:ins w:id="2662" w:author="Mike Marcus" w:date="2025-03-12T13:25:00Z" w16du:dateUtc="2025-03-12T17:25:00Z"/>
                <w:rFonts w:ascii="Calibri" w:hAnsi="Calibri" w:cs="Calibri"/>
                <w:b/>
                <w:bCs/>
                <w:color w:val="000000"/>
                <w:sz w:val="20"/>
                <w:szCs w:val="20"/>
              </w:rPr>
            </w:pPr>
            <w:ins w:id="2663" w:author="Mike Marcus" w:date="2025-03-12T13:25:00Z" w16du:dateUtc="2025-03-12T17:25:00Z">
              <w:r>
                <w:rPr>
                  <w:rFonts w:ascii="Calibri" w:hAnsi="Calibri" w:cs="Calibri"/>
                  <w:b/>
                  <w:bCs/>
                  <w:color w:val="000000"/>
                  <w:sz w:val="20"/>
                  <w:szCs w:val="20"/>
                </w:rPr>
                <w:t>-86</w:t>
              </w:r>
            </w:ins>
          </w:p>
        </w:tc>
        <w:tc>
          <w:tcPr>
            <w:tcW w:w="1620" w:type="dxa"/>
            <w:tcBorders>
              <w:top w:val="nil"/>
              <w:left w:val="nil"/>
              <w:bottom w:val="single" w:sz="4" w:space="0" w:color="auto"/>
              <w:right w:val="single" w:sz="4" w:space="0" w:color="auto"/>
            </w:tcBorders>
            <w:shd w:val="clear" w:color="auto" w:fill="auto"/>
            <w:vAlign w:val="center"/>
            <w:hideMark/>
          </w:tcPr>
          <w:p w14:paraId="75E4A89D" w14:textId="77777777" w:rsidR="00473D06" w:rsidRDefault="00473D06">
            <w:pPr>
              <w:jc w:val="center"/>
              <w:rPr>
                <w:ins w:id="2664" w:author="Mike Marcus" w:date="2025-03-12T13:25:00Z" w16du:dateUtc="2025-03-12T17:25:00Z"/>
                <w:rFonts w:ascii="Calibri" w:hAnsi="Calibri" w:cs="Calibri"/>
                <w:b/>
                <w:bCs/>
                <w:color w:val="000000"/>
                <w:sz w:val="20"/>
                <w:szCs w:val="20"/>
              </w:rPr>
            </w:pPr>
            <w:ins w:id="2665" w:author="Mike Marcus" w:date="2025-03-12T13:25:00Z" w16du:dateUtc="2025-03-12T17:25:00Z">
              <w:r>
                <w:rPr>
                  <w:rFonts w:ascii="Calibri" w:hAnsi="Calibri" w:cs="Calibri"/>
                  <w:b/>
                  <w:bCs/>
                  <w:color w:val="000000"/>
                  <w:sz w:val="20"/>
                  <w:szCs w:val="20"/>
                </w:rPr>
                <w:t>-86</w:t>
              </w:r>
            </w:ins>
          </w:p>
        </w:tc>
        <w:tc>
          <w:tcPr>
            <w:tcW w:w="1680" w:type="dxa"/>
            <w:tcBorders>
              <w:top w:val="nil"/>
              <w:left w:val="nil"/>
              <w:bottom w:val="single" w:sz="4" w:space="0" w:color="auto"/>
              <w:right w:val="single" w:sz="4" w:space="0" w:color="auto"/>
            </w:tcBorders>
            <w:shd w:val="clear" w:color="auto" w:fill="auto"/>
            <w:vAlign w:val="center"/>
            <w:hideMark/>
          </w:tcPr>
          <w:p w14:paraId="60258FE9" w14:textId="77777777" w:rsidR="00473D06" w:rsidRDefault="00473D06">
            <w:pPr>
              <w:jc w:val="center"/>
              <w:rPr>
                <w:ins w:id="2666" w:author="Mike Marcus" w:date="2025-03-12T13:25:00Z" w16du:dateUtc="2025-03-12T17:25:00Z"/>
                <w:rFonts w:ascii="Calibri" w:hAnsi="Calibri" w:cs="Calibri"/>
                <w:b/>
                <w:bCs/>
                <w:color w:val="000000"/>
                <w:sz w:val="20"/>
                <w:szCs w:val="20"/>
              </w:rPr>
            </w:pPr>
            <w:ins w:id="2667" w:author="Mike Marcus" w:date="2025-03-12T13:25:00Z" w16du:dateUtc="2025-03-12T17:25:00Z">
              <w:r>
                <w:rPr>
                  <w:rFonts w:ascii="Calibri" w:hAnsi="Calibri" w:cs="Calibri"/>
                  <w:b/>
                  <w:bCs/>
                  <w:color w:val="000000"/>
                  <w:sz w:val="20"/>
                  <w:szCs w:val="20"/>
                </w:rPr>
                <w:t>-86</w:t>
              </w:r>
            </w:ins>
          </w:p>
        </w:tc>
        <w:tc>
          <w:tcPr>
            <w:tcW w:w="1360" w:type="dxa"/>
            <w:tcBorders>
              <w:top w:val="nil"/>
              <w:left w:val="nil"/>
              <w:bottom w:val="single" w:sz="4" w:space="0" w:color="auto"/>
              <w:right w:val="single" w:sz="4" w:space="0" w:color="auto"/>
            </w:tcBorders>
            <w:shd w:val="clear" w:color="auto" w:fill="auto"/>
            <w:vAlign w:val="center"/>
            <w:hideMark/>
          </w:tcPr>
          <w:p w14:paraId="1C0EC7AC" w14:textId="77777777" w:rsidR="00473D06" w:rsidRDefault="00473D06">
            <w:pPr>
              <w:jc w:val="center"/>
              <w:rPr>
                <w:ins w:id="2668" w:author="Mike Marcus" w:date="2025-03-12T13:25:00Z" w16du:dateUtc="2025-03-12T17:25:00Z"/>
                <w:rFonts w:ascii="Calibri" w:hAnsi="Calibri" w:cs="Calibri"/>
                <w:b/>
                <w:bCs/>
                <w:color w:val="000000"/>
                <w:sz w:val="20"/>
                <w:szCs w:val="20"/>
              </w:rPr>
            </w:pPr>
            <w:ins w:id="2669" w:author="Mike Marcus" w:date="2025-03-12T13:25:00Z" w16du:dateUtc="2025-03-12T17:25:00Z">
              <w:r>
                <w:rPr>
                  <w:rFonts w:ascii="Calibri" w:hAnsi="Calibri" w:cs="Calibri"/>
                  <w:b/>
                  <w:bCs/>
                  <w:color w:val="000000"/>
                  <w:sz w:val="20"/>
                  <w:szCs w:val="20"/>
                </w:rPr>
                <w:t>-86</w:t>
              </w:r>
            </w:ins>
          </w:p>
        </w:tc>
      </w:tr>
      <w:tr w:rsidR="00473D06" w14:paraId="279F3D57" w14:textId="77777777" w:rsidTr="00473D06">
        <w:trPr>
          <w:trHeight w:val="300"/>
          <w:ins w:id="267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17C6819F" w14:textId="77777777" w:rsidR="00473D06" w:rsidRDefault="00473D06">
            <w:pPr>
              <w:rPr>
                <w:ins w:id="2671" w:author="Mike Marcus" w:date="2025-03-12T13:25:00Z" w16du:dateUtc="2025-03-12T17:25:00Z"/>
                <w:rFonts w:ascii="Calibri" w:hAnsi="Calibri" w:cs="Calibri"/>
                <w:color w:val="000000"/>
                <w:sz w:val="20"/>
                <w:szCs w:val="20"/>
              </w:rPr>
            </w:pPr>
            <w:ins w:id="2672" w:author="Mike Marcus" w:date="2025-03-12T13:25:00Z" w16du:dateUtc="2025-03-12T17:25:00Z">
              <w:r>
                <w:rPr>
                  <w:rFonts w:ascii="Calibri" w:hAnsi="Calibri" w:cs="Calibri"/>
                  <w:color w:val="000000"/>
                  <w:sz w:val="20"/>
                  <w:szCs w:val="20"/>
                </w:rPr>
                <w:t>IMT BS Antenna Gain at Horizontal (dBi)</w:t>
              </w:r>
            </w:ins>
          </w:p>
        </w:tc>
        <w:tc>
          <w:tcPr>
            <w:tcW w:w="1640" w:type="dxa"/>
            <w:tcBorders>
              <w:top w:val="nil"/>
              <w:left w:val="nil"/>
              <w:bottom w:val="single" w:sz="4" w:space="0" w:color="auto"/>
              <w:right w:val="single" w:sz="4" w:space="0" w:color="auto"/>
            </w:tcBorders>
            <w:shd w:val="clear" w:color="auto" w:fill="auto"/>
            <w:vAlign w:val="center"/>
            <w:hideMark/>
          </w:tcPr>
          <w:p w14:paraId="35675CE5" w14:textId="77777777" w:rsidR="00473D06" w:rsidRDefault="00473D06">
            <w:pPr>
              <w:jc w:val="center"/>
              <w:rPr>
                <w:ins w:id="2673" w:author="Mike Marcus" w:date="2025-03-12T13:25:00Z" w16du:dateUtc="2025-03-12T17:25:00Z"/>
                <w:rFonts w:ascii="Calibri" w:hAnsi="Calibri" w:cs="Calibri"/>
                <w:color w:val="000000"/>
                <w:sz w:val="20"/>
                <w:szCs w:val="20"/>
              </w:rPr>
            </w:pPr>
            <w:ins w:id="2674" w:author="Mike Marcus" w:date="2025-03-12T13:25:00Z" w16du:dateUtc="2025-03-12T17:25:00Z">
              <w:r>
                <w:rPr>
                  <w:rFonts w:ascii="Calibri" w:hAnsi="Calibri" w:cs="Calibri"/>
                  <w:color w:val="000000"/>
                  <w:sz w:val="20"/>
                  <w:szCs w:val="20"/>
                </w:rPr>
                <w:t>4.00</w:t>
              </w:r>
            </w:ins>
          </w:p>
        </w:tc>
        <w:tc>
          <w:tcPr>
            <w:tcW w:w="1620" w:type="dxa"/>
            <w:tcBorders>
              <w:top w:val="nil"/>
              <w:left w:val="nil"/>
              <w:bottom w:val="single" w:sz="4" w:space="0" w:color="auto"/>
              <w:right w:val="single" w:sz="4" w:space="0" w:color="auto"/>
            </w:tcBorders>
            <w:shd w:val="clear" w:color="auto" w:fill="auto"/>
            <w:vAlign w:val="center"/>
            <w:hideMark/>
          </w:tcPr>
          <w:p w14:paraId="59639681" w14:textId="77777777" w:rsidR="00473D06" w:rsidRDefault="00473D06">
            <w:pPr>
              <w:jc w:val="center"/>
              <w:rPr>
                <w:ins w:id="2675" w:author="Mike Marcus" w:date="2025-03-12T13:25:00Z" w16du:dateUtc="2025-03-12T17:25:00Z"/>
                <w:rFonts w:ascii="Calibri" w:hAnsi="Calibri" w:cs="Calibri"/>
                <w:color w:val="000000"/>
                <w:sz w:val="20"/>
                <w:szCs w:val="20"/>
              </w:rPr>
            </w:pPr>
            <w:ins w:id="2676" w:author="Mike Marcus" w:date="2025-03-12T13:25:00Z" w16du:dateUtc="2025-03-12T17:25:00Z">
              <w:r>
                <w:rPr>
                  <w:rFonts w:ascii="Calibri" w:hAnsi="Calibri" w:cs="Calibri"/>
                  <w:color w:val="000000"/>
                  <w:sz w:val="20"/>
                  <w:szCs w:val="20"/>
                </w:rPr>
                <w:t>4.00</w:t>
              </w:r>
            </w:ins>
          </w:p>
        </w:tc>
        <w:tc>
          <w:tcPr>
            <w:tcW w:w="1680" w:type="dxa"/>
            <w:tcBorders>
              <w:top w:val="nil"/>
              <w:left w:val="nil"/>
              <w:bottom w:val="single" w:sz="4" w:space="0" w:color="auto"/>
              <w:right w:val="single" w:sz="4" w:space="0" w:color="auto"/>
            </w:tcBorders>
            <w:shd w:val="clear" w:color="auto" w:fill="auto"/>
            <w:vAlign w:val="center"/>
            <w:hideMark/>
          </w:tcPr>
          <w:p w14:paraId="5C91C07B" w14:textId="77777777" w:rsidR="00473D06" w:rsidRDefault="00473D06">
            <w:pPr>
              <w:jc w:val="center"/>
              <w:rPr>
                <w:ins w:id="2677" w:author="Mike Marcus" w:date="2025-03-12T13:25:00Z" w16du:dateUtc="2025-03-12T17:25:00Z"/>
                <w:rFonts w:ascii="Calibri" w:hAnsi="Calibri" w:cs="Calibri"/>
                <w:color w:val="000000"/>
                <w:sz w:val="20"/>
                <w:szCs w:val="20"/>
              </w:rPr>
            </w:pPr>
            <w:ins w:id="2678" w:author="Mike Marcus" w:date="2025-03-12T13:25:00Z" w16du:dateUtc="2025-03-12T17:25:00Z">
              <w:r>
                <w:rPr>
                  <w:rFonts w:ascii="Calibri" w:hAnsi="Calibri" w:cs="Calibri"/>
                  <w:color w:val="000000"/>
                  <w:sz w:val="20"/>
                  <w:szCs w:val="20"/>
                </w:rPr>
                <w:t>4.00</w:t>
              </w:r>
            </w:ins>
          </w:p>
        </w:tc>
        <w:tc>
          <w:tcPr>
            <w:tcW w:w="1360" w:type="dxa"/>
            <w:tcBorders>
              <w:top w:val="nil"/>
              <w:left w:val="nil"/>
              <w:bottom w:val="single" w:sz="4" w:space="0" w:color="auto"/>
              <w:right w:val="single" w:sz="4" w:space="0" w:color="auto"/>
            </w:tcBorders>
            <w:shd w:val="clear" w:color="auto" w:fill="auto"/>
            <w:vAlign w:val="center"/>
            <w:hideMark/>
          </w:tcPr>
          <w:p w14:paraId="5E9224EB" w14:textId="77777777" w:rsidR="00473D06" w:rsidRDefault="00473D06">
            <w:pPr>
              <w:jc w:val="center"/>
              <w:rPr>
                <w:ins w:id="2679" w:author="Mike Marcus" w:date="2025-03-12T13:25:00Z" w16du:dateUtc="2025-03-12T17:25:00Z"/>
                <w:rFonts w:ascii="Calibri" w:hAnsi="Calibri" w:cs="Calibri"/>
                <w:color w:val="000000"/>
                <w:sz w:val="20"/>
                <w:szCs w:val="20"/>
              </w:rPr>
            </w:pPr>
            <w:ins w:id="2680" w:author="Mike Marcus" w:date="2025-03-12T13:25:00Z" w16du:dateUtc="2025-03-12T17:25:00Z">
              <w:r>
                <w:rPr>
                  <w:rFonts w:ascii="Calibri" w:hAnsi="Calibri" w:cs="Calibri"/>
                  <w:color w:val="000000"/>
                  <w:sz w:val="20"/>
                  <w:szCs w:val="20"/>
                </w:rPr>
                <w:t>4.00</w:t>
              </w:r>
            </w:ins>
          </w:p>
        </w:tc>
      </w:tr>
      <w:tr w:rsidR="00473D06" w14:paraId="05C13C42" w14:textId="77777777" w:rsidTr="00473D06">
        <w:trPr>
          <w:trHeight w:val="300"/>
          <w:ins w:id="2681"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2300F0A6" w14:textId="77777777" w:rsidR="00473D06" w:rsidRDefault="00473D06">
            <w:pPr>
              <w:rPr>
                <w:ins w:id="2682" w:author="Mike Marcus" w:date="2025-03-12T13:25:00Z" w16du:dateUtc="2025-03-12T17:25:00Z"/>
                <w:rFonts w:ascii="Calibri" w:hAnsi="Calibri" w:cs="Calibri"/>
                <w:color w:val="000000"/>
                <w:sz w:val="20"/>
                <w:szCs w:val="20"/>
              </w:rPr>
            </w:pPr>
            <w:ins w:id="2683" w:author="Mike Marcus" w:date="2025-03-12T13:25:00Z" w16du:dateUtc="2025-03-12T17:25:00Z">
              <w:r>
                <w:rPr>
                  <w:rFonts w:ascii="Calibri" w:hAnsi="Calibri" w:cs="Calibri"/>
                  <w:color w:val="000000"/>
                  <w:sz w:val="20"/>
                  <w:szCs w:val="20"/>
                </w:rPr>
                <w:t>Observation Bandwidth (MHz)</w:t>
              </w:r>
            </w:ins>
          </w:p>
        </w:tc>
        <w:tc>
          <w:tcPr>
            <w:tcW w:w="1640" w:type="dxa"/>
            <w:tcBorders>
              <w:top w:val="nil"/>
              <w:left w:val="nil"/>
              <w:bottom w:val="single" w:sz="4" w:space="0" w:color="auto"/>
              <w:right w:val="single" w:sz="4" w:space="0" w:color="auto"/>
            </w:tcBorders>
            <w:shd w:val="clear" w:color="auto" w:fill="auto"/>
            <w:vAlign w:val="center"/>
            <w:hideMark/>
          </w:tcPr>
          <w:p w14:paraId="761CD310" w14:textId="77777777" w:rsidR="00473D06" w:rsidRDefault="00473D06">
            <w:pPr>
              <w:jc w:val="center"/>
              <w:rPr>
                <w:ins w:id="2684" w:author="Mike Marcus" w:date="2025-03-12T13:25:00Z" w16du:dateUtc="2025-03-12T17:25:00Z"/>
                <w:rFonts w:ascii="Calibri" w:hAnsi="Calibri" w:cs="Calibri"/>
                <w:color w:val="000000"/>
                <w:sz w:val="20"/>
                <w:szCs w:val="20"/>
              </w:rPr>
            </w:pPr>
            <w:ins w:id="2685" w:author="Mike Marcus" w:date="2025-03-12T13:25:00Z" w16du:dateUtc="2025-03-12T17:25:00Z">
              <w:r>
                <w:rPr>
                  <w:rFonts w:ascii="Calibri" w:hAnsi="Calibri" w:cs="Calibri"/>
                  <w:color w:val="000000"/>
                  <w:sz w:val="20"/>
                  <w:szCs w:val="20"/>
                </w:rPr>
                <w:t>50.0</w:t>
              </w:r>
            </w:ins>
          </w:p>
        </w:tc>
        <w:tc>
          <w:tcPr>
            <w:tcW w:w="1620" w:type="dxa"/>
            <w:tcBorders>
              <w:top w:val="nil"/>
              <w:left w:val="nil"/>
              <w:bottom w:val="single" w:sz="4" w:space="0" w:color="auto"/>
              <w:right w:val="single" w:sz="4" w:space="0" w:color="auto"/>
            </w:tcBorders>
            <w:shd w:val="clear" w:color="auto" w:fill="auto"/>
            <w:vAlign w:val="center"/>
            <w:hideMark/>
          </w:tcPr>
          <w:p w14:paraId="4ADA06F2" w14:textId="77777777" w:rsidR="00473D06" w:rsidRDefault="00473D06">
            <w:pPr>
              <w:jc w:val="center"/>
              <w:rPr>
                <w:ins w:id="2686" w:author="Mike Marcus" w:date="2025-03-12T13:25:00Z" w16du:dateUtc="2025-03-12T17:25:00Z"/>
                <w:rFonts w:ascii="Calibri" w:hAnsi="Calibri" w:cs="Calibri"/>
                <w:color w:val="000000"/>
                <w:sz w:val="20"/>
                <w:szCs w:val="20"/>
              </w:rPr>
            </w:pPr>
            <w:ins w:id="2687" w:author="Mike Marcus" w:date="2025-03-12T13:25:00Z" w16du:dateUtc="2025-03-12T17:25:00Z">
              <w:r>
                <w:rPr>
                  <w:rFonts w:ascii="Calibri" w:hAnsi="Calibri" w:cs="Calibri"/>
                  <w:color w:val="000000"/>
                  <w:sz w:val="20"/>
                  <w:szCs w:val="20"/>
                </w:rPr>
                <w:t>50.0</w:t>
              </w:r>
            </w:ins>
          </w:p>
        </w:tc>
        <w:tc>
          <w:tcPr>
            <w:tcW w:w="1680" w:type="dxa"/>
            <w:tcBorders>
              <w:top w:val="nil"/>
              <w:left w:val="nil"/>
              <w:bottom w:val="single" w:sz="4" w:space="0" w:color="auto"/>
              <w:right w:val="single" w:sz="4" w:space="0" w:color="auto"/>
            </w:tcBorders>
            <w:shd w:val="clear" w:color="auto" w:fill="auto"/>
            <w:vAlign w:val="center"/>
            <w:hideMark/>
          </w:tcPr>
          <w:p w14:paraId="29494E9A" w14:textId="77777777" w:rsidR="00473D06" w:rsidRDefault="00473D06">
            <w:pPr>
              <w:jc w:val="center"/>
              <w:rPr>
                <w:ins w:id="2688" w:author="Mike Marcus" w:date="2025-03-12T13:25:00Z" w16du:dateUtc="2025-03-12T17:25:00Z"/>
                <w:rFonts w:ascii="Calibri" w:hAnsi="Calibri" w:cs="Calibri"/>
                <w:color w:val="000000"/>
                <w:sz w:val="20"/>
                <w:szCs w:val="20"/>
              </w:rPr>
            </w:pPr>
            <w:ins w:id="2689" w:author="Mike Marcus" w:date="2025-03-12T13:25:00Z" w16du:dateUtc="2025-03-12T17:25:00Z">
              <w:r>
                <w:rPr>
                  <w:rFonts w:ascii="Calibri" w:hAnsi="Calibri" w:cs="Calibri"/>
                  <w:color w:val="000000"/>
                  <w:sz w:val="20"/>
                  <w:szCs w:val="20"/>
                </w:rPr>
                <w:t>50.0</w:t>
              </w:r>
            </w:ins>
          </w:p>
        </w:tc>
        <w:tc>
          <w:tcPr>
            <w:tcW w:w="1360" w:type="dxa"/>
            <w:tcBorders>
              <w:top w:val="nil"/>
              <w:left w:val="nil"/>
              <w:bottom w:val="single" w:sz="4" w:space="0" w:color="auto"/>
              <w:right w:val="single" w:sz="4" w:space="0" w:color="auto"/>
            </w:tcBorders>
            <w:shd w:val="clear" w:color="auto" w:fill="auto"/>
            <w:vAlign w:val="center"/>
            <w:hideMark/>
          </w:tcPr>
          <w:p w14:paraId="7C5937DE" w14:textId="77777777" w:rsidR="00473D06" w:rsidRDefault="00473D06">
            <w:pPr>
              <w:jc w:val="center"/>
              <w:rPr>
                <w:ins w:id="2690" w:author="Mike Marcus" w:date="2025-03-12T13:25:00Z" w16du:dateUtc="2025-03-12T17:25:00Z"/>
                <w:rFonts w:ascii="Calibri" w:hAnsi="Calibri" w:cs="Calibri"/>
                <w:color w:val="000000"/>
                <w:sz w:val="20"/>
                <w:szCs w:val="20"/>
              </w:rPr>
            </w:pPr>
            <w:ins w:id="2691" w:author="Mike Marcus" w:date="2025-03-12T13:25:00Z" w16du:dateUtc="2025-03-12T17:25:00Z">
              <w:r>
                <w:rPr>
                  <w:rFonts w:ascii="Calibri" w:hAnsi="Calibri" w:cs="Calibri"/>
                  <w:color w:val="000000"/>
                  <w:sz w:val="20"/>
                  <w:szCs w:val="20"/>
                </w:rPr>
                <w:t>50.0</w:t>
              </w:r>
            </w:ins>
          </w:p>
        </w:tc>
      </w:tr>
      <w:tr w:rsidR="00473D06" w14:paraId="5857A007" w14:textId="77777777" w:rsidTr="00473D06">
        <w:trPr>
          <w:trHeight w:val="300"/>
          <w:ins w:id="2692"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61316626" w14:textId="77777777" w:rsidR="00473D06" w:rsidRDefault="00473D06">
            <w:pPr>
              <w:rPr>
                <w:ins w:id="2693" w:author="Mike Marcus" w:date="2025-03-12T13:25:00Z" w16du:dateUtc="2025-03-12T17:25:00Z"/>
                <w:rFonts w:ascii="Calibri" w:hAnsi="Calibri" w:cs="Calibri"/>
                <w:color w:val="000000"/>
                <w:sz w:val="20"/>
                <w:szCs w:val="20"/>
              </w:rPr>
            </w:pPr>
            <w:ins w:id="2694" w:author="Mike Marcus" w:date="2025-03-12T13:25:00Z" w16du:dateUtc="2025-03-12T17:25:00Z">
              <w:r>
                <w:rPr>
                  <w:rFonts w:ascii="Calibri" w:hAnsi="Calibri" w:cs="Calibri"/>
                  <w:color w:val="000000"/>
                  <w:sz w:val="20"/>
                  <w:szCs w:val="20"/>
                </w:rPr>
                <w:t>Threshold Input Spectral Power (dBW/MHz)</w:t>
              </w:r>
            </w:ins>
          </w:p>
        </w:tc>
        <w:tc>
          <w:tcPr>
            <w:tcW w:w="1640" w:type="dxa"/>
            <w:tcBorders>
              <w:top w:val="nil"/>
              <w:left w:val="nil"/>
              <w:bottom w:val="single" w:sz="4" w:space="0" w:color="auto"/>
              <w:right w:val="single" w:sz="4" w:space="0" w:color="auto"/>
            </w:tcBorders>
            <w:shd w:val="clear" w:color="auto" w:fill="auto"/>
            <w:vAlign w:val="center"/>
            <w:hideMark/>
          </w:tcPr>
          <w:p w14:paraId="3F28A628" w14:textId="77777777" w:rsidR="00473D06" w:rsidRDefault="00473D06">
            <w:pPr>
              <w:jc w:val="center"/>
              <w:rPr>
                <w:ins w:id="2695" w:author="Mike Marcus" w:date="2025-03-12T13:25:00Z" w16du:dateUtc="2025-03-12T17:25:00Z"/>
                <w:rFonts w:ascii="Calibri" w:hAnsi="Calibri" w:cs="Calibri"/>
                <w:color w:val="000000"/>
                <w:sz w:val="20"/>
                <w:szCs w:val="20"/>
              </w:rPr>
            </w:pPr>
            <w:ins w:id="2696" w:author="Mike Marcus" w:date="2025-03-12T13:25:00Z" w16du:dateUtc="2025-03-12T17:25:00Z">
              <w:r>
                <w:rPr>
                  <w:rFonts w:ascii="Calibri" w:hAnsi="Calibri" w:cs="Calibri"/>
                  <w:color w:val="000000"/>
                  <w:sz w:val="20"/>
                  <w:szCs w:val="20"/>
                </w:rPr>
                <w:t>-133</w:t>
              </w:r>
            </w:ins>
          </w:p>
        </w:tc>
        <w:tc>
          <w:tcPr>
            <w:tcW w:w="1620" w:type="dxa"/>
            <w:tcBorders>
              <w:top w:val="nil"/>
              <w:left w:val="nil"/>
              <w:bottom w:val="single" w:sz="4" w:space="0" w:color="auto"/>
              <w:right w:val="single" w:sz="4" w:space="0" w:color="auto"/>
            </w:tcBorders>
            <w:shd w:val="clear" w:color="auto" w:fill="auto"/>
            <w:vAlign w:val="center"/>
            <w:hideMark/>
          </w:tcPr>
          <w:p w14:paraId="157B2B05" w14:textId="77777777" w:rsidR="00473D06" w:rsidRDefault="00473D06">
            <w:pPr>
              <w:jc w:val="center"/>
              <w:rPr>
                <w:ins w:id="2697" w:author="Mike Marcus" w:date="2025-03-12T13:25:00Z" w16du:dateUtc="2025-03-12T17:25:00Z"/>
                <w:rFonts w:ascii="Calibri" w:hAnsi="Calibri" w:cs="Calibri"/>
                <w:color w:val="000000"/>
                <w:sz w:val="20"/>
                <w:szCs w:val="20"/>
              </w:rPr>
            </w:pPr>
            <w:ins w:id="2698" w:author="Mike Marcus" w:date="2025-03-12T13:25:00Z" w16du:dateUtc="2025-03-12T17:25:00Z">
              <w:r>
                <w:rPr>
                  <w:rFonts w:ascii="Calibri" w:hAnsi="Calibri" w:cs="Calibri"/>
                  <w:color w:val="000000"/>
                  <w:sz w:val="20"/>
                  <w:szCs w:val="20"/>
                </w:rPr>
                <w:t>-133</w:t>
              </w:r>
            </w:ins>
          </w:p>
        </w:tc>
        <w:tc>
          <w:tcPr>
            <w:tcW w:w="1680" w:type="dxa"/>
            <w:tcBorders>
              <w:top w:val="nil"/>
              <w:left w:val="nil"/>
              <w:bottom w:val="single" w:sz="4" w:space="0" w:color="auto"/>
              <w:right w:val="single" w:sz="4" w:space="0" w:color="auto"/>
            </w:tcBorders>
            <w:shd w:val="clear" w:color="auto" w:fill="auto"/>
            <w:vAlign w:val="center"/>
            <w:hideMark/>
          </w:tcPr>
          <w:p w14:paraId="312E142B" w14:textId="77777777" w:rsidR="00473D06" w:rsidRDefault="00473D06">
            <w:pPr>
              <w:jc w:val="center"/>
              <w:rPr>
                <w:ins w:id="2699" w:author="Mike Marcus" w:date="2025-03-12T13:25:00Z" w16du:dateUtc="2025-03-12T17:25:00Z"/>
                <w:rFonts w:ascii="Calibri" w:hAnsi="Calibri" w:cs="Calibri"/>
                <w:color w:val="000000"/>
                <w:sz w:val="20"/>
                <w:szCs w:val="20"/>
              </w:rPr>
            </w:pPr>
            <w:ins w:id="2700" w:author="Mike Marcus" w:date="2025-03-12T13:25:00Z" w16du:dateUtc="2025-03-12T17:25:00Z">
              <w:r>
                <w:rPr>
                  <w:rFonts w:ascii="Calibri" w:hAnsi="Calibri" w:cs="Calibri"/>
                  <w:color w:val="000000"/>
                  <w:sz w:val="20"/>
                  <w:szCs w:val="20"/>
                </w:rPr>
                <w:t>-133</w:t>
              </w:r>
            </w:ins>
          </w:p>
        </w:tc>
        <w:tc>
          <w:tcPr>
            <w:tcW w:w="1360" w:type="dxa"/>
            <w:tcBorders>
              <w:top w:val="nil"/>
              <w:left w:val="nil"/>
              <w:bottom w:val="single" w:sz="4" w:space="0" w:color="auto"/>
              <w:right w:val="single" w:sz="4" w:space="0" w:color="auto"/>
            </w:tcBorders>
            <w:shd w:val="clear" w:color="auto" w:fill="auto"/>
            <w:vAlign w:val="center"/>
            <w:hideMark/>
          </w:tcPr>
          <w:p w14:paraId="4FC875AF" w14:textId="77777777" w:rsidR="00473D06" w:rsidRDefault="00473D06">
            <w:pPr>
              <w:jc w:val="center"/>
              <w:rPr>
                <w:ins w:id="2701" w:author="Mike Marcus" w:date="2025-03-12T13:25:00Z" w16du:dateUtc="2025-03-12T17:25:00Z"/>
                <w:rFonts w:ascii="Calibri" w:hAnsi="Calibri" w:cs="Calibri"/>
                <w:color w:val="000000"/>
                <w:sz w:val="20"/>
                <w:szCs w:val="20"/>
              </w:rPr>
            </w:pPr>
            <w:ins w:id="2702" w:author="Mike Marcus" w:date="2025-03-12T13:25:00Z" w16du:dateUtc="2025-03-12T17:25:00Z">
              <w:r>
                <w:rPr>
                  <w:rFonts w:ascii="Calibri" w:hAnsi="Calibri" w:cs="Calibri"/>
                  <w:color w:val="000000"/>
                  <w:sz w:val="20"/>
                  <w:szCs w:val="20"/>
                </w:rPr>
                <w:t>-133</w:t>
              </w:r>
            </w:ins>
          </w:p>
        </w:tc>
      </w:tr>
      <w:tr w:rsidR="00473D06" w14:paraId="7BDF686D" w14:textId="77777777" w:rsidTr="00473D06">
        <w:trPr>
          <w:trHeight w:val="300"/>
          <w:ins w:id="2703" w:author="Mike Marcus" w:date="2025-03-12T13:25:00Z"/>
        </w:trPr>
        <w:tc>
          <w:tcPr>
            <w:tcW w:w="4220" w:type="dxa"/>
            <w:tcBorders>
              <w:top w:val="nil"/>
              <w:left w:val="single" w:sz="4" w:space="0" w:color="auto"/>
              <w:bottom w:val="nil"/>
              <w:right w:val="single" w:sz="4" w:space="0" w:color="auto"/>
            </w:tcBorders>
            <w:shd w:val="clear" w:color="auto" w:fill="auto"/>
            <w:vAlign w:val="bottom"/>
            <w:hideMark/>
          </w:tcPr>
          <w:p w14:paraId="34A30423" w14:textId="77777777" w:rsidR="00473D06" w:rsidRDefault="00473D06">
            <w:pPr>
              <w:rPr>
                <w:ins w:id="2704" w:author="Mike Marcus" w:date="2025-03-12T13:25:00Z" w16du:dateUtc="2025-03-12T17:25:00Z"/>
                <w:rFonts w:ascii="Calibri" w:hAnsi="Calibri" w:cs="Calibri"/>
                <w:b/>
                <w:bCs/>
                <w:color w:val="000000"/>
                <w:sz w:val="20"/>
                <w:szCs w:val="20"/>
              </w:rPr>
            </w:pPr>
            <w:ins w:id="2705" w:author="Mike Marcus" w:date="2025-03-12T13:25:00Z" w16du:dateUtc="2025-03-12T17:25:00Z">
              <w:r>
                <w:rPr>
                  <w:rFonts w:ascii="Calibri" w:hAnsi="Calibri" w:cs="Calibri"/>
                  <w:b/>
                  <w:bCs/>
                  <w:color w:val="000000"/>
                  <w:sz w:val="20"/>
                  <w:szCs w:val="20"/>
                </w:rPr>
                <w:t>Distance from IMT BS Antenna (m)</w:t>
              </w:r>
            </w:ins>
          </w:p>
        </w:tc>
        <w:tc>
          <w:tcPr>
            <w:tcW w:w="1640" w:type="dxa"/>
            <w:tcBorders>
              <w:top w:val="nil"/>
              <w:left w:val="nil"/>
              <w:bottom w:val="nil"/>
              <w:right w:val="single" w:sz="4" w:space="0" w:color="auto"/>
            </w:tcBorders>
            <w:shd w:val="clear" w:color="auto" w:fill="auto"/>
            <w:vAlign w:val="center"/>
            <w:hideMark/>
          </w:tcPr>
          <w:p w14:paraId="6CE27327" w14:textId="77777777" w:rsidR="00473D06" w:rsidRDefault="00473D06">
            <w:pPr>
              <w:jc w:val="center"/>
              <w:rPr>
                <w:ins w:id="2706" w:author="Mike Marcus" w:date="2025-03-12T13:25:00Z" w16du:dateUtc="2025-03-12T17:25:00Z"/>
                <w:rFonts w:ascii="Calibri" w:hAnsi="Calibri" w:cs="Calibri"/>
                <w:b/>
                <w:bCs/>
                <w:color w:val="000000"/>
                <w:sz w:val="20"/>
                <w:szCs w:val="20"/>
              </w:rPr>
            </w:pPr>
            <w:ins w:id="2707" w:author="Mike Marcus" w:date="2025-03-12T13:25:00Z" w16du:dateUtc="2025-03-12T17:25:00Z">
              <w:r>
                <w:rPr>
                  <w:rFonts w:ascii="Calibri" w:hAnsi="Calibri" w:cs="Calibri"/>
                  <w:b/>
                  <w:bCs/>
                  <w:color w:val="000000"/>
                  <w:sz w:val="20"/>
                  <w:szCs w:val="20"/>
                </w:rPr>
                <w:t>10.00</w:t>
              </w:r>
            </w:ins>
          </w:p>
        </w:tc>
        <w:tc>
          <w:tcPr>
            <w:tcW w:w="1620" w:type="dxa"/>
            <w:tcBorders>
              <w:top w:val="nil"/>
              <w:left w:val="nil"/>
              <w:bottom w:val="nil"/>
              <w:right w:val="single" w:sz="4" w:space="0" w:color="auto"/>
            </w:tcBorders>
            <w:shd w:val="clear" w:color="auto" w:fill="auto"/>
            <w:vAlign w:val="center"/>
            <w:hideMark/>
          </w:tcPr>
          <w:p w14:paraId="46688119" w14:textId="77777777" w:rsidR="00473D06" w:rsidRDefault="00473D06">
            <w:pPr>
              <w:jc w:val="center"/>
              <w:rPr>
                <w:ins w:id="2708" w:author="Mike Marcus" w:date="2025-03-12T13:25:00Z" w16du:dateUtc="2025-03-12T17:25:00Z"/>
                <w:rFonts w:ascii="Calibri" w:hAnsi="Calibri" w:cs="Calibri"/>
                <w:b/>
                <w:bCs/>
                <w:color w:val="000000"/>
                <w:sz w:val="20"/>
                <w:szCs w:val="20"/>
              </w:rPr>
            </w:pPr>
            <w:ins w:id="2709" w:author="Mike Marcus" w:date="2025-03-12T13:25:00Z" w16du:dateUtc="2025-03-12T17:25:00Z">
              <w:r>
                <w:rPr>
                  <w:rFonts w:ascii="Calibri" w:hAnsi="Calibri" w:cs="Calibri"/>
                  <w:b/>
                  <w:bCs/>
                  <w:color w:val="000000"/>
                  <w:sz w:val="20"/>
                  <w:szCs w:val="20"/>
                </w:rPr>
                <w:t>50.00</w:t>
              </w:r>
            </w:ins>
          </w:p>
        </w:tc>
        <w:tc>
          <w:tcPr>
            <w:tcW w:w="1680" w:type="dxa"/>
            <w:tcBorders>
              <w:top w:val="nil"/>
              <w:left w:val="nil"/>
              <w:bottom w:val="nil"/>
              <w:right w:val="single" w:sz="4" w:space="0" w:color="auto"/>
            </w:tcBorders>
            <w:shd w:val="clear" w:color="auto" w:fill="auto"/>
            <w:vAlign w:val="center"/>
            <w:hideMark/>
          </w:tcPr>
          <w:p w14:paraId="322D8582" w14:textId="77777777" w:rsidR="00473D06" w:rsidRDefault="00473D06">
            <w:pPr>
              <w:jc w:val="center"/>
              <w:rPr>
                <w:ins w:id="2710" w:author="Mike Marcus" w:date="2025-03-12T13:25:00Z" w16du:dateUtc="2025-03-12T17:25:00Z"/>
                <w:rFonts w:ascii="Calibri" w:hAnsi="Calibri" w:cs="Calibri"/>
                <w:b/>
                <w:bCs/>
                <w:color w:val="000000"/>
                <w:sz w:val="20"/>
                <w:szCs w:val="20"/>
              </w:rPr>
            </w:pPr>
            <w:ins w:id="2711" w:author="Mike Marcus" w:date="2025-03-12T13:25:00Z" w16du:dateUtc="2025-03-12T17:25:00Z">
              <w:r>
                <w:rPr>
                  <w:rFonts w:ascii="Calibri" w:hAnsi="Calibri" w:cs="Calibri"/>
                  <w:b/>
                  <w:bCs/>
                  <w:color w:val="000000"/>
                  <w:sz w:val="20"/>
                  <w:szCs w:val="20"/>
                </w:rPr>
                <w:t>100.00</w:t>
              </w:r>
            </w:ins>
          </w:p>
        </w:tc>
        <w:tc>
          <w:tcPr>
            <w:tcW w:w="1360" w:type="dxa"/>
            <w:tcBorders>
              <w:top w:val="nil"/>
              <w:left w:val="nil"/>
              <w:bottom w:val="nil"/>
              <w:right w:val="single" w:sz="4" w:space="0" w:color="auto"/>
            </w:tcBorders>
            <w:shd w:val="clear" w:color="auto" w:fill="auto"/>
            <w:vAlign w:val="center"/>
            <w:hideMark/>
          </w:tcPr>
          <w:p w14:paraId="17679582" w14:textId="77777777" w:rsidR="00473D06" w:rsidRDefault="00473D06">
            <w:pPr>
              <w:jc w:val="center"/>
              <w:rPr>
                <w:ins w:id="2712" w:author="Mike Marcus" w:date="2025-03-12T13:25:00Z" w16du:dateUtc="2025-03-12T17:25:00Z"/>
                <w:rFonts w:ascii="Calibri" w:hAnsi="Calibri" w:cs="Calibri"/>
                <w:b/>
                <w:bCs/>
                <w:color w:val="000000"/>
                <w:sz w:val="20"/>
                <w:szCs w:val="20"/>
              </w:rPr>
            </w:pPr>
            <w:ins w:id="2713" w:author="Mike Marcus" w:date="2025-03-12T13:25:00Z" w16du:dateUtc="2025-03-12T17:25:00Z">
              <w:r>
                <w:rPr>
                  <w:rFonts w:ascii="Calibri" w:hAnsi="Calibri" w:cs="Calibri"/>
                  <w:b/>
                  <w:bCs/>
                  <w:color w:val="000000"/>
                  <w:sz w:val="20"/>
                  <w:szCs w:val="20"/>
                </w:rPr>
                <w:t>200.00</w:t>
              </w:r>
            </w:ins>
          </w:p>
        </w:tc>
      </w:tr>
      <w:tr w:rsidR="00473D06" w14:paraId="36A7C3CC" w14:textId="77777777" w:rsidTr="00473D06">
        <w:trPr>
          <w:trHeight w:val="320"/>
          <w:ins w:id="2714" w:author="Mike Marcus" w:date="2025-03-12T13:25:00Z"/>
        </w:trPr>
        <w:tc>
          <w:tcPr>
            <w:tcW w:w="4220" w:type="dxa"/>
            <w:tcBorders>
              <w:top w:val="single" w:sz="4" w:space="0" w:color="auto"/>
              <w:left w:val="single" w:sz="4" w:space="0" w:color="auto"/>
              <w:bottom w:val="single" w:sz="4" w:space="0" w:color="auto"/>
              <w:right w:val="nil"/>
            </w:tcBorders>
            <w:shd w:val="clear" w:color="000000" w:fill="FFEB9C"/>
            <w:vAlign w:val="bottom"/>
            <w:hideMark/>
          </w:tcPr>
          <w:p w14:paraId="44B61363" w14:textId="77777777" w:rsidR="00473D06" w:rsidRDefault="00473D06">
            <w:pPr>
              <w:rPr>
                <w:ins w:id="2715" w:author="Mike Marcus" w:date="2025-03-12T13:25:00Z" w16du:dateUtc="2025-03-12T17:25:00Z"/>
                <w:rFonts w:ascii="Calibri" w:hAnsi="Calibri" w:cs="Calibri"/>
                <w:b/>
                <w:bCs/>
                <w:color w:val="9C5700"/>
                <w:sz w:val="22"/>
                <w:szCs w:val="22"/>
              </w:rPr>
            </w:pPr>
            <w:ins w:id="2716" w:author="Mike Marcus" w:date="2025-03-12T13:25:00Z" w16du:dateUtc="2025-03-12T17:25:00Z">
              <w:r>
                <w:rPr>
                  <w:rFonts w:ascii="Calibri" w:hAnsi="Calibri" w:cs="Calibri"/>
                  <w:b/>
                  <w:bCs/>
                  <w:color w:val="9C5700"/>
                  <w:sz w:val="22"/>
                  <w:szCs w:val="22"/>
                </w:rPr>
                <w:t>ISM out of band EIRP</w:t>
              </w:r>
            </w:ins>
          </w:p>
        </w:tc>
        <w:tc>
          <w:tcPr>
            <w:tcW w:w="1640" w:type="dxa"/>
            <w:tcBorders>
              <w:top w:val="single" w:sz="4" w:space="0" w:color="auto"/>
              <w:left w:val="nil"/>
              <w:bottom w:val="single" w:sz="4" w:space="0" w:color="auto"/>
              <w:right w:val="single" w:sz="4" w:space="0" w:color="auto"/>
            </w:tcBorders>
            <w:shd w:val="clear" w:color="000000" w:fill="FFEB9C"/>
            <w:vAlign w:val="center"/>
            <w:hideMark/>
          </w:tcPr>
          <w:p w14:paraId="18128520" w14:textId="77777777" w:rsidR="00473D06" w:rsidRDefault="00473D06">
            <w:pPr>
              <w:jc w:val="center"/>
              <w:rPr>
                <w:ins w:id="2717" w:author="Mike Marcus" w:date="2025-03-12T13:25:00Z" w16du:dateUtc="2025-03-12T17:25:00Z"/>
                <w:rFonts w:ascii="Calibri" w:hAnsi="Calibri" w:cs="Calibri"/>
                <w:color w:val="9C5700"/>
                <w:sz w:val="22"/>
                <w:szCs w:val="22"/>
              </w:rPr>
            </w:pPr>
            <w:ins w:id="2718" w:author="Mike Marcus" w:date="2025-03-12T13:25:00Z" w16du:dateUtc="2025-03-12T17:25:00Z">
              <w:r>
                <w:rPr>
                  <w:rFonts w:ascii="Calibri" w:hAnsi="Calibri" w:cs="Calibri"/>
                  <w:color w:val="9C5700"/>
                  <w:sz w:val="22"/>
                  <w:szCs w:val="22"/>
                </w:rPr>
                <w:t> </w:t>
              </w:r>
            </w:ins>
          </w:p>
        </w:tc>
        <w:tc>
          <w:tcPr>
            <w:tcW w:w="1620" w:type="dxa"/>
            <w:tcBorders>
              <w:top w:val="single" w:sz="4" w:space="0" w:color="auto"/>
              <w:left w:val="nil"/>
              <w:bottom w:val="single" w:sz="4" w:space="0" w:color="auto"/>
              <w:right w:val="single" w:sz="4" w:space="0" w:color="auto"/>
            </w:tcBorders>
            <w:shd w:val="clear" w:color="000000" w:fill="FFEB9C"/>
            <w:vAlign w:val="center"/>
            <w:hideMark/>
          </w:tcPr>
          <w:p w14:paraId="1989CD08" w14:textId="77777777" w:rsidR="00473D06" w:rsidRDefault="00473D06">
            <w:pPr>
              <w:jc w:val="center"/>
              <w:rPr>
                <w:ins w:id="2719" w:author="Mike Marcus" w:date="2025-03-12T13:25:00Z" w16du:dateUtc="2025-03-12T17:25:00Z"/>
                <w:rFonts w:ascii="Calibri" w:hAnsi="Calibri" w:cs="Calibri"/>
                <w:color w:val="9C5700"/>
                <w:sz w:val="22"/>
                <w:szCs w:val="22"/>
              </w:rPr>
            </w:pPr>
            <w:ins w:id="2720" w:author="Mike Marcus" w:date="2025-03-12T13:25:00Z" w16du:dateUtc="2025-03-12T17:25:00Z">
              <w:r>
                <w:rPr>
                  <w:rFonts w:ascii="Calibri" w:hAnsi="Calibri" w:cs="Calibri"/>
                  <w:color w:val="9C5700"/>
                  <w:sz w:val="22"/>
                  <w:szCs w:val="22"/>
                </w:rPr>
                <w:t> </w:t>
              </w:r>
            </w:ins>
          </w:p>
        </w:tc>
        <w:tc>
          <w:tcPr>
            <w:tcW w:w="1680" w:type="dxa"/>
            <w:tcBorders>
              <w:top w:val="single" w:sz="4" w:space="0" w:color="auto"/>
              <w:left w:val="nil"/>
              <w:bottom w:val="single" w:sz="4" w:space="0" w:color="auto"/>
              <w:right w:val="single" w:sz="4" w:space="0" w:color="auto"/>
            </w:tcBorders>
            <w:shd w:val="clear" w:color="000000" w:fill="FFEB9C"/>
            <w:vAlign w:val="center"/>
            <w:hideMark/>
          </w:tcPr>
          <w:p w14:paraId="568B6C6B" w14:textId="77777777" w:rsidR="00473D06" w:rsidRDefault="00473D06">
            <w:pPr>
              <w:jc w:val="center"/>
              <w:rPr>
                <w:ins w:id="2721" w:author="Mike Marcus" w:date="2025-03-12T13:25:00Z" w16du:dateUtc="2025-03-12T17:25:00Z"/>
                <w:rFonts w:ascii="Calibri" w:hAnsi="Calibri" w:cs="Calibri"/>
                <w:color w:val="9C5700"/>
                <w:sz w:val="22"/>
                <w:szCs w:val="22"/>
              </w:rPr>
            </w:pPr>
            <w:ins w:id="2722" w:author="Mike Marcus" w:date="2025-03-12T13:25:00Z" w16du:dateUtc="2025-03-12T17:25:00Z">
              <w:r>
                <w:rPr>
                  <w:rFonts w:ascii="Calibri" w:hAnsi="Calibri" w:cs="Calibri"/>
                  <w:color w:val="9C5700"/>
                  <w:sz w:val="22"/>
                  <w:szCs w:val="22"/>
                </w:rPr>
                <w:t> </w:t>
              </w:r>
            </w:ins>
          </w:p>
        </w:tc>
        <w:tc>
          <w:tcPr>
            <w:tcW w:w="1360" w:type="dxa"/>
            <w:tcBorders>
              <w:top w:val="single" w:sz="4" w:space="0" w:color="auto"/>
              <w:left w:val="nil"/>
              <w:bottom w:val="single" w:sz="4" w:space="0" w:color="auto"/>
              <w:right w:val="single" w:sz="4" w:space="0" w:color="auto"/>
            </w:tcBorders>
            <w:shd w:val="clear" w:color="000000" w:fill="FFEB9C"/>
            <w:vAlign w:val="center"/>
            <w:hideMark/>
          </w:tcPr>
          <w:p w14:paraId="3DCB2DC5" w14:textId="77777777" w:rsidR="00473D06" w:rsidRDefault="00473D06">
            <w:pPr>
              <w:jc w:val="center"/>
              <w:rPr>
                <w:ins w:id="2723" w:author="Mike Marcus" w:date="2025-03-12T13:25:00Z" w16du:dateUtc="2025-03-12T17:25:00Z"/>
                <w:rFonts w:ascii="Calibri" w:hAnsi="Calibri" w:cs="Calibri"/>
                <w:color w:val="9C5700"/>
                <w:sz w:val="22"/>
                <w:szCs w:val="22"/>
              </w:rPr>
            </w:pPr>
            <w:ins w:id="2724" w:author="Mike Marcus" w:date="2025-03-12T13:25:00Z" w16du:dateUtc="2025-03-12T17:25:00Z">
              <w:r>
                <w:rPr>
                  <w:rFonts w:ascii="Calibri" w:hAnsi="Calibri" w:cs="Calibri"/>
                  <w:color w:val="9C5700"/>
                  <w:sz w:val="22"/>
                  <w:szCs w:val="22"/>
                </w:rPr>
                <w:t> </w:t>
              </w:r>
            </w:ins>
          </w:p>
        </w:tc>
      </w:tr>
      <w:tr w:rsidR="00473D06" w14:paraId="0A62A1E2" w14:textId="77777777" w:rsidTr="00473D06">
        <w:trPr>
          <w:trHeight w:val="600"/>
          <w:ins w:id="2725"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5D0F2BCB" w14:textId="77777777" w:rsidR="00473D06" w:rsidRDefault="00473D06">
            <w:pPr>
              <w:rPr>
                <w:ins w:id="2726" w:author="Mike Marcus" w:date="2025-03-12T13:25:00Z" w16du:dateUtc="2025-03-12T17:25:00Z"/>
                <w:rFonts w:ascii="Calibri" w:hAnsi="Calibri" w:cs="Calibri"/>
                <w:color w:val="000000"/>
                <w:sz w:val="20"/>
                <w:szCs w:val="20"/>
              </w:rPr>
            </w:pPr>
            <w:ins w:id="2727" w:author="Mike Marcus" w:date="2025-03-12T13:25:00Z" w16du:dateUtc="2025-03-12T17:25:00Z">
              <w:r>
                <w:rPr>
                  <w:rFonts w:ascii="Calibri" w:hAnsi="Calibri" w:cs="Calibri"/>
                  <w:color w:val="000000"/>
                  <w:sz w:val="20"/>
                  <w:szCs w:val="20"/>
                </w:rPr>
                <w:t>The field strength levels of emissions which lie outside the 24 GHz band.  Field strength limit (uV/m) FCC 18.305 Field Strength Limits</w:t>
              </w:r>
            </w:ins>
          </w:p>
        </w:tc>
        <w:tc>
          <w:tcPr>
            <w:tcW w:w="1640" w:type="dxa"/>
            <w:tcBorders>
              <w:top w:val="nil"/>
              <w:left w:val="nil"/>
              <w:bottom w:val="single" w:sz="4" w:space="0" w:color="auto"/>
              <w:right w:val="single" w:sz="4" w:space="0" w:color="auto"/>
            </w:tcBorders>
            <w:shd w:val="clear" w:color="auto" w:fill="auto"/>
            <w:vAlign w:val="center"/>
            <w:hideMark/>
          </w:tcPr>
          <w:p w14:paraId="2A0FFDEA" w14:textId="77777777" w:rsidR="00473D06" w:rsidRDefault="00473D06">
            <w:pPr>
              <w:jc w:val="center"/>
              <w:rPr>
                <w:ins w:id="2728" w:author="Mike Marcus" w:date="2025-03-12T13:25:00Z" w16du:dateUtc="2025-03-12T17:25:00Z"/>
                <w:rFonts w:ascii="Calibri" w:hAnsi="Calibri" w:cs="Calibri"/>
                <w:color w:val="000000"/>
                <w:sz w:val="20"/>
                <w:szCs w:val="20"/>
              </w:rPr>
            </w:pPr>
            <w:ins w:id="2729" w:author="Mike Marcus" w:date="2025-03-12T13:25:00Z" w16du:dateUtc="2025-03-12T17:25:00Z">
              <w:r>
                <w:rPr>
                  <w:rFonts w:ascii="Calibri" w:hAnsi="Calibri" w:cs="Calibri"/>
                  <w:color w:val="000000"/>
                  <w:sz w:val="20"/>
                  <w:szCs w:val="20"/>
                </w:rPr>
                <w:t>25</w:t>
              </w:r>
            </w:ins>
          </w:p>
        </w:tc>
        <w:tc>
          <w:tcPr>
            <w:tcW w:w="1620" w:type="dxa"/>
            <w:tcBorders>
              <w:top w:val="nil"/>
              <w:left w:val="nil"/>
              <w:bottom w:val="single" w:sz="4" w:space="0" w:color="auto"/>
              <w:right w:val="single" w:sz="4" w:space="0" w:color="auto"/>
            </w:tcBorders>
            <w:shd w:val="clear" w:color="auto" w:fill="auto"/>
            <w:vAlign w:val="center"/>
            <w:hideMark/>
          </w:tcPr>
          <w:p w14:paraId="428CB474" w14:textId="77777777" w:rsidR="00473D06" w:rsidRDefault="00473D06">
            <w:pPr>
              <w:jc w:val="center"/>
              <w:rPr>
                <w:ins w:id="2730" w:author="Mike Marcus" w:date="2025-03-12T13:25:00Z" w16du:dateUtc="2025-03-12T17:25:00Z"/>
                <w:rFonts w:ascii="Calibri" w:hAnsi="Calibri" w:cs="Calibri"/>
                <w:color w:val="000000"/>
                <w:sz w:val="20"/>
                <w:szCs w:val="20"/>
              </w:rPr>
            </w:pPr>
            <w:ins w:id="2731" w:author="Mike Marcus" w:date="2025-03-12T13:25:00Z" w16du:dateUtc="2025-03-12T17:25:00Z">
              <w:r>
                <w:rPr>
                  <w:rFonts w:ascii="Calibri" w:hAnsi="Calibri" w:cs="Calibri"/>
                  <w:color w:val="000000"/>
                  <w:sz w:val="20"/>
                  <w:szCs w:val="20"/>
                </w:rPr>
                <w:t>25</w:t>
              </w:r>
            </w:ins>
          </w:p>
        </w:tc>
        <w:tc>
          <w:tcPr>
            <w:tcW w:w="1680" w:type="dxa"/>
            <w:tcBorders>
              <w:top w:val="nil"/>
              <w:left w:val="nil"/>
              <w:bottom w:val="single" w:sz="4" w:space="0" w:color="auto"/>
              <w:right w:val="single" w:sz="4" w:space="0" w:color="auto"/>
            </w:tcBorders>
            <w:shd w:val="clear" w:color="auto" w:fill="auto"/>
            <w:vAlign w:val="center"/>
            <w:hideMark/>
          </w:tcPr>
          <w:p w14:paraId="2AF393B1" w14:textId="77777777" w:rsidR="00473D06" w:rsidRDefault="00473D06">
            <w:pPr>
              <w:jc w:val="center"/>
              <w:rPr>
                <w:ins w:id="2732" w:author="Mike Marcus" w:date="2025-03-12T13:25:00Z" w16du:dateUtc="2025-03-12T17:25:00Z"/>
                <w:rFonts w:ascii="Calibri" w:hAnsi="Calibri" w:cs="Calibri"/>
                <w:color w:val="000000"/>
                <w:sz w:val="20"/>
                <w:szCs w:val="20"/>
              </w:rPr>
            </w:pPr>
            <w:ins w:id="2733" w:author="Mike Marcus" w:date="2025-03-12T13:25:00Z" w16du:dateUtc="2025-03-12T17:25:00Z">
              <w:r>
                <w:rPr>
                  <w:rFonts w:ascii="Calibri" w:hAnsi="Calibri" w:cs="Calibri"/>
                  <w:color w:val="000000"/>
                  <w:sz w:val="20"/>
                  <w:szCs w:val="20"/>
                </w:rPr>
                <w:t>25</w:t>
              </w:r>
            </w:ins>
          </w:p>
        </w:tc>
        <w:tc>
          <w:tcPr>
            <w:tcW w:w="1360" w:type="dxa"/>
            <w:tcBorders>
              <w:top w:val="nil"/>
              <w:left w:val="nil"/>
              <w:bottom w:val="single" w:sz="4" w:space="0" w:color="auto"/>
              <w:right w:val="single" w:sz="4" w:space="0" w:color="auto"/>
            </w:tcBorders>
            <w:shd w:val="clear" w:color="auto" w:fill="auto"/>
            <w:vAlign w:val="center"/>
            <w:hideMark/>
          </w:tcPr>
          <w:p w14:paraId="5D75C710" w14:textId="77777777" w:rsidR="00473D06" w:rsidRDefault="00473D06">
            <w:pPr>
              <w:jc w:val="center"/>
              <w:rPr>
                <w:ins w:id="2734" w:author="Mike Marcus" w:date="2025-03-12T13:25:00Z" w16du:dateUtc="2025-03-12T17:25:00Z"/>
                <w:rFonts w:ascii="Calibri" w:hAnsi="Calibri" w:cs="Calibri"/>
                <w:color w:val="000000"/>
                <w:sz w:val="20"/>
                <w:szCs w:val="20"/>
              </w:rPr>
            </w:pPr>
            <w:ins w:id="2735" w:author="Mike Marcus" w:date="2025-03-12T13:25:00Z" w16du:dateUtc="2025-03-12T17:25:00Z">
              <w:r>
                <w:rPr>
                  <w:rFonts w:ascii="Calibri" w:hAnsi="Calibri" w:cs="Calibri"/>
                  <w:color w:val="000000"/>
                  <w:sz w:val="20"/>
                  <w:szCs w:val="20"/>
                </w:rPr>
                <w:t>25</w:t>
              </w:r>
            </w:ins>
          </w:p>
        </w:tc>
      </w:tr>
      <w:tr w:rsidR="00473D06" w14:paraId="67FDF26F" w14:textId="77777777" w:rsidTr="00473D06">
        <w:trPr>
          <w:trHeight w:val="300"/>
          <w:ins w:id="2736"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4E91241" w14:textId="77777777" w:rsidR="00473D06" w:rsidRDefault="00473D06">
            <w:pPr>
              <w:rPr>
                <w:ins w:id="2737" w:author="Mike Marcus" w:date="2025-03-12T13:25:00Z" w16du:dateUtc="2025-03-12T17:25:00Z"/>
                <w:rFonts w:ascii="Calibri" w:hAnsi="Calibri" w:cs="Calibri"/>
                <w:color w:val="000000"/>
                <w:sz w:val="20"/>
                <w:szCs w:val="20"/>
              </w:rPr>
            </w:pPr>
            <w:ins w:id="2738" w:author="Mike Marcus" w:date="2025-03-12T13:25:00Z" w16du:dateUtc="2025-03-12T17:25:00Z">
              <w:r>
                <w:rPr>
                  <w:rFonts w:ascii="Calibri" w:hAnsi="Calibri" w:cs="Calibri"/>
                  <w:color w:val="000000"/>
                  <w:sz w:val="20"/>
                  <w:szCs w:val="20"/>
                </w:rPr>
                <w:t>Distance of Field strength limit (m)</w:t>
              </w:r>
            </w:ins>
          </w:p>
        </w:tc>
        <w:tc>
          <w:tcPr>
            <w:tcW w:w="1640" w:type="dxa"/>
            <w:tcBorders>
              <w:top w:val="nil"/>
              <w:left w:val="nil"/>
              <w:bottom w:val="single" w:sz="4" w:space="0" w:color="auto"/>
              <w:right w:val="single" w:sz="4" w:space="0" w:color="auto"/>
            </w:tcBorders>
            <w:shd w:val="clear" w:color="auto" w:fill="auto"/>
            <w:vAlign w:val="center"/>
            <w:hideMark/>
          </w:tcPr>
          <w:p w14:paraId="7C6DEF19" w14:textId="77777777" w:rsidR="00473D06" w:rsidRDefault="00473D06">
            <w:pPr>
              <w:jc w:val="center"/>
              <w:rPr>
                <w:ins w:id="2739" w:author="Mike Marcus" w:date="2025-03-12T13:25:00Z" w16du:dateUtc="2025-03-12T17:25:00Z"/>
                <w:rFonts w:ascii="Calibri" w:hAnsi="Calibri" w:cs="Calibri"/>
                <w:color w:val="000000"/>
                <w:sz w:val="20"/>
                <w:szCs w:val="20"/>
              </w:rPr>
            </w:pPr>
            <w:ins w:id="2740" w:author="Mike Marcus" w:date="2025-03-12T13:25:00Z" w16du:dateUtc="2025-03-12T17:25:00Z">
              <w:r>
                <w:rPr>
                  <w:rFonts w:ascii="Calibri" w:hAnsi="Calibri" w:cs="Calibri"/>
                  <w:color w:val="000000"/>
                  <w:sz w:val="20"/>
                  <w:szCs w:val="20"/>
                </w:rPr>
                <w:t>300</w:t>
              </w:r>
            </w:ins>
          </w:p>
        </w:tc>
        <w:tc>
          <w:tcPr>
            <w:tcW w:w="1620" w:type="dxa"/>
            <w:tcBorders>
              <w:top w:val="nil"/>
              <w:left w:val="nil"/>
              <w:bottom w:val="single" w:sz="4" w:space="0" w:color="auto"/>
              <w:right w:val="single" w:sz="4" w:space="0" w:color="auto"/>
            </w:tcBorders>
            <w:shd w:val="clear" w:color="auto" w:fill="auto"/>
            <w:vAlign w:val="center"/>
            <w:hideMark/>
          </w:tcPr>
          <w:p w14:paraId="207A87B9" w14:textId="77777777" w:rsidR="00473D06" w:rsidRDefault="00473D06">
            <w:pPr>
              <w:jc w:val="center"/>
              <w:rPr>
                <w:ins w:id="2741" w:author="Mike Marcus" w:date="2025-03-12T13:25:00Z" w16du:dateUtc="2025-03-12T17:25:00Z"/>
                <w:rFonts w:ascii="Calibri" w:hAnsi="Calibri" w:cs="Calibri"/>
                <w:color w:val="000000"/>
                <w:sz w:val="20"/>
                <w:szCs w:val="20"/>
              </w:rPr>
            </w:pPr>
            <w:ins w:id="2742" w:author="Mike Marcus" w:date="2025-03-12T13:25:00Z" w16du:dateUtc="2025-03-12T17:25:00Z">
              <w:r>
                <w:rPr>
                  <w:rFonts w:ascii="Calibri" w:hAnsi="Calibri" w:cs="Calibri"/>
                  <w:color w:val="000000"/>
                  <w:sz w:val="20"/>
                  <w:szCs w:val="20"/>
                </w:rPr>
                <w:t>300</w:t>
              </w:r>
            </w:ins>
          </w:p>
        </w:tc>
        <w:tc>
          <w:tcPr>
            <w:tcW w:w="1680" w:type="dxa"/>
            <w:tcBorders>
              <w:top w:val="nil"/>
              <w:left w:val="nil"/>
              <w:bottom w:val="single" w:sz="4" w:space="0" w:color="auto"/>
              <w:right w:val="single" w:sz="4" w:space="0" w:color="auto"/>
            </w:tcBorders>
            <w:shd w:val="clear" w:color="auto" w:fill="auto"/>
            <w:vAlign w:val="center"/>
            <w:hideMark/>
          </w:tcPr>
          <w:p w14:paraId="17B57E6E" w14:textId="77777777" w:rsidR="00473D06" w:rsidRDefault="00473D06">
            <w:pPr>
              <w:jc w:val="center"/>
              <w:rPr>
                <w:ins w:id="2743" w:author="Mike Marcus" w:date="2025-03-12T13:25:00Z" w16du:dateUtc="2025-03-12T17:25:00Z"/>
                <w:rFonts w:ascii="Calibri" w:hAnsi="Calibri" w:cs="Calibri"/>
                <w:color w:val="000000"/>
                <w:sz w:val="20"/>
                <w:szCs w:val="20"/>
              </w:rPr>
            </w:pPr>
            <w:ins w:id="2744" w:author="Mike Marcus" w:date="2025-03-12T13:25:00Z" w16du:dateUtc="2025-03-12T17:25:00Z">
              <w:r>
                <w:rPr>
                  <w:rFonts w:ascii="Calibri" w:hAnsi="Calibri" w:cs="Calibri"/>
                  <w:color w:val="000000"/>
                  <w:sz w:val="20"/>
                  <w:szCs w:val="20"/>
                </w:rPr>
                <w:t>300</w:t>
              </w:r>
            </w:ins>
          </w:p>
        </w:tc>
        <w:tc>
          <w:tcPr>
            <w:tcW w:w="1360" w:type="dxa"/>
            <w:tcBorders>
              <w:top w:val="nil"/>
              <w:left w:val="nil"/>
              <w:bottom w:val="single" w:sz="4" w:space="0" w:color="auto"/>
              <w:right w:val="single" w:sz="4" w:space="0" w:color="auto"/>
            </w:tcBorders>
            <w:shd w:val="clear" w:color="auto" w:fill="auto"/>
            <w:vAlign w:val="center"/>
            <w:hideMark/>
          </w:tcPr>
          <w:p w14:paraId="28BFFA9C" w14:textId="77777777" w:rsidR="00473D06" w:rsidRDefault="00473D06">
            <w:pPr>
              <w:jc w:val="center"/>
              <w:rPr>
                <w:ins w:id="2745" w:author="Mike Marcus" w:date="2025-03-12T13:25:00Z" w16du:dateUtc="2025-03-12T17:25:00Z"/>
                <w:rFonts w:ascii="Calibri" w:hAnsi="Calibri" w:cs="Calibri"/>
                <w:color w:val="000000"/>
                <w:sz w:val="20"/>
                <w:szCs w:val="20"/>
              </w:rPr>
            </w:pPr>
            <w:ins w:id="2746" w:author="Mike Marcus" w:date="2025-03-12T13:25:00Z" w16du:dateUtc="2025-03-12T17:25:00Z">
              <w:r>
                <w:rPr>
                  <w:rFonts w:ascii="Calibri" w:hAnsi="Calibri" w:cs="Calibri"/>
                  <w:color w:val="000000"/>
                  <w:sz w:val="20"/>
                  <w:szCs w:val="20"/>
                </w:rPr>
                <w:t>300</w:t>
              </w:r>
            </w:ins>
          </w:p>
        </w:tc>
      </w:tr>
      <w:tr w:rsidR="00473D06" w14:paraId="51A67B49" w14:textId="77777777" w:rsidTr="00473D06">
        <w:trPr>
          <w:trHeight w:val="600"/>
          <w:ins w:id="2747"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144A7C45" w14:textId="77777777" w:rsidR="00473D06" w:rsidRDefault="00473D06">
            <w:pPr>
              <w:rPr>
                <w:ins w:id="2748" w:author="Mike Marcus" w:date="2025-03-12T13:25:00Z" w16du:dateUtc="2025-03-12T17:25:00Z"/>
                <w:rFonts w:ascii="Calibri" w:hAnsi="Calibri" w:cs="Calibri"/>
                <w:color w:val="000000"/>
                <w:sz w:val="20"/>
                <w:szCs w:val="20"/>
              </w:rPr>
            </w:pPr>
            <w:ins w:id="2749" w:author="Mike Marcus" w:date="2025-03-12T13:25:00Z" w16du:dateUtc="2025-03-12T17:25:00Z">
              <w:r>
                <w:rPr>
                  <w:rFonts w:ascii="Calibri" w:hAnsi="Calibri" w:cs="Calibri"/>
                  <w:color w:val="000000"/>
                  <w:sz w:val="20"/>
                  <w:szCs w:val="20"/>
                </w:rPr>
                <w:t>EIRP (dBm) out of band per 1 MHz = 10*log10(4*pi*E^2*distance^2 / 0.377).  Also see NTIA Technical Memorandum TM-10-469 Eq-59</w:t>
              </w:r>
            </w:ins>
          </w:p>
        </w:tc>
        <w:tc>
          <w:tcPr>
            <w:tcW w:w="1640" w:type="dxa"/>
            <w:tcBorders>
              <w:top w:val="nil"/>
              <w:left w:val="nil"/>
              <w:bottom w:val="single" w:sz="4" w:space="0" w:color="auto"/>
              <w:right w:val="single" w:sz="4" w:space="0" w:color="auto"/>
            </w:tcBorders>
            <w:shd w:val="clear" w:color="auto" w:fill="auto"/>
            <w:vAlign w:val="center"/>
            <w:hideMark/>
          </w:tcPr>
          <w:p w14:paraId="088E24C8" w14:textId="77777777" w:rsidR="00473D06" w:rsidRDefault="00473D06">
            <w:pPr>
              <w:jc w:val="center"/>
              <w:rPr>
                <w:ins w:id="2750" w:author="Mike Marcus" w:date="2025-03-12T13:25:00Z" w16du:dateUtc="2025-03-12T17:25:00Z"/>
                <w:rFonts w:ascii="Calibri" w:hAnsi="Calibri" w:cs="Calibri"/>
                <w:color w:val="000000"/>
                <w:sz w:val="20"/>
                <w:szCs w:val="20"/>
              </w:rPr>
            </w:pPr>
            <w:ins w:id="2751" w:author="Mike Marcus" w:date="2025-03-12T13:25:00Z" w16du:dateUtc="2025-03-12T17:25:00Z">
              <w:r>
                <w:rPr>
                  <w:rFonts w:ascii="Calibri" w:hAnsi="Calibri" w:cs="Calibri"/>
                  <w:color w:val="000000"/>
                  <w:sz w:val="20"/>
                  <w:szCs w:val="20"/>
                </w:rPr>
                <w:t>-27.27</w:t>
              </w:r>
            </w:ins>
          </w:p>
        </w:tc>
        <w:tc>
          <w:tcPr>
            <w:tcW w:w="1620" w:type="dxa"/>
            <w:tcBorders>
              <w:top w:val="nil"/>
              <w:left w:val="nil"/>
              <w:bottom w:val="single" w:sz="4" w:space="0" w:color="auto"/>
              <w:right w:val="single" w:sz="4" w:space="0" w:color="auto"/>
            </w:tcBorders>
            <w:shd w:val="clear" w:color="auto" w:fill="auto"/>
            <w:vAlign w:val="center"/>
            <w:hideMark/>
          </w:tcPr>
          <w:p w14:paraId="5025CB98" w14:textId="77777777" w:rsidR="00473D06" w:rsidRDefault="00473D06">
            <w:pPr>
              <w:jc w:val="center"/>
              <w:rPr>
                <w:ins w:id="2752" w:author="Mike Marcus" w:date="2025-03-12T13:25:00Z" w16du:dateUtc="2025-03-12T17:25:00Z"/>
                <w:rFonts w:ascii="Calibri" w:hAnsi="Calibri" w:cs="Calibri"/>
                <w:color w:val="000000"/>
                <w:sz w:val="20"/>
                <w:szCs w:val="20"/>
              </w:rPr>
            </w:pPr>
            <w:ins w:id="2753" w:author="Mike Marcus" w:date="2025-03-12T13:25:00Z" w16du:dateUtc="2025-03-12T17:25:00Z">
              <w:r>
                <w:rPr>
                  <w:rFonts w:ascii="Calibri" w:hAnsi="Calibri" w:cs="Calibri"/>
                  <w:color w:val="000000"/>
                  <w:sz w:val="20"/>
                  <w:szCs w:val="20"/>
                </w:rPr>
                <w:t>-27.27</w:t>
              </w:r>
            </w:ins>
          </w:p>
        </w:tc>
        <w:tc>
          <w:tcPr>
            <w:tcW w:w="1680" w:type="dxa"/>
            <w:tcBorders>
              <w:top w:val="nil"/>
              <w:left w:val="nil"/>
              <w:bottom w:val="single" w:sz="4" w:space="0" w:color="auto"/>
              <w:right w:val="single" w:sz="4" w:space="0" w:color="auto"/>
            </w:tcBorders>
            <w:shd w:val="clear" w:color="auto" w:fill="auto"/>
            <w:vAlign w:val="center"/>
            <w:hideMark/>
          </w:tcPr>
          <w:p w14:paraId="5500763C" w14:textId="77777777" w:rsidR="00473D06" w:rsidRDefault="00473D06">
            <w:pPr>
              <w:jc w:val="center"/>
              <w:rPr>
                <w:ins w:id="2754" w:author="Mike Marcus" w:date="2025-03-12T13:25:00Z" w16du:dateUtc="2025-03-12T17:25:00Z"/>
                <w:rFonts w:ascii="Calibri" w:hAnsi="Calibri" w:cs="Calibri"/>
                <w:color w:val="000000"/>
                <w:sz w:val="20"/>
                <w:szCs w:val="20"/>
              </w:rPr>
            </w:pPr>
            <w:ins w:id="2755" w:author="Mike Marcus" w:date="2025-03-12T13:25:00Z" w16du:dateUtc="2025-03-12T17:25:00Z">
              <w:r>
                <w:rPr>
                  <w:rFonts w:ascii="Calibri" w:hAnsi="Calibri" w:cs="Calibri"/>
                  <w:color w:val="000000"/>
                  <w:sz w:val="20"/>
                  <w:szCs w:val="20"/>
                </w:rPr>
                <w:t>-27.27</w:t>
              </w:r>
            </w:ins>
          </w:p>
        </w:tc>
        <w:tc>
          <w:tcPr>
            <w:tcW w:w="1360" w:type="dxa"/>
            <w:tcBorders>
              <w:top w:val="nil"/>
              <w:left w:val="nil"/>
              <w:bottom w:val="single" w:sz="4" w:space="0" w:color="auto"/>
              <w:right w:val="single" w:sz="4" w:space="0" w:color="auto"/>
            </w:tcBorders>
            <w:shd w:val="clear" w:color="auto" w:fill="auto"/>
            <w:vAlign w:val="center"/>
            <w:hideMark/>
          </w:tcPr>
          <w:p w14:paraId="0DC4CAD8" w14:textId="77777777" w:rsidR="00473D06" w:rsidRDefault="00473D06">
            <w:pPr>
              <w:jc w:val="center"/>
              <w:rPr>
                <w:ins w:id="2756" w:author="Mike Marcus" w:date="2025-03-12T13:25:00Z" w16du:dateUtc="2025-03-12T17:25:00Z"/>
                <w:rFonts w:ascii="Calibri" w:hAnsi="Calibri" w:cs="Calibri"/>
                <w:color w:val="000000"/>
                <w:sz w:val="20"/>
                <w:szCs w:val="20"/>
              </w:rPr>
            </w:pPr>
            <w:ins w:id="2757" w:author="Mike Marcus" w:date="2025-03-12T13:25:00Z" w16du:dateUtc="2025-03-12T17:25:00Z">
              <w:r>
                <w:rPr>
                  <w:rFonts w:ascii="Calibri" w:hAnsi="Calibri" w:cs="Calibri"/>
                  <w:color w:val="000000"/>
                  <w:sz w:val="20"/>
                  <w:szCs w:val="20"/>
                </w:rPr>
                <w:t>-27.27</w:t>
              </w:r>
            </w:ins>
          </w:p>
        </w:tc>
      </w:tr>
      <w:tr w:rsidR="00473D06" w14:paraId="1940DA4C" w14:textId="77777777" w:rsidTr="00473D06">
        <w:trPr>
          <w:trHeight w:val="300"/>
          <w:ins w:id="2758"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AD48FE9" w14:textId="77777777" w:rsidR="00473D06" w:rsidRDefault="00473D06">
            <w:pPr>
              <w:rPr>
                <w:ins w:id="2759" w:author="Mike Marcus" w:date="2025-03-12T13:25:00Z" w16du:dateUtc="2025-03-12T17:25:00Z"/>
                <w:rFonts w:ascii="Calibri" w:hAnsi="Calibri" w:cs="Calibri"/>
                <w:color w:val="000000"/>
                <w:sz w:val="20"/>
                <w:szCs w:val="20"/>
              </w:rPr>
            </w:pPr>
            <w:ins w:id="2760" w:author="Mike Marcus" w:date="2025-03-12T13:25:00Z" w16du:dateUtc="2025-03-12T17:25:00Z">
              <w:r>
                <w:rPr>
                  <w:rFonts w:ascii="Calibri" w:hAnsi="Calibri" w:cs="Calibri"/>
                  <w:color w:val="000000"/>
                  <w:sz w:val="20"/>
                  <w:szCs w:val="20"/>
                </w:rPr>
                <w:lastRenderedPageBreak/>
                <w:t>Device EIRP (dB(W/MHz)</w:t>
              </w:r>
            </w:ins>
          </w:p>
        </w:tc>
        <w:tc>
          <w:tcPr>
            <w:tcW w:w="1640" w:type="dxa"/>
            <w:tcBorders>
              <w:top w:val="nil"/>
              <w:left w:val="nil"/>
              <w:bottom w:val="single" w:sz="4" w:space="0" w:color="auto"/>
              <w:right w:val="single" w:sz="4" w:space="0" w:color="auto"/>
            </w:tcBorders>
            <w:shd w:val="clear" w:color="auto" w:fill="auto"/>
            <w:vAlign w:val="center"/>
            <w:hideMark/>
          </w:tcPr>
          <w:p w14:paraId="47A1C92B" w14:textId="77777777" w:rsidR="00473D06" w:rsidRDefault="00473D06">
            <w:pPr>
              <w:jc w:val="center"/>
              <w:rPr>
                <w:ins w:id="2761" w:author="Mike Marcus" w:date="2025-03-12T13:25:00Z" w16du:dateUtc="2025-03-12T17:25:00Z"/>
                <w:rFonts w:ascii="Calibri" w:hAnsi="Calibri" w:cs="Calibri"/>
                <w:color w:val="000000"/>
                <w:sz w:val="20"/>
                <w:szCs w:val="20"/>
              </w:rPr>
            </w:pPr>
            <w:ins w:id="2762" w:author="Mike Marcus" w:date="2025-03-12T13:25:00Z" w16du:dateUtc="2025-03-12T17:25:00Z">
              <w:r>
                <w:rPr>
                  <w:rFonts w:ascii="Calibri" w:hAnsi="Calibri" w:cs="Calibri"/>
                  <w:color w:val="000000"/>
                  <w:sz w:val="20"/>
                  <w:szCs w:val="20"/>
                </w:rPr>
                <w:t>-57.27</w:t>
              </w:r>
            </w:ins>
          </w:p>
        </w:tc>
        <w:tc>
          <w:tcPr>
            <w:tcW w:w="1620" w:type="dxa"/>
            <w:tcBorders>
              <w:top w:val="nil"/>
              <w:left w:val="nil"/>
              <w:bottom w:val="single" w:sz="4" w:space="0" w:color="auto"/>
              <w:right w:val="single" w:sz="4" w:space="0" w:color="auto"/>
            </w:tcBorders>
            <w:shd w:val="clear" w:color="auto" w:fill="auto"/>
            <w:vAlign w:val="center"/>
            <w:hideMark/>
          </w:tcPr>
          <w:p w14:paraId="24AF4346" w14:textId="77777777" w:rsidR="00473D06" w:rsidRDefault="00473D06">
            <w:pPr>
              <w:jc w:val="center"/>
              <w:rPr>
                <w:ins w:id="2763" w:author="Mike Marcus" w:date="2025-03-12T13:25:00Z" w16du:dateUtc="2025-03-12T17:25:00Z"/>
                <w:rFonts w:ascii="Calibri" w:hAnsi="Calibri" w:cs="Calibri"/>
                <w:color w:val="000000"/>
                <w:sz w:val="20"/>
                <w:szCs w:val="20"/>
              </w:rPr>
            </w:pPr>
            <w:ins w:id="2764" w:author="Mike Marcus" w:date="2025-03-12T13:25:00Z" w16du:dateUtc="2025-03-12T17:25:00Z">
              <w:r>
                <w:rPr>
                  <w:rFonts w:ascii="Calibri" w:hAnsi="Calibri" w:cs="Calibri"/>
                  <w:color w:val="000000"/>
                  <w:sz w:val="20"/>
                  <w:szCs w:val="20"/>
                </w:rPr>
                <w:t>-57.27</w:t>
              </w:r>
            </w:ins>
          </w:p>
        </w:tc>
        <w:tc>
          <w:tcPr>
            <w:tcW w:w="1680" w:type="dxa"/>
            <w:tcBorders>
              <w:top w:val="nil"/>
              <w:left w:val="nil"/>
              <w:bottom w:val="single" w:sz="4" w:space="0" w:color="auto"/>
              <w:right w:val="single" w:sz="4" w:space="0" w:color="auto"/>
            </w:tcBorders>
            <w:shd w:val="clear" w:color="auto" w:fill="auto"/>
            <w:vAlign w:val="center"/>
            <w:hideMark/>
          </w:tcPr>
          <w:p w14:paraId="72B4A74C" w14:textId="77777777" w:rsidR="00473D06" w:rsidRDefault="00473D06">
            <w:pPr>
              <w:jc w:val="center"/>
              <w:rPr>
                <w:ins w:id="2765" w:author="Mike Marcus" w:date="2025-03-12T13:25:00Z" w16du:dateUtc="2025-03-12T17:25:00Z"/>
                <w:rFonts w:ascii="Calibri" w:hAnsi="Calibri" w:cs="Calibri"/>
                <w:color w:val="000000"/>
                <w:sz w:val="20"/>
                <w:szCs w:val="20"/>
              </w:rPr>
            </w:pPr>
            <w:ins w:id="2766" w:author="Mike Marcus" w:date="2025-03-12T13:25:00Z" w16du:dateUtc="2025-03-12T17:25:00Z">
              <w:r>
                <w:rPr>
                  <w:rFonts w:ascii="Calibri" w:hAnsi="Calibri" w:cs="Calibri"/>
                  <w:color w:val="000000"/>
                  <w:sz w:val="20"/>
                  <w:szCs w:val="20"/>
                </w:rPr>
                <w:t>-57.27</w:t>
              </w:r>
            </w:ins>
          </w:p>
        </w:tc>
        <w:tc>
          <w:tcPr>
            <w:tcW w:w="1360" w:type="dxa"/>
            <w:tcBorders>
              <w:top w:val="nil"/>
              <w:left w:val="nil"/>
              <w:bottom w:val="single" w:sz="4" w:space="0" w:color="auto"/>
              <w:right w:val="single" w:sz="4" w:space="0" w:color="auto"/>
            </w:tcBorders>
            <w:shd w:val="clear" w:color="auto" w:fill="auto"/>
            <w:vAlign w:val="center"/>
            <w:hideMark/>
          </w:tcPr>
          <w:p w14:paraId="17830AC5" w14:textId="77777777" w:rsidR="00473D06" w:rsidRDefault="00473D06">
            <w:pPr>
              <w:jc w:val="center"/>
              <w:rPr>
                <w:ins w:id="2767" w:author="Mike Marcus" w:date="2025-03-12T13:25:00Z" w16du:dateUtc="2025-03-12T17:25:00Z"/>
                <w:rFonts w:ascii="Calibri" w:hAnsi="Calibri" w:cs="Calibri"/>
                <w:color w:val="000000"/>
                <w:sz w:val="20"/>
                <w:szCs w:val="20"/>
              </w:rPr>
            </w:pPr>
            <w:ins w:id="2768" w:author="Mike Marcus" w:date="2025-03-12T13:25:00Z" w16du:dateUtc="2025-03-12T17:25:00Z">
              <w:r>
                <w:rPr>
                  <w:rFonts w:ascii="Calibri" w:hAnsi="Calibri" w:cs="Calibri"/>
                  <w:color w:val="000000"/>
                  <w:sz w:val="20"/>
                  <w:szCs w:val="20"/>
                </w:rPr>
                <w:t>-57.27</w:t>
              </w:r>
            </w:ins>
          </w:p>
        </w:tc>
      </w:tr>
      <w:tr w:rsidR="00473D06" w14:paraId="170BBAA7" w14:textId="77777777" w:rsidTr="00473D06">
        <w:trPr>
          <w:trHeight w:val="320"/>
          <w:ins w:id="2769" w:author="Mike Marcus" w:date="2025-03-12T13:25:00Z"/>
        </w:trPr>
        <w:tc>
          <w:tcPr>
            <w:tcW w:w="4220" w:type="dxa"/>
            <w:tcBorders>
              <w:top w:val="nil"/>
              <w:left w:val="single" w:sz="4" w:space="0" w:color="auto"/>
              <w:bottom w:val="single" w:sz="4" w:space="0" w:color="auto"/>
              <w:right w:val="nil"/>
            </w:tcBorders>
            <w:shd w:val="clear" w:color="000000" w:fill="FFEB9C"/>
            <w:vAlign w:val="bottom"/>
            <w:hideMark/>
          </w:tcPr>
          <w:p w14:paraId="680347F6" w14:textId="77777777" w:rsidR="00473D06" w:rsidRDefault="00473D06">
            <w:pPr>
              <w:rPr>
                <w:ins w:id="2770" w:author="Mike Marcus" w:date="2025-03-12T13:25:00Z" w16du:dateUtc="2025-03-12T17:25:00Z"/>
                <w:rFonts w:ascii="Calibri" w:hAnsi="Calibri" w:cs="Calibri"/>
                <w:b/>
                <w:bCs/>
                <w:color w:val="9C5700"/>
                <w:sz w:val="22"/>
                <w:szCs w:val="22"/>
              </w:rPr>
            </w:pPr>
            <w:ins w:id="2771" w:author="Mike Marcus" w:date="2025-03-12T13:25:00Z" w16du:dateUtc="2025-03-12T17:25:00Z">
              <w:r>
                <w:rPr>
                  <w:rFonts w:ascii="Calibri" w:hAnsi="Calibri" w:cs="Calibri"/>
                  <w:b/>
                  <w:bCs/>
                  <w:color w:val="9C5700"/>
                  <w:sz w:val="22"/>
                  <w:szCs w:val="22"/>
                </w:rPr>
                <w:t>Losses</w:t>
              </w:r>
            </w:ins>
          </w:p>
        </w:tc>
        <w:tc>
          <w:tcPr>
            <w:tcW w:w="1640" w:type="dxa"/>
            <w:tcBorders>
              <w:top w:val="nil"/>
              <w:left w:val="nil"/>
              <w:bottom w:val="single" w:sz="4" w:space="0" w:color="auto"/>
              <w:right w:val="single" w:sz="4" w:space="0" w:color="auto"/>
            </w:tcBorders>
            <w:shd w:val="clear" w:color="000000" w:fill="FFEB9C"/>
            <w:vAlign w:val="center"/>
            <w:hideMark/>
          </w:tcPr>
          <w:p w14:paraId="60EC849A" w14:textId="77777777" w:rsidR="00473D06" w:rsidRDefault="00473D06">
            <w:pPr>
              <w:jc w:val="center"/>
              <w:rPr>
                <w:ins w:id="2772" w:author="Mike Marcus" w:date="2025-03-12T13:25:00Z" w16du:dateUtc="2025-03-12T17:25:00Z"/>
                <w:rFonts w:ascii="Calibri" w:hAnsi="Calibri" w:cs="Calibri"/>
                <w:color w:val="9C5700"/>
                <w:sz w:val="22"/>
                <w:szCs w:val="22"/>
              </w:rPr>
            </w:pPr>
            <w:ins w:id="2773" w:author="Mike Marcus" w:date="2025-03-12T13:25:00Z" w16du:dateUtc="2025-03-12T17:25:00Z">
              <w:r>
                <w:rPr>
                  <w:rFonts w:ascii="Calibri" w:hAnsi="Calibri" w:cs="Calibri"/>
                  <w:color w:val="9C5700"/>
                  <w:sz w:val="22"/>
                  <w:szCs w:val="22"/>
                </w:rPr>
                <w:t> </w:t>
              </w:r>
            </w:ins>
          </w:p>
        </w:tc>
        <w:tc>
          <w:tcPr>
            <w:tcW w:w="1620" w:type="dxa"/>
            <w:tcBorders>
              <w:top w:val="nil"/>
              <w:left w:val="nil"/>
              <w:bottom w:val="single" w:sz="4" w:space="0" w:color="auto"/>
              <w:right w:val="single" w:sz="4" w:space="0" w:color="auto"/>
            </w:tcBorders>
            <w:shd w:val="clear" w:color="000000" w:fill="FFEB9C"/>
            <w:vAlign w:val="center"/>
            <w:hideMark/>
          </w:tcPr>
          <w:p w14:paraId="6CA7F8C9" w14:textId="77777777" w:rsidR="00473D06" w:rsidRDefault="00473D06">
            <w:pPr>
              <w:jc w:val="center"/>
              <w:rPr>
                <w:ins w:id="2774" w:author="Mike Marcus" w:date="2025-03-12T13:25:00Z" w16du:dateUtc="2025-03-12T17:25:00Z"/>
                <w:rFonts w:ascii="Calibri" w:hAnsi="Calibri" w:cs="Calibri"/>
                <w:color w:val="9C5700"/>
                <w:sz w:val="22"/>
                <w:szCs w:val="22"/>
              </w:rPr>
            </w:pPr>
            <w:ins w:id="2775" w:author="Mike Marcus" w:date="2025-03-12T13:25:00Z" w16du:dateUtc="2025-03-12T17:25:00Z">
              <w:r>
                <w:rPr>
                  <w:rFonts w:ascii="Calibri" w:hAnsi="Calibri" w:cs="Calibri"/>
                  <w:color w:val="9C5700"/>
                  <w:sz w:val="22"/>
                  <w:szCs w:val="22"/>
                </w:rPr>
                <w:t> </w:t>
              </w:r>
            </w:ins>
          </w:p>
        </w:tc>
        <w:tc>
          <w:tcPr>
            <w:tcW w:w="1680" w:type="dxa"/>
            <w:tcBorders>
              <w:top w:val="nil"/>
              <w:left w:val="nil"/>
              <w:bottom w:val="single" w:sz="4" w:space="0" w:color="auto"/>
              <w:right w:val="single" w:sz="4" w:space="0" w:color="auto"/>
            </w:tcBorders>
            <w:shd w:val="clear" w:color="000000" w:fill="FFEB9C"/>
            <w:vAlign w:val="center"/>
            <w:hideMark/>
          </w:tcPr>
          <w:p w14:paraId="030025FE" w14:textId="77777777" w:rsidR="00473D06" w:rsidRDefault="00473D06">
            <w:pPr>
              <w:jc w:val="center"/>
              <w:rPr>
                <w:ins w:id="2776" w:author="Mike Marcus" w:date="2025-03-12T13:25:00Z" w16du:dateUtc="2025-03-12T17:25:00Z"/>
                <w:rFonts w:ascii="Calibri" w:hAnsi="Calibri" w:cs="Calibri"/>
                <w:color w:val="9C5700"/>
                <w:sz w:val="22"/>
                <w:szCs w:val="22"/>
              </w:rPr>
            </w:pPr>
            <w:ins w:id="2777" w:author="Mike Marcus" w:date="2025-03-12T13:25:00Z" w16du:dateUtc="2025-03-12T17:25:00Z">
              <w:r>
                <w:rPr>
                  <w:rFonts w:ascii="Calibri" w:hAnsi="Calibri" w:cs="Calibri"/>
                  <w:color w:val="9C5700"/>
                  <w:sz w:val="22"/>
                  <w:szCs w:val="22"/>
                </w:rPr>
                <w:t> </w:t>
              </w:r>
            </w:ins>
          </w:p>
        </w:tc>
        <w:tc>
          <w:tcPr>
            <w:tcW w:w="1360" w:type="dxa"/>
            <w:tcBorders>
              <w:top w:val="nil"/>
              <w:left w:val="nil"/>
              <w:bottom w:val="single" w:sz="4" w:space="0" w:color="auto"/>
              <w:right w:val="single" w:sz="4" w:space="0" w:color="auto"/>
            </w:tcBorders>
            <w:shd w:val="clear" w:color="000000" w:fill="FFEB9C"/>
            <w:vAlign w:val="center"/>
            <w:hideMark/>
          </w:tcPr>
          <w:p w14:paraId="37BE3533" w14:textId="77777777" w:rsidR="00473D06" w:rsidRDefault="00473D06">
            <w:pPr>
              <w:jc w:val="center"/>
              <w:rPr>
                <w:ins w:id="2778" w:author="Mike Marcus" w:date="2025-03-12T13:25:00Z" w16du:dateUtc="2025-03-12T17:25:00Z"/>
                <w:rFonts w:ascii="Calibri" w:hAnsi="Calibri" w:cs="Calibri"/>
                <w:color w:val="9C5700"/>
                <w:sz w:val="22"/>
                <w:szCs w:val="22"/>
              </w:rPr>
            </w:pPr>
            <w:ins w:id="2779" w:author="Mike Marcus" w:date="2025-03-12T13:25:00Z" w16du:dateUtc="2025-03-12T17:25:00Z">
              <w:r>
                <w:rPr>
                  <w:rFonts w:ascii="Calibri" w:hAnsi="Calibri" w:cs="Calibri"/>
                  <w:color w:val="9C5700"/>
                  <w:sz w:val="22"/>
                  <w:szCs w:val="22"/>
                </w:rPr>
                <w:t> </w:t>
              </w:r>
            </w:ins>
          </w:p>
        </w:tc>
      </w:tr>
      <w:tr w:rsidR="00473D06" w14:paraId="53D20AF9" w14:textId="77777777" w:rsidTr="00473D06">
        <w:trPr>
          <w:trHeight w:val="600"/>
          <w:ins w:id="278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380449F9" w14:textId="77777777" w:rsidR="00473D06" w:rsidRDefault="00473D06">
            <w:pPr>
              <w:rPr>
                <w:ins w:id="2781" w:author="Mike Marcus" w:date="2025-03-12T13:25:00Z" w16du:dateUtc="2025-03-12T17:25:00Z"/>
                <w:rFonts w:ascii="Calibri" w:hAnsi="Calibri" w:cs="Calibri"/>
                <w:color w:val="000000"/>
                <w:sz w:val="20"/>
                <w:szCs w:val="20"/>
              </w:rPr>
            </w:pPr>
            <w:ins w:id="2782" w:author="Mike Marcus" w:date="2025-03-12T13:25:00Z" w16du:dateUtc="2025-03-12T17:25:00Z">
              <w:r>
                <w:rPr>
                  <w:rFonts w:ascii="Calibri" w:hAnsi="Calibri" w:cs="Calibri"/>
                  <w:color w:val="000000"/>
                  <w:sz w:val="20"/>
                  <w:szCs w:val="20"/>
                </w:rPr>
                <w:t>Normalized Antenna Gain at Horizontal (Note that the device is ceiling monted and points downward)</w:t>
              </w:r>
            </w:ins>
          </w:p>
        </w:tc>
        <w:tc>
          <w:tcPr>
            <w:tcW w:w="1640" w:type="dxa"/>
            <w:tcBorders>
              <w:top w:val="nil"/>
              <w:left w:val="nil"/>
              <w:bottom w:val="single" w:sz="4" w:space="0" w:color="auto"/>
              <w:right w:val="single" w:sz="4" w:space="0" w:color="auto"/>
            </w:tcBorders>
            <w:shd w:val="clear" w:color="auto" w:fill="auto"/>
            <w:vAlign w:val="center"/>
            <w:hideMark/>
          </w:tcPr>
          <w:p w14:paraId="17969CDE" w14:textId="77777777" w:rsidR="00473D06" w:rsidRDefault="00473D06">
            <w:pPr>
              <w:jc w:val="center"/>
              <w:rPr>
                <w:ins w:id="2783" w:author="Mike Marcus" w:date="2025-03-12T13:25:00Z" w16du:dateUtc="2025-03-12T17:25:00Z"/>
                <w:rFonts w:ascii="Calibri" w:hAnsi="Calibri" w:cs="Calibri"/>
                <w:color w:val="000000"/>
                <w:sz w:val="20"/>
                <w:szCs w:val="20"/>
              </w:rPr>
            </w:pPr>
            <w:ins w:id="2784" w:author="Mike Marcus" w:date="2025-03-12T13:25:00Z" w16du:dateUtc="2025-03-12T17:25:00Z">
              <w:r>
                <w:rPr>
                  <w:rFonts w:ascii="Calibri" w:hAnsi="Calibri" w:cs="Calibri"/>
                  <w:color w:val="000000"/>
                  <w:sz w:val="20"/>
                  <w:szCs w:val="20"/>
                </w:rPr>
                <w:t>-4</w:t>
              </w:r>
            </w:ins>
          </w:p>
        </w:tc>
        <w:tc>
          <w:tcPr>
            <w:tcW w:w="1620" w:type="dxa"/>
            <w:tcBorders>
              <w:top w:val="nil"/>
              <w:left w:val="nil"/>
              <w:bottom w:val="single" w:sz="4" w:space="0" w:color="auto"/>
              <w:right w:val="single" w:sz="4" w:space="0" w:color="auto"/>
            </w:tcBorders>
            <w:shd w:val="clear" w:color="auto" w:fill="auto"/>
            <w:vAlign w:val="center"/>
            <w:hideMark/>
          </w:tcPr>
          <w:p w14:paraId="080CA819" w14:textId="77777777" w:rsidR="00473D06" w:rsidRDefault="00473D06">
            <w:pPr>
              <w:jc w:val="center"/>
              <w:rPr>
                <w:ins w:id="2785" w:author="Mike Marcus" w:date="2025-03-12T13:25:00Z" w16du:dateUtc="2025-03-12T17:25:00Z"/>
                <w:rFonts w:ascii="Calibri" w:hAnsi="Calibri" w:cs="Calibri"/>
                <w:color w:val="000000"/>
                <w:sz w:val="20"/>
                <w:szCs w:val="20"/>
              </w:rPr>
            </w:pPr>
            <w:ins w:id="2786" w:author="Mike Marcus" w:date="2025-03-12T13:25:00Z" w16du:dateUtc="2025-03-12T17:25:00Z">
              <w:r>
                <w:rPr>
                  <w:rFonts w:ascii="Calibri" w:hAnsi="Calibri" w:cs="Calibri"/>
                  <w:color w:val="000000"/>
                  <w:sz w:val="20"/>
                  <w:szCs w:val="20"/>
                </w:rPr>
                <w:t>-4</w:t>
              </w:r>
            </w:ins>
          </w:p>
        </w:tc>
        <w:tc>
          <w:tcPr>
            <w:tcW w:w="1680" w:type="dxa"/>
            <w:tcBorders>
              <w:top w:val="nil"/>
              <w:left w:val="nil"/>
              <w:bottom w:val="single" w:sz="4" w:space="0" w:color="auto"/>
              <w:right w:val="single" w:sz="4" w:space="0" w:color="auto"/>
            </w:tcBorders>
            <w:shd w:val="clear" w:color="auto" w:fill="auto"/>
            <w:vAlign w:val="center"/>
            <w:hideMark/>
          </w:tcPr>
          <w:p w14:paraId="68998A71" w14:textId="77777777" w:rsidR="00473D06" w:rsidRDefault="00473D06">
            <w:pPr>
              <w:jc w:val="center"/>
              <w:rPr>
                <w:ins w:id="2787" w:author="Mike Marcus" w:date="2025-03-12T13:25:00Z" w16du:dateUtc="2025-03-12T17:25:00Z"/>
                <w:rFonts w:ascii="Calibri" w:hAnsi="Calibri" w:cs="Calibri"/>
                <w:color w:val="000000"/>
                <w:sz w:val="20"/>
                <w:szCs w:val="20"/>
              </w:rPr>
            </w:pPr>
            <w:ins w:id="2788" w:author="Mike Marcus" w:date="2025-03-12T13:25:00Z" w16du:dateUtc="2025-03-12T17:25:00Z">
              <w:r>
                <w:rPr>
                  <w:rFonts w:ascii="Calibri" w:hAnsi="Calibri" w:cs="Calibri"/>
                  <w:color w:val="000000"/>
                  <w:sz w:val="20"/>
                  <w:szCs w:val="20"/>
                </w:rPr>
                <w:t>-4</w:t>
              </w:r>
            </w:ins>
          </w:p>
        </w:tc>
        <w:tc>
          <w:tcPr>
            <w:tcW w:w="1360" w:type="dxa"/>
            <w:tcBorders>
              <w:top w:val="nil"/>
              <w:left w:val="nil"/>
              <w:bottom w:val="single" w:sz="4" w:space="0" w:color="auto"/>
              <w:right w:val="single" w:sz="4" w:space="0" w:color="auto"/>
            </w:tcBorders>
            <w:shd w:val="clear" w:color="auto" w:fill="auto"/>
            <w:vAlign w:val="center"/>
            <w:hideMark/>
          </w:tcPr>
          <w:p w14:paraId="6560F634" w14:textId="77777777" w:rsidR="00473D06" w:rsidRDefault="00473D06">
            <w:pPr>
              <w:jc w:val="center"/>
              <w:rPr>
                <w:ins w:id="2789" w:author="Mike Marcus" w:date="2025-03-12T13:25:00Z" w16du:dateUtc="2025-03-12T17:25:00Z"/>
                <w:rFonts w:ascii="Calibri" w:hAnsi="Calibri" w:cs="Calibri"/>
                <w:color w:val="000000"/>
                <w:sz w:val="20"/>
                <w:szCs w:val="20"/>
              </w:rPr>
            </w:pPr>
            <w:ins w:id="2790" w:author="Mike Marcus" w:date="2025-03-12T13:25:00Z" w16du:dateUtc="2025-03-12T17:25:00Z">
              <w:r>
                <w:rPr>
                  <w:rFonts w:ascii="Calibri" w:hAnsi="Calibri" w:cs="Calibri"/>
                  <w:color w:val="000000"/>
                  <w:sz w:val="20"/>
                  <w:szCs w:val="20"/>
                </w:rPr>
                <w:t>-4</w:t>
              </w:r>
            </w:ins>
          </w:p>
        </w:tc>
      </w:tr>
      <w:tr w:rsidR="00473D06" w14:paraId="4FA1AD5E" w14:textId="77777777" w:rsidTr="00473D06">
        <w:trPr>
          <w:trHeight w:val="300"/>
          <w:ins w:id="2791"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3BFBC361" w14:textId="77777777" w:rsidR="00473D06" w:rsidRDefault="00473D06">
            <w:pPr>
              <w:rPr>
                <w:ins w:id="2792" w:author="Mike Marcus" w:date="2025-03-12T13:25:00Z" w16du:dateUtc="2025-03-12T17:25:00Z"/>
                <w:rFonts w:ascii="Calibri" w:hAnsi="Calibri" w:cs="Calibri"/>
                <w:color w:val="000000"/>
                <w:sz w:val="20"/>
                <w:szCs w:val="20"/>
              </w:rPr>
            </w:pPr>
            <w:ins w:id="2793" w:author="Mike Marcus" w:date="2025-03-12T13:25:00Z" w16du:dateUtc="2025-03-12T17:25:00Z">
              <w:r>
                <w:rPr>
                  <w:rFonts w:ascii="Calibri" w:hAnsi="Calibri" w:cs="Calibri"/>
                  <w:color w:val="000000"/>
                  <w:sz w:val="20"/>
                  <w:szCs w:val="20"/>
                </w:rPr>
                <w:t>Free Space Loss (dB)</w:t>
              </w:r>
            </w:ins>
          </w:p>
        </w:tc>
        <w:tc>
          <w:tcPr>
            <w:tcW w:w="1640" w:type="dxa"/>
            <w:tcBorders>
              <w:top w:val="nil"/>
              <w:left w:val="nil"/>
              <w:bottom w:val="single" w:sz="4" w:space="0" w:color="auto"/>
              <w:right w:val="single" w:sz="4" w:space="0" w:color="auto"/>
            </w:tcBorders>
            <w:shd w:val="clear" w:color="auto" w:fill="auto"/>
            <w:vAlign w:val="center"/>
            <w:hideMark/>
          </w:tcPr>
          <w:p w14:paraId="448340AC" w14:textId="77777777" w:rsidR="00473D06" w:rsidRDefault="00473D06">
            <w:pPr>
              <w:jc w:val="center"/>
              <w:rPr>
                <w:ins w:id="2794" w:author="Mike Marcus" w:date="2025-03-12T13:25:00Z" w16du:dateUtc="2025-03-12T17:25:00Z"/>
                <w:rFonts w:ascii="Calibri" w:hAnsi="Calibri" w:cs="Calibri"/>
                <w:color w:val="000000"/>
                <w:sz w:val="20"/>
                <w:szCs w:val="20"/>
              </w:rPr>
            </w:pPr>
            <w:ins w:id="2795" w:author="Mike Marcus" w:date="2025-03-12T13:25:00Z" w16du:dateUtc="2025-03-12T17:25:00Z">
              <w:r>
                <w:rPr>
                  <w:rFonts w:ascii="Calibri" w:hAnsi="Calibri" w:cs="Calibri"/>
                  <w:color w:val="000000"/>
                  <w:sz w:val="20"/>
                  <w:szCs w:val="20"/>
                </w:rPr>
                <w:t>79.98</w:t>
              </w:r>
            </w:ins>
          </w:p>
        </w:tc>
        <w:tc>
          <w:tcPr>
            <w:tcW w:w="1620" w:type="dxa"/>
            <w:tcBorders>
              <w:top w:val="nil"/>
              <w:left w:val="nil"/>
              <w:bottom w:val="single" w:sz="4" w:space="0" w:color="auto"/>
              <w:right w:val="single" w:sz="4" w:space="0" w:color="auto"/>
            </w:tcBorders>
            <w:shd w:val="clear" w:color="auto" w:fill="auto"/>
            <w:vAlign w:val="center"/>
            <w:hideMark/>
          </w:tcPr>
          <w:p w14:paraId="7A54D78E" w14:textId="77777777" w:rsidR="00473D06" w:rsidRDefault="00473D06">
            <w:pPr>
              <w:jc w:val="center"/>
              <w:rPr>
                <w:ins w:id="2796" w:author="Mike Marcus" w:date="2025-03-12T13:25:00Z" w16du:dateUtc="2025-03-12T17:25:00Z"/>
                <w:rFonts w:ascii="Calibri" w:hAnsi="Calibri" w:cs="Calibri"/>
                <w:color w:val="000000"/>
                <w:sz w:val="20"/>
                <w:szCs w:val="20"/>
              </w:rPr>
            </w:pPr>
            <w:ins w:id="2797" w:author="Mike Marcus" w:date="2025-03-12T13:25:00Z" w16du:dateUtc="2025-03-12T17:25:00Z">
              <w:r>
                <w:rPr>
                  <w:rFonts w:ascii="Calibri" w:hAnsi="Calibri" w:cs="Calibri"/>
                  <w:color w:val="000000"/>
                  <w:sz w:val="20"/>
                  <w:szCs w:val="20"/>
                </w:rPr>
                <w:t>93.96</w:t>
              </w:r>
            </w:ins>
          </w:p>
        </w:tc>
        <w:tc>
          <w:tcPr>
            <w:tcW w:w="1680" w:type="dxa"/>
            <w:tcBorders>
              <w:top w:val="nil"/>
              <w:left w:val="nil"/>
              <w:bottom w:val="single" w:sz="4" w:space="0" w:color="auto"/>
              <w:right w:val="single" w:sz="4" w:space="0" w:color="auto"/>
            </w:tcBorders>
            <w:shd w:val="clear" w:color="auto" w:fill="auto"/>
            <w:vAlign w:val="center"/>
            <w:hideMark/>
          </w:tcPr>
          <w:p w14:paraId="23DE50F5" w14:textId="77777777" w:rsidR="00473D06" w:rsidRDefault="00473D06">
            <w:pPr>
              <w:jc w:val="center"/>
              <w:rPr>
                <w:ins w:id="2798" w:author="Mike Marcus" w:date="2025-03-12T13:25:00Z" w16du:dateUtc="2025-03-12T17:25:00Z"/>
                <w:rFonts w:ascii="Calibri" w:hAnsi="Calibri" w:cs="Calibri"/>
                <w:color w:val="000000"/>
                <w:sz w:val="20"/>
                <w:szCs w:val="20"/>
              </w:rPr>
            </w:pPr>
            <w:ins w:id="2799" w:author="Mike Marcus" w:date="2025-03-12T13:25:00Z" w16du:dateUtc="2025-03-12T17:25:00Z">
              <w:r>
                <w:rPr>
                  <w:rFonts w:ascii="Calibri" w:hAnsi="Calibri" w:cs="Calibri"/>
                  <w:color w:val="000000"/>
                  <w:sz w:val="20"/>
                  <w:szCs w:val="20"/>
                </w:rPr>
                <w:t>99.98</w:t>
              </w:r>
            </w:ins>
          </w:p>
        </w:tc>
        <w:tc>
          <w:tcPr>
            <w:tcW w:w="1360" w:type="dxa"/>
            <w:tcBorders>
              <w:top w:val="nil"/>
              <w:left w:val="nil"/>
              <w:bottom w:val="single" w:sz="4" w:space="0" w:color="auto"/>
              <w:right w:val="single" w:sz="4" w:space="0" w:color="auto"/>
            </w:tcBorders>
            <w:shd w:val="clear" w:color="auto" w:fill="auto"/>
            <w:vAlign w:val="center"/>
            <w:hideMark/>
          </w:tcPr>
          <w:p w14:paraId="22D48FE9" w14:textId="77777777" w:rsidR="00473D06" w:rsidRDefault="00473D06">
            <w:pPr>
              <w:jc w:val="center"/>
              <w:rPr>
                <w:ins w:id="2800" w:author="Mike Marcus" w:date="2025-03-12T13:25:00Z" w16du:dateUtc="2025-03-12T17:25:00Z"/>
                <w:rFonts w:ascii="Calibri" w:hAnsi="Calibri" w:cs="Calibri"/>
                <w:color w:val="000000"/>
                <w:sz w:val="20"/>
                <w:szCs w:val="20"/>
              </w:rPr>
            </w:pPr>
            <w:ins w:id="2801" w:author="Mike Marcus" w:date="2025-03-12T13:25:00Z" w16du:dateUtc="2025-03-12T17:25:00Z">
              <w:r>
                <w:rPr>
                  <w:rFonts w:ascii="Calibri" w:hAnsi="Calibri" w:cs="Calibri"/>
                  <w:color w:val="000000"/>
                  <w:sz w:val="20"/>
                  <w:szCs w:val="20"/>
                </w:rPr>
                <w:t>106.00</w:t>
              </w:r>
            </w:ins>
          </w:p>
        </w:tc>
      </w:tr>
      <w:tr w:rsidR="00473D06" w14:paraId="132D5E82" w14:textId="77777777" w:rsidTr="00473D06">
        <w:trPr>
          <w:trHeight w:val="300"/>
          <w:ins w:id="2802"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884D32E" w14:textId="77777777" w:rsidR="00473D06" w:rsidRDefault="00473D06">
            <w:pPr>
              <w:rPr>
                <w:ins w:id="2803" w:author="Mike Marcus" w:date="2025-03-12T13:25:00Z" w16du:dateUtc="2025-03-12T17:25:00Z"/>
                <w:rFonts w:ascii="Calibri" w:hAnsi="Calibri" w:cs="Calibri"/>
                <w:color w:val="000000"/>
                <w:sz w:val="20"/>
                <w:szCs w:val="20"/>
              </w:rPr>
            </w:pPr>
            <w:ins w:id="2804" w:author="Mike Marcus" w:date="2025-03-12T13:25:00Z" w16du:dateUtc="2025-03-12T17:25:00Z">
              <w:r>
                <w:rPr>
                  <w:rFonts w:ascii="Calibri" w:hAnsi="Calibri" w:cs="Calibri"/>
                  <w:color w:val="000000"/>
                  <w:sz w:val="20"/>
                  <w:szCs w:val="20"/>
                </w:rPr>
                <w:t>Gaseous Loss (dB)</w:t>
              </w:r>
            </w:ins>
          </w:p>
        </w:tc>
        <w:tc>
          <w:tcPr>
            <w:tcW w:w="1640" w:type="dxa"/>
            <w:tcBorders>
              <w:top w:val="nil"/>
              <w:left w:val="nil"/>
              <w:bottom w:val="single" w:sz="4" w:space="0" w:color="auto"/>
              <w:right w:val="single" w:sz="4" w:space="0" w:color="auto"/>
            </w:tcBorders>
            <w:shd w:val="clear" w:color="auto" w:fill="auto"/>
            <w:vAlign w:val="center"/>
            <w:hideMark/>
          </w:tcPr>
          <w:p w14:paraId="6AA651FE" w14:textId="77777777" w:rsidR="00473D06" w:rsidRDefault="00473D06">
            <w:pPr>
              <w:jc w:val="center"/>
              <w:rPr>
                <w:ins w:id="2805" w:author="Mike Marcus" w:date="2025-03-12T13:25:00Z" w16du:dateUtc="2025-03-12T17:25:00Z"/>
                <w:rFonts w:ascii="Calibri" w:hAnsi="Calibri" w:cs="Calibri"/>
                <w:color w:val="000000"/>
                <w:sz w:val="20"/>
                <w:szCs w:val="20"/>
              </w:rPr>
            </w:pPr>
            <w:ins w:id="2806" w:author="Mike Marcus" w:date="2025-03-12T13:25:00Z" w16du:dateUtc="2025-03-12T17:25:00Z">
              <w:r>
                <w:rPr>
                  <w:rFonts w:ascii="Calibri" w:hAnsi="Calibri" w:cs="Calibri"/>
                  <w:color w:val="000000"/>
                  <w:sz w:val="20"/>
                  <w:szCs w:val="20"/>
                </w:rPr>
                <w:t>0.00</w:t>
              </w:r>
            </w:ins>
          </w:p>
        </w:tc>
        <w:tc>
          <w:tcPr>
            <w:tcW w:w="1620" w:type="dxa"/>
            <w:tcBorders>
              <w:top w:val="nil"/>
              <w:left w:val="nil"/>
              <w:bottom w:val="single" w:sz="4" w:space="0" w:color="auto"/>
              <w:right w:val="single" w:sz="4" w:space="0" w:color="auto"/>
            </w:tcBorders>
            <w:shd w:val="clear" w:color="auto" w:fill="auto"/>
            <w:vAlign w:val="center"/>
            <w:hideMark/>
          </w:tcPr>
          <w:p w14:paraId="09A465A7" w14:textId="77777777" w:rsidR="00473D06" w:rsidRDefault="00473D06">
            <w:pPr>
              <w:jc w:val="center"/>
              <w:rPr>
                <w:ins w:id="2807" w:author="Mike Marcus" w:date="2025-03-12T13:25:00Z" w16du:dateUtc="2025-03-12T17:25:00Z"/>
                <w:rFonts w:ascii="Calibri" w:hAnsi="Calibri" w:cs="Calibri"/>
                <w:color w:val="000000"/>
                <w:sz w:val="20"/>
                <w:szCs w:val="20"/>
              </w:rPr>
            </w:pPr>
            <w:ins w:id="2808" w:author="Mike Marcus" w:date="2025-03-12T13:25:00Z" w16du:dateUtc="2025-03-12T17:25:00Z">
              <w:r>
                <w:rPr>
                  <w:rFonts w:ascii="Calibri" w:hAnsi="Calibri" w:cs="Calibri"/>
                  <w:color w:val="000000"/>
                  <w:sz w:val="20"/>
                  <w:szCs w:val="20"/>
                </w:rPr>
                <w:t>0.00</w:t>
              </w:r>
            </w:ins>
          </w:p>
        </w:tc>
        <w:tc>
          <w:tcPr>
            <w:tcW w:w="1680" w:type="dxa"/>
            <w:tcBorders>
              <w:top w:val="nil"/>
              <w:left w:val="nil"/>
              <w:bottom w:val="single" w:sz="4" w:space="0" w:color="auto"/>
              <w:right w:val="single" w:sz="4" w:space="0" w:color="auto"/>
            </w:tcBorders>
            <w:shd w:val="clear" w:color="auto" w:fill="auto"/>
            <w:vAlign w:val="center"/>
            <w:hideMark/>
          </w:tcPr>
          <w:p w14:paraId="02DC6C1F" w14:textId="77777777" w:rsidR="00473D06" w:rsidRDefault="00473D06">
            <w:pPr>
              <w:jc w:val="center"/>
              <w:rPr>
                <w:ins w:id="2809" w:author="Mike Marcus" w:date="2025-03-12T13:25:00Z" w16du:dateUtc="2025-03-12T17:25:00Z"/>
                <w:rFonts w:ascii="Calibri" w:hAnsi="Calibri" w:cs="Calibri"/>
                <w:color w:val="000000"/>
                <w:sz w:val="20"/>
                <w:szCs w:val="20"/>
              </w:rPr>
            </w:pPr>
            <w:ins w:id="2810" w:author="Mike Marcus" w:date="2025-03-12T13:25:00Z" w16du:dateUtc="2025-03-12T17:25:00Z">
              <w:r>
                <w:rPr>
                  <w:rFonts w:ascii="Calibri" w:hAnsi="Calibri" w:cs="Calibri"/>
                  <w:color w:val="000000"/>
                  <w:sz w:val="20"/>
                  <w:szCs w:val="20"/>
                </w:rPr>
                <w:t>0.00</w:t>
              </w:r>
            </w:ins>
          </w:p>
        </w:tc>
        <w:tc>
          <w:tcPr>
            <w:tcW w:w="1360" w:type="dxa"/>
            <w:tcBorders>
              <w:top w:val="nil"/>
              <w:left w:val="nil"/>
              <w:bottom w:val="single" w:sz="4" w:space="0" w:color="auto"/>
              <w:right w:val="single" w:sz="4" w:space="0" w:color="auto"/>
            </w:tcBorders>
            <w:shd w:val="clear" w:color="auto" w:fill="auto"/>
            <w:vAlign w:val="center"/>
            <w:hideMark/>
          </w:tcPr>
          <w:p w14:paraId="5D2C9A6E" w14:textId="77777777" w:rsidR="00473D06" w:rsidRDefault="00473D06">
            <w:pPr>
              <w:jc w:val="center"/>
              <w:rPr>
                <w:ins w:id="2811" w:author="Mike Marcus" w:date="2025-03-12T13:25:00Z" w16du:dateUtc="2025-03-12T17:25:00Z"/>
                <w:rFonts w:ascii="Calibri" w:hAnsi="Calibri" w:cs="Calibri"/>
                <w:color w:val="000000"/>
                <w:sz w:val="20"/>
                <w:szCs w:val="20"/>
              </w:rPr>
            </w:pPr>
            <w:ins w:id="2812" w:author="Mike Marcus" w:date="2025-03-12T13:25:00Z" w16du:dateUtc="2025-03-12T17:25:00Z">
              <w:r>
                <w:rPr>
                  <w:rFonts w:ascii="Calibri" w:hAnsi="Calibri" w:cs="Calibri"/>
                  <w:color w:val="000000"/>
                  <w:sz w:val="20"/>
                  <w:szCs w:val="20"/>
                </w:rPr>
                <w:t>0.00</w:t>
              </w:r>
            </w:ins>
          </w:p>
        </w:tc>
      </w:tr>
      <w:tr w:rsidR="00473D06" w14:paraId="7F484657" w14:textId="77777777" w:rsidTr="00473D06">
        <w:trPr>
          <w:trHeight w:val="300"/>
          <w:ins w:id="2813"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4E8F64F6" w14:textId="77777777" w:rsidR="00473D06" w:rsidRDefault="00473D06">
            <w:pPr>
              <w:rPr>
                <w:ins w:id="2814" w:author="Mike Marcus" w:date="2025-03-12T13:25:00Z" w16du:dateUtc="2025-03-12T17:25:00Z"/>
                <w:rFonts w:ascii="Calibri" w:hAnsi="Calibri" w:cs="Calibri"/>
                <w:color w:val="000000"/>
                <w:sz w:val="20"/>
                <w:szCs w:val="20"/>
              </w:rPr>
            </w:pPr>
            <w:ins w:id="2815" w:author="Mike Marcus" w:date="2025-03-12T13:25:00Z" w16du:dateUtc="2025-03-12T17:25:00Z">
              <w:r>
                <w:rPr>
                  <w:rFonts w:ascii="Calibri" w:hAnsi="Calibri" w:cs="Calibri"/>
                  <w:color w:val="000000"/>
                  <w:sz w:val="20"/>
                  <w:szCs w:val="20"/>
                </w:rPr>
                <w:t>Polarization mismatch loss (dB)</w:t>
              </w:r>
            </w:ins>
          </w:p>
        </w:tc>
        <w:tc>
          <w:tcPr>
            <w:tcW w:w="1640" w:type="dxa"/>
            <w:tcBorders>
              <w:top w:val="nil"/>
              <w:left w:val="nil"/>
              <w:bottom w:val="single" w:sz="4" w:space="0" w:color="auto"/>
              <w:right w:val="single" w:sz="4" w:space="0" w:color="auto"/>
            </w:tcBorders>
            <w:shd w:val="clear" w:color="auto" w:fill="auto"/>
            <w:vAlign w:val="center"/>
            <w:hideMark/>
          </w:tcPr>
          <w:p w14:paraId="6E2112FF" w14:textId="77777777" w:rsidR="00473D06" w:rsidRDefault="00473D06">
            <w:pPr>
              <w:jc w:val="center"/>
              <w:rPr>
                <w:ins w:id="2816" w:author="Mike Marcus" w:date="2025-03-12T13:25:00Z" w16du:dateUtc="2025-03-12T17:25:00Z"/>
                <w:rFonts w:ascii="Calibri" w:hAnsi="Calibri" w:cs="Calibri"/>
                <w:color w:val="000000"/>
                <w:sz w:val="20"/>
                <w:szCs w:val="20"/>
              </w:rPr>
            </w:pPr>
            <w:ins w:id="2817" w:author="Mike Marcus" w:date="2025-03-12T13:25:00Z" w16du:dateUtc="2025-03-12T17:25:00Z">
              <w:r>
                <w:rPr>
                  <w:rFonts w:ascii="Calibri" w:hAnsi="Calibri" w:cs="Calibri"/>
                  <w:color w:val="000000"/>
                  <w:sz w:val="20"/>
                  <w:szCs w:val="20"/>
                </w:rPr>
                <w:t>3.0</w:t>
              </w:r>
            </w:ins>
          </w:p>
        </w:tc>
        <w:tc>
          <w:tcPr>
            <w:tcW w:w="1620" w:type="dxa"/>
            <w:tcBorders>
              <w:top w:val="nil"/>
              <w:left w:val="nil"/>
              <w:bottom w:val="single" w:sz="4" w:space="0" w:color="auto"/>
              <w:right w:val="single" w:sz="4" w:space="0" w:color="auto"/>
            </w:tcBorders>
            <w:shd w:val="clear" w:color="auto" w:fill="auto"/>
            <w:vAlign w:val="center"/>
            <w:hideMark/>
          </w:tcPr>
          <w:p w14:paraId="05E2B47B" w14:textId="77777777" w:rsidR="00473D06" w:rsidRDefault="00473D06">
            <w:pPr>
              <w:jc w:val="center"/>
              <w:rPr>
                <w:ins w:id="2818" w:author="Mike Marcus" w:date="2025-03-12T13:25:00Z" w16du:dateUtc="2025-03-12T17:25:00Z"/>
                <w:rFonts w:ascii="Calibri" w:hAnsi="Calibri" w:cs="Calibri"/>
                <w:color w:val="000000"/>
                <w:sz w:val="20"/>
                <w:szCs w:val="20"/>
              </w:rPr>
            </w:pPr>
            <w:ins w:id="2819" w:author="Mike Marcus" w:date="2025-03-12T13:25:00Z" w16du:dateUtc="2025-03-12T17:25:00Z">
              <w:r>
                <w:rPr>
                  <w:rFonts w:ascii="Calibri" w:hAnsi="Calibri" w:cs="Calibri"/>
                  <w:color w:val="000000"/>
                  <w:sz w:val="20"/>
                  <w:szCs w:val="20"/>
                </w:rPr>
                <w:t>3.0</w:t>
              </w:r>
            </w:ins>
          </w:p>
        </w:tc>
        <w:tc>
          <w:tcPr>
            <w:tcW w:w="1680" w:type="dxa"/>
            <w:tcBorders>
              <w:top w:val="nil"/>
              <w:left w:val="nil"/>
              <w:bottom w:val="single" w:sz="4" w:space="0" w:color="auto"/>
              <w:right w:val="single" w:sz="4" w:space="0" w:color="auto"/>
            </w:tcBorders>
            <w:shd w:val="clear" w:color="auto" w:fill="auto"/>
            <w:vAlign w:val="center"/>
            <w:hideMark/>
          </w:tcPr>
          <w:p w14:paraId="65327F1D" w14:textId="77777777" w:rsidR="00473D06" w:rsidRDefault="00473D06">
            <w:pPr>
              <w:jc w:val="center"/>
              <w:rPr>
                <w:ins w:id="2820" w:author="Mike Marcus" w:date="2025-03-12T13:25:00Z" w16du:dateUtc="2025-03-12T17:25:00Z"/>
                <w:rFonts w:ascii="Calibri" w:hAnsi="Calibri" w:cs="Calibri"/>
                <w:color w:val="000000"/>
                <w:sz w:val="20"/>
                <w:szCs w:val="20"/>
              </w:rPr>
            </w:pPr>
            <w:ins w:id="2821" w:author="Mike Marcus" w:date="2025-03-12T13:25:00Z" w16du:dateUtc="2025-03-12T17:25:00Z">
              <w:r>
                <w:rPr>
                  <w:rFonts w:ascii="Calibri" w:hAnsi="Calibri" w:cs="Calibri"/>
                  <w:color w:val="000000"/>
                  <w:sz w:val="20"/>
                  <w:szCs w:val="20"/>
                </w:rPr>
                <w:t>3.0</w:t>
              </w:r>
            </w:ins>
          </w:p>
        </w:tc>
        <w:tc>
          <w:tcPr>
            <w:tcW w:w="1360" w:type="dxa"/>
            <w:tcBorders>
              <w:top w:val="nil"/>
              <w:left w:val="nil"/>
              <w:bottom w:val="single" w:sz="4" w:space="0" w:color="auto"/>
              <w:right w:val="single" w:sz="4" w:space="0" w:color="auto"/>
            </w:tcBorders>
            <w:shd w:val="clear" w:color="auto" w:fill="auto"/>
            <w:vAlign w:val="center"/>
            <w:hideMark/>
          </w:tcPr>
          <w:p w14:paraId="5D4370B9" w14:textId="77777777" w:rsidR="00473D06" w:rsidRDefault="00473D06">
            <w:pPr>
              <w:jc w:val="center"/>
              <w:rPr>
                <w:ins w:id="2822" w:author="Mike Marcus" w:date="2025-03-12T13:25:00Z" w16du:dateUtc="2025-03-12T17:25:00Z"/>
                <w:rFonts w:ascii="Calibri" w:hAnsi="Calibri" w:cs="Calibri"/>
                <w:color w:val="000000"/>
                <w:sz w:val="20"/>
                <w:szCs w:val="20"/>
              </w:rPr>
            </w:pPr>
            <w:ins w:id="2823" w:author="Mike Marcus" w:date="2025-03-12T13:25:00Z" w16du:dateUtc="2025-03-12T17:25:00Z">
              <w:r>
                <w:rPr>
                  <w:rFonts w:ascii="Calibri" w:hAnsi="Calibri" w:cs="Calibri"/>
                  <w:color w:val="000000"/>
                  <w:sz w:val="20"/>
                  <w:szCs w:val="20"/>
                </w:rPr>
                <w:t>3.0</w:t>
              </w:r>
            </w:ins>
          </w:p>
        </w:tc>
      </w:tr>
      <w:tr w:rsidR="00473D06" w14:paraId="5D285B36" w14:textId="77777777" w:rsidTr="00473D06">
        <w:trPr>
          <w:trHeight w:val="300"/>
          <w:ins w:id="2824"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12BF6F58" w14:textId="77777777" w:rsidR="00473D06" w:rsidRDefault="00473D06">
            <w:pPr>
              <w:rPr>
                <w:ins w:id="2825" w:author="Mike Marcus" w:date="2025-03-12T13:25:00Z" w16du:dateUtc="2025-03-12T17:25:00Z"/>
                <w:rFonts w:ascii="Calibri" w:hAnsi="Calibri" w:cs="Calibri"/>
                <w:color w:val="000000"/>
                <w:sz w:val="20"/>
                <w:szCs w:val="20"/>
              </w:rPr>
            </w:pPr>
            <w:ins w:id="2826" w:author="Mike Marcus" w:date="2025-03-12T13:25:00Z" w16du:dateUtc="2025-03-12T17:25:00Z">
              <w:r>
                <w:rPr>
                  <w:rFonts w:ascii="Calibri" w:hAnsi="Calibri" w:cs="Calibri"/>
                  <w:color w:val="000000"/>
                  <w:sz w:val="20"/>
                  <w:szCs w:val="20"/>
                </w:rPr>
                <w:t>Clutter loss (P.2108 at 50%) (dB)</w:t>
              </w:r>
            </w:ins>
          </w:p>
        </w:tc>
        <w:tc>
          <w:tcPr>
            <w:tcW w:w="1640" w:type="dxa"/>
            <w:tcBorders>
              <w:top w:val="nil"/>
              <w:left w:val="nil"/>
              <w:bottom w:val="single" w:sz="4" w:space="0" w:color="auto"/>
              <w:right w:val="single" w:sz="4" w:space="0" w:color="auto"/>
            </w:tcBorders>
            <w:shd w:val="clear" w:color="000000" w:fill="E2EFDA"/>
            <w:vAlign w:val="center"/>
            <w:hideMark/>
          </w:tcPr>
          <w:p w14:paraId="551F407C" w14:textId="77777777" w:rsidR="00473D06" w:rsidRDefault="00473D06">
            <w:pPr>
              <w:jc w:val="center"/>
              <w:rPr>
                <w:ins w:id="2827" w:author="Mike Marcus" w:date="2025-03-12T13:25:00Z" w16du:dateUtc="2025-03-12T17:25:00Z"/>
                <w:rFonts w:ascii="Calibri" w:hAnsi="Calibri" w:cs="Calibri"/>
                <w:i/>
                <w:iCs/>
                <w:color w:val="000000"/>
                <w:sz w:val="20"/>
                <w:szCs w:val="20"/>
              </w:rPr>
            </w:pPr>
            <w:ins w:id="2828" w:author="Mike Marcus" w:date="2025-03-12T13:25:00Z" w16du:dateUtc="2025-03-12T17:25:00Z">
              <w:r>
                <w:rPr>
                  <w:rFonts w:ascii="Calibri" w:hAnsi="Calibri" w:cs="Calibri"/>
                  <w:i/>
                  <w:iCs/>
                  <w:color w:val="000000"/>
                  <w:sz w:val="20"/>
                  <w:szCs w:val="20"/>
                </w:rPr>
                <w:t>0.00</w:t>
              </w:r>
            </w:ins>
          </w:p>
        </w:tc>
        <w:tc>
          <w:tcPr>
            <w:tcW w:w="1620" w:type="dxa"/>
            <w:tcBorders>
              <w:top w:val="nil"/>
              <w:left w:val="nil"/>
              <w:bottom w:val="single" w:sz="4" w:space="0" w:color="auto"/>
              <w:right w:val="single" w:sz="4" w:space="0" w:color="auto"/>
            </w:tcBorders>
            <w:shd w:val="clear" w:color="000000" w:fill="E2EFDA"/>
            <w:vAlign w:val="center"/>
            <w:hideMark/>
          </w:tcPr>
          <w:p w14:paraId="2AF9B3C2" w14:textId="77777777" w:rsidR="00473D06" w:rsidRDefault="00473D06">
            <w:pPr>
              <w:jc w:val="center"/>
              <w:rPr>
                <w:ins w:id="2829" w:author="Mike Marcus" w:date="2025-03-12T13:25:00Z" w16du:dateUtc="2025-03-12T17:25:00Z"/>
                <w:rFonts w:ascii="Calibri" w:hAnsi="Calibri" w:cs="Calibri"/>
                <w:i/>
                <w:iCs/>
                <w:color w:val="000000"/>
                <w:sz w:val="20"/>
                <w:szCs w:val="20"/>
              </w:rPr>
            </w:pPr>
            <w:ins w:id="2830" w:author="Mike Marcus" w:date="2025-03-12T13:25:00Z" w16du:dateUtc="2025-03-12T17:25:00Z">
              <w:r>
                <w:rPr>
                  <w:rFonts w:ascii="Calibri" w:hAnsi="Calibri" w:cs="Calibri"/>
                  <w:i/>
                  <w:iCs/>
                  <w:color w:val="000000"/>
                  <w:sz w:val="20"/>
                  <w:szCs w:val="20"/>
                </w:rPr>
                <w:t>6.01</w:t>
              </w:r>
            </w:ins>
          </w:p>
        </w:tc>
        <w:tc>
          <w:tcPr>
            <w:tcW w:w="1680" w:type="dxa"/>
            <w:tcBorders>
              <w:top w:val="nil"/>
              <w:left w:val="nil"/>
              <w:bottom w:val="single" w:sz="4" w:space="0" w:color="auto"/>
              <w:right w:val="single" w:sz="4" w:space="0" w:color="auto"/>
            </w:tcBorders>
            <w:shd w:val="clear" w:color="000000" w:fill="E2EFDA"/>
            <w:vAlign w:val="center"/>
            <w:hideMark/>
          </w:tcPr>
          <w:p w14:paraId="4871E3BB" w14:textId="77777777" w:rsidR="00473D06" w:rsidRDefault="00473D06">
            <w:pPr>
              <w:jc w:val="center"/>
              <w:rPr>
                <w:ins w:id="2831" w:author="Mike Marcus" w:date="2025-03-12T13:25:00Z" w16du:dateUtc="2025-03-12T17:25:00Z"/>
                <w:rFonts w:ascii="Calibri" w:hAnsi="Calibri" w:cs="Calibri"/>
                <w:i/>
                <w:iCs/>
                <w:color w:val="000000"/>
                <w:sz w:val="20"/>
                <w:szCs w:val="20"/>
              </w:rPr>
            </w:pPr>
            <w:ins w:id="2832" w:author="Mike Marcus" w:date="2025-03-12T13:25:00Z" w16du:dateUtc="2025-03-12T17:25:00Z">
              <w:r>
                <w:rPr>
                  <w:rFonts w:ascii="Calibri" w:hAnsi="Calibri" w:cs="Calibri"/>
                  <w:i/>
                  <w:iCs/>
                  <w:color w:val="000000"/>
                  <w:sz w:val="20"/>
                  <w:szCs w:val="20"/>
                </w:rPr>
                <w:t>13.21</w:t>
              </w:r>
            </w:ins>
          </w:p>
        </w:tc>
        <w:tc>
          <w:tcPr>
            <w:tcW w:w="1360" w:type="dxa"/>
            <w:tcBorders>
              <w:top w:val="nil"/>
              <w:left w:val="nil"/>
              <w:bottom w:val="single" w:sz="4" w:space="0" w:color="auto"/>
              <w:right w:val="single" w:sz="4" w:space="0" w:color="auto"/>
            </w:tcBorders>
            <w:shd w:val="clear" w:color="000000" w:fill="E2EFDA"/>
            <w:vAlign w:val="center"/>
            <w:hideMark/>
          </w:tcPr>
          <w:p w14:paraId="543A56FF" w14:textId="77777777" w:rsidR="00473D06" w:rsidRDefault="00473D06">
            <w:pPr>
              <w:jc w:val="center"/>
              <w:rPr>
                <w:ins w:id="2833" w:author="Mike Marcus" w:date="2025-03-12T13:25:00Z" w16du:dateUtc="2025-03-12T17:25:00Z"/>
                <w:rFonts w:ascii="Calibri" w:hAnsi="Calibri" w:cs="Calibri"/>
                <w:i/>
                <w:iCs/>
                <w:color w:val="000000"/>
                <w:sz w:val="20"/>
                <w:szCs w:val="20"/>
              </w:rPr>
            </w:pPr>
            <w:ins w:id="2834" w:author="Mike Marcus" w:date="2025-03-12T13:25:00Z" w16du:dateUtc="2025-03-12T17:25:00Z">
              <w:r>
                <w:rPr>
                  <w:rFonts w:ascii="Calibri" w:hAnsi="Calibri" w:cs="Calibri"/>
                  <w:i/>
                  <w:iCs/>
                  <w:color w:val="000000"/>
                  <w:sz w:val="20"/>
                  <w:szCs w:val="20"/>
                </w:rPr>
                <w:t>20.40</w:t>
              </w:r>
            </w:ins>
          </w:p>
        </w:tc>
      </w:tr>
      <w:tr w:rsidR="00473D06" w14:paraId="40FBBC9F" w14:textId="77777777" w:rsidTr="00473D06">
        <w:trPr>
          <w:trHeight w:val="570"/>
          <w:ins w:id="2835" w:author="Mike Marcus" w:date="2025-03-12T13:25:00Z"/>
        </w:trPr>
        <w:tc>
          <w:tcPr>
            <w:tcW w:w="4220" w:type="dxa"/>
            <w:tcBorders>
              <w:top w:val="nil"/>
              <w:left w:val="single" w:sz="4" w:space="0" w:color="auto"/>
              <w:bottom w:val="single" w:sz="4" w:space="0" w:color="auto"/>
              <w:right w:val="single" w:sz="4" w:space="0" w:color="auto"/>
            </w:tcBorders>
            <w:shd w:val="clear" w:color="000000" w:fill="FFFF00"/>
            <w:vAlign w:val="bottom"/>
            <w:hideMark/>
          </w:tcPr>
          <w:p w14:paraId="70401A01" w14:textId="77777777" w:rsidR="00473D06" w:rsidRDefault="00473D06">
            <w:pPr>
              <w:rPr>
                <w:ins w:id="2836" w:author="Mike Marcus" w:date="2025-03-12T13:25:00Z" w16du:dateUtc="2025-03-12T17:25:00Z"/>
                <w:rFonts w:ascii="Calibri" w:hAnsi="Calibri" w:cs="Calibri"/>
                <w:color w:val="000000"/>
                <w:sz w:val="20"/>
                <w:szCs w:val="20"/>
              </w:rPr>
            </w:pPr>
            <w:ins w:id="2837" w:author="Mike Marcus" w:date="2025-03-12T13:25:00Z" w16du:dateUtc="2025-03-12T17:25: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noWrap/>
            <w:vAlign w:val="center"/>
            <w:hideMark/>
          </w:tcPr>
          <w:p w14:paraId="66328E13" w14:textId="77777777" w:rsidR="00473D06" w:rsidRDefault="00473D06">
            <w:pPr>
              <w:jc w:val="center"/>
              <w:rPr>
                <w:ins w:id="2838" w:author="Mike Marcus" w:date="2025-03-12T13:25:00Z" w16du:dateUtc="2025-03-12T17:25:00Z"/>
                <w:rFonts w:ascii="Calibri" w:hAnsi="Calibri" w:cs="Calibri"/>
                <w:i/>
                <w:iCs/>
                <w:color w:val="000000"/>
                <w:sz w:val="22"/>
                <w:szCs w:val="22"/>
              </w:rPr>
            </w:pPr>
            <w:ins w:id="2839" w:author="Mike Marcus" w:date="2025-03-12T13:25:00Z" w16du:dateUtc="2025-03-12T17:25:00Z">
              <w:r>
                <w:rPr>
                  <w:rFonts w:ascii="Calibri" w:hAnsi="Calibri" w:cs="Calibri"/>
                  <w:i/>
                  <w:iCs/>
                  <w:color w:val="000000"/>
                  <w:sz w:val="22"/>
                  <w:szCs w:val="22"/>
                </w:rPr>
                <w:t>19.8</w:t>
              </w:r>
            </w:ins>
          </w:p>
        </w:tc>
        <w:tc>
          <w:tcPr>
            <w:tcW w:w="1620" w:type="dxa"/>
            <w:tcBorders>
              <w:top w:val="nil"/>
              <w:left w:val="nil"/>
              <w:bottom w:val="single" w:sz="4" w:space="0" w:color="auto"/>
              <w:right w:val="single" w:sz="4" w:space="0" w:color="auto"/>
            </w:tcBorders>
            <w:shd w:val="clear" w:color="auto" w:fill="auto"/>
            <w:noWrap/>
            <w:vAlign w:val="center"/>
            <w:hideMark/>
          </w:tcPr>
          <w:p w14:paraId="3C815687" w14:textId="77777777" w:rsidR="00473D06" w:rsidRDefault="00473D06">
            <w:pPr>
              <w:jc w:val="center"/>
              <w:rPr>
                <w:ins w:id="2840" w:author="Mike Marcus" w:date="2025-03-12T13:25:00Z" w16du:dateUtc="2025-03-12T17:25:00Z"/>
                <w:rFonts w:ascii="Calibri" w:hAnsi="Calibri" w:cs="Calibri"/>
                <w:i/>
                <w:iCs/>
                <w:color w:val="000000"/>
                <w:sz w:val="22"/>
                <w:szCs w:val="22"/>
              </w:rPr>
            </w:pPr>
            <w:ins w:id="2841" w:author="Mike Marcus" w:date="2025-03-12T13:25:00Z" w16du:dateUtc="2025-03-12T17:25:00Z">
              <w:r>
                <w:rPr>
                  <w:rFonts w:ascii="Calibri" w:hAnsi="Calibri" w:cs="Calibri"/>
                  <w:i/>
                  <w:iCs/>
                  <w:color w:val="000000"/>
                  <w:sz w:val="22"/>
                  <w:szCs w:val="22"/>
                </w:rPr>
                <w:t>19.8</w:t>
              </w:r>
            </w:ins>
          </w:p>
        </w:tc>
        <w:tc>
          <w:tcPr>
            <w:tcW w:w="1680" w:type="dxa"/>
            <w:tcBorders>
              <w:top w:val="nil"/>
              <w:left w:val="nil"/>
              <w:bottom w:val="single" w:sz="4" w:space="0" w:color="auto"/>
              <w:right w:val="single" w:sz="4" w:space="0" w:color="auto"/>
            </w:tcBorders>
            <w:shd w:val="clear" w:color="auto" w:fill="auto"/>
            <w:noWrap/>
            <w:vAlign w:val="center"/>
            <w:hideMark/>
          </w:tcPr>
          <w:p w14:paraId="48E15AE6" w14:textId="77777777" w:rsidR="00473D06" w:rsidRDefault="00473D06">
            <w:pPr>
              <w:jc w:val="center"/>
              <w:rPr>
                <w:ins w:id="2842" w:author="Mike Marcus" w:date="2025-03-12T13:25:00Z" w16du:dateUtc="2025-03-12T17:25:00Z"/>
                <w:rFonts w:ascii="Calibri" w:hAnsi="Calibri" w:cs="Calibri"/>
                <w:i/>
                <w:iCs/>
                <w:color w:val="000000"/>
                <w:sz w:val="22"/>
                <w:szCs w:val="22"/>
              </w:rPr>
            </w:pPr>
            <w:ins w:id="2843" w:author="Mike Marcus" w:date="2025-03-12T13:25:00Z" w16du:dateUtc="2025-03-12T17:25:00Z">
              <w:r>
                <w:rPr>
                  <w:rFonts w:ascii="Calibri" w:hAnsi="Calibri" w:cs="Calibri"/>
                  <w:i/>
                  <w:iCs/>
                  <w:color w:val="000000"/>
                  <w:sz w:val="22"/>
                  <w:szCs w:val="22"/>
                </w:rPr>
                <w:t>19.8</w:t>
              </w:r>
            </w:ins>
          </w:p>
        </w:tc>
        <w:tc>
          <w:tcPr>
            <w:tcW w:w="1360" w:type="dxa"/>
            <w:tcBorders>
              <w:top w:val="nil"/>
              <w:left w:val="nil"/>
              <w:bottom w:val="single" w:sz="4" w:space="0" w:color="auto"/>
              <w:right w:val="single" w:sz="4" w:space="0" w:color="auto"/>
            </w:tcBorders>
            <w:shd w:val="clear" w:color="auto" w:fill="auto"/>
            <w:noWrap/>
            <w:vAlign w:val="center"/>
            <w:hideMark/>
          </w:tcPr>
          <w:p w14:paraId="08690BF0" w14:textId="77777777" w:rsidR="00473D06" w:rsidRDefault="00473D06">
            <w:pPr>
              <w:jc w:val="center"/>
              <w:rPr>
                <w:ins w:id="2844" w:author="Mike Marcus" w:date="2025-03-12T13:25:00Z" w16du:dateUtc="2025-03-12T17:25:00Z"/>
                <w:rFonts w:ascii="Calibri" w:hAnsi="Calibri" w:cs="Calibri"/>
                <w:i/>
                <w:iCs/>
                <w:color w:val="000000"/>
                <w:sz w:val="22"/>
                <w:szCs w:val="22"/>
              </w:rPr>
            </w:pPr>
            <w:ins w:id="2845" w:author="Mike Marcus" w:date="2025-03-12T13:25:00Z" w16du:dateUtc="2025-03-12T17:25:00Z">
              <w:r>
                <w:rPr>
                  <w:rFonts w:ascii="Calibri" w:hAnsi="Calibri" w:cs="Calibri"/>
                  <w:i/>
                  <w:iCs/>
                  <w:color w:val="000000"/>
                  <w:sz w:val="22"/>
                  <w:szCs w:val="22"/>
                </w:rPr>
                <w:t>19.8</w:t>
              </w:r>
            </w:ins>
          </w:p>
        </w:tc>
      </w:tr>
      <w:tr w:rsidR="00473D06" w14:paraId="3F14A100" w14:textId="77777777" w:rsidTr="00473D06">
        <w:trPr>
          <w:trHeight w:val="300"/>
          <w:ins w:id="2846" w:author="Mike Marcus" w:date="2025-03-12T13:25:00Z"/>
        </w:trPr>
        <w:tc>
          <w:tcPr>
            <w:tcW w:w="4220" w:type="dxa"/>
            <w:tcBorders>
              <w:top w:val="nil"/>
              <w:left w:val="single" w:sz="4" w:space="0" w:color="auto"/>
              <w:bottom w:val="single" w:sz="4" w:space="0" w:color="auto"/>
              <w:right w:val="single" w:sz="4" w:space="0" w:color="auto"/>
            </w:tcBorders>
            <w:shd w:val="clear" w:color="000000" w:fill="FFFFFF"/>
            <w:vAlign w:val="bottom"/>
            <w:hideMark/>
          </w:tcPr>
          <w:p w14:paraId="147FEFB7" w14:textId="77777777" w:rsidR="00473D06" w:rsidRDefault="00473D06">
            <w:pPr>
              <w:rPr>
                <w:ins w:id="2847" w:author="Mike Marcus" w:date="2025-03-12T13:25:00Z" w16du:dateUtc="2025-03-12T17:25:00Z"/>
                <w:rFonts w:ascii="Calibri" w:hAnsi="Calibri" w:cs="Calibri"/>
                <w:color w:val="000000"/>
                <w:sz w:val="20"/>
                <w:szCs w:val="20"/>
              </w:rPr>
            </w:pPr>
            <w:ins w:id="2848" w:author="Mike Marcus" w:date="2025-03-12T13:25:00Z" w16du:dateUtc="2025-03-12T17:25: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vAlign w:val="center"/>
            <w:hideMark/>
          </w:tcPr>
          <w:p w14:paraId="0B1BEBB1" w14:textId="77777777" w:rsidR="00473D06" w:rsidRDefault="00473D06">
            <w:pPr>
              <w:jc w:val="center"/>
              <w:rPr>
                <w:ins w:id="2849" w:author="Mike Marcus" w:date="2025-03-12T13:25:00Z" w16du:dateUtc="2025-03-12T17:25:00Z"/>
                <w:rFonts w:ascii="Calibri" w:hAnsi="Calibri" w:cs="Calibri"/>
                <w:color w:val="000000"/>
                <w:sz w:val="20"/>
                <w:szCs w:val="20"/>
              </w:rPr>
            </w:pPr>
            <w:ins w:id="2850" w:author="Mike Marcus" w:date="2025-03-12T13:25:00Z" w16du:dateUtc="2025-03-12T17:25:00Z">
              <w:r>
                <w:rPr>
                  <w:rFonts w:ascii="Calibri" w:hAnsi="Calibri" w:cs="Calibri"/>
                  <w:color w:val="000000"/>
                  <w:sz w:val="20"/>
                  <w:szCs w:val="20"/>
                </w:rPr>
                <w:t>106.7</w:t>
              </w:r>
            </w:ins>
          </w:p>
        </w:tc>
        <w:tc>
          <w:tcPr>
            <w:tcW w:w="1620" w:type="dxa"/>
            <w:tcBorders>
              <w:top w:val="nil"/>
              <w:left w:val="nil"/>
              <w:bottom w:val="single" w:sz="4" w:space="0" w:color="auto"/>
              <w:right w:val="single" w:sz="4" w:space="0" w:color="auto"/>
            </w:tcBorders>
            <w:shd w:val="clear" w:color="auto" w:fill="auto"/>
            <w:vAlign w:val="center"/>
            <w:hideMark/>
          </w:tcPr>
          <w:p w14:paraId="492D9F38" w14:textId="77777777" w:rsidR="00473D06" w:rsidRDefault="00473D06">
            <w:pPr>
              <w:jc w:val="center"/>
              <w:rPr>
                <w:ins w:id="2851" w:author="Mike Marcus" w:date="2025-03-12T13:25:00Z" w16du:dateUtc="2025-03-12T17:25:00Z"/>
                <w:rFonts w:ascii="Calibri" w:hAnsi="Calibri" w:cs="Calibri"/>
                <w:color w:val="000000"/>
                <w:sz w:val="20"/>
                <w:szCs w:val="20"/>
              </w:rPr>
            </w:pPr>
            <w:ins w:id="2852" w:author="Mike Marcus" w:date="2025-03-12T13:25:00Z" w16du:dateUtc="2025-03-12T17:25:00Z">
              <w:r>
                <w:rPr>
                  <w:rFonts w:ascii="Calibri" w:hAnsi="Calibri" w:cs="Calibri"/>
                  <w:color w:val="000000"/>
                  <w:sz w:val="20"/>
                  <w:szCs w:val="20"/>
                </w:rPr>
                <w:t>126.7</w:t>
              </w:r>
            </w:ins>
          </w:p>
        </w:tc>
        <w:tc>
          <w:tcPr>
            <w:tcW w:w="1680" w:type="dxa"/>
            <w:tcBorders>
              <w:top w:val="nil"/>
              <w:left w:val="nil"/>
              <w:bottom w:val="single" w:sz="4" w:space="0" w:color="auto"/>
              <w:right w:val="single" w:sz="4" w:space="0" w:color="auto"/>
            </w:tcBorders>
            <w:shd w:val="clear" w:color="auto" w:fill="auto"/>
            <w:vAlign w:val="center"/>
            <w:hideMark/>
          </w:tcPr>
          <w:p w14:paraId="764210D7" w14:textId="77777777" w:rsidR="00473D06" w:rsidRDefault="00473D06">
            <w:pPr>
              <w:jc w:val="center"/>
              <w:rPr>
                <w:ins w:id="2853" w:author="Mike Marcus" w:date="2025-03-12T13:25:00Z" w16du:dateUtc="2025-03-12T17:25:00Z"/>
                <w:rFonts w:ascii="Calibri" w:hAnsi="Calibri" w:cs="Calibri"/>
                <w:color w:val="000000"/>
                <w:sz w:val="20"/>
                <w:szCs w:val="20"/>
              </w:rPr>
            </w:pPr>
            <w:ins w:id="2854" w:author="Mike Marcus" w:date="2025-03-12T13:25:00Z" w16du:dateUtc="2025-03-12T17:25:00Z">
              <w:r>
                <w:rPr>
                  <w:rFonts w:ascii="Calibri" w:hAnsi="Calibri" w:cs="Calibri"/>
                  <w:color w:val="000000"/>
                  <w:sz w:val="20"/>
                  <w:szCs w:val="20"/>
                </w:rPr>
                <w:t>139.9</w:t>
              </w:r>
            </w:ins>
          </w:p>
        </w:tc>
        <w:tc>
          <w:tcPr>
            <w:tcW w:w="1360" w:type="dxa"/>
            <w:tcBorders>
              <w:top w:val="nil"/>
              <w:left w:val="nil"/>
              <w:bottom w:val="single" w:sz="4" w:space="0" w:color="auto"/>
              <w:right w:val="single" w:sz="4" w:space="0" w:color="auto"/>
            </w:tcBorders>
            <w:shd w:val="clear" w:color="auto" w:fill="auto"/>
            <w:vAlign w:val="center"/>
            <w:hideMark/>
          </w:tcPr>
          <w:p w14:paraId="5F8CFEB7" w14:textId="77777777" w:rsidR="00473D06" w:rsidRDefault="00473D06">
            <w:pPr>
              <w:jc w:val="center"/>
              <w:rPr>
                <w:ins w:id="2855" w:author="Mike Marcus" w:date="2025-03-12T13:25:00Z" w16du:dateUtc="2025-03-12T17:25:00Z"/>
                <w:rFonts w:ascii="Calibri" w:hAnsi="Calibri" w:cs="Calibri"/>
                <w:color w:val="000000"/>
                <w:sz w:val="20"/>
                <w:szCs w:val="20"/>
              </w:rPr>
            </w:pPr>
            <w:ins w:id="2856" w:author="Mike Marcus" w:date="2025-03-12T13:25:00Z" w16du:dateUtc="2025-03-12T17:25:00Z">
              <w:r>
                <w:rPr>
                  <w:rFonts w:ascii="Calibri" w:hAnsi="Calibri" w:cs="Calibri"/>
                  <w:color w:val="000000"/>
                  <w:sz w:val="20"/>
                  <w:szCs w:val="20"/>
                </w:rPr>
                <w:t>153.2</w:t>
              </w:r>
            </w:ins>
          </w:p>
        </w:tc>
      </w:tr>
      <w:tr w:rsidR="00473D06" w14:paraId="77D086E1" w14:textId="77777777" w:rsidTr="00473D06">
        <w:trPr>
          <w:trHeight w:val="320"/>
          <w:ins w:id="2857" w:author="Mike Marcus" w:date="2025-03-12T13:25:00Z"/>
        </w:trPr>
        <w:tc>
          <w:tcPr>
            <w:tcW w:w="4220" w:type="dxa"/>
            <w:tcBorders>
              <w:top w:val="nil"/>
              <w:left w:val="single" w:sz="4" w:space="0" w:color="auto"/>
              <w:bottom w:val="single" w:sz="4" w:space="0" w:color="auto"/>
              <w:right w:val="nil"/>
            </w:tcBorders>
            <w:shd w:val="clear" w:color="000000" w:fill="FFEB9C"/>
            <w:vAlign w:val="bottom"/>
            <w:hideMark/>
          </w:tcPr>
          <w:p w14:paraId="157153C5" w14:textId="77777777" w:rsidR="00473D06" w:rsidRDefault="00473D06">
            <w:pPr>
              <w:jc w:val="center"/>
              <w:rPr>
                <w:ins w:id="2858" w:author="Mike Marcus" w:date="2025-03-12T13:25:00Z" w16du:dateUtc="2025-03-12T17:25:00Z"/>
                <w:rFonts w:ascii="Calibri" w:hAnsi="Calibri" w:cs="Calibri"/>
                <w:b/>
                <w:bCs/>
                <w:color w:val="9C5700"/>
                <w:sz w:val="22"/>
                <w:szCs w:val="22"/>
              </w:rPr>
            </w:pPr>
            <w:ins w:id="2859" w:author="Mike Marcus" w:date="2025-03-12T13:25:00Z" w16du:dateUtc="2025-03-12T17:25:00Z">
              <w:r>
                <w:rPr>
                  <w:rFonts w:ascii="Calibri" w:hAnsi="Calibri" w:cs="Calibri"/>
                  <w:b/>
                  <w:bCs/>
                  <w:color w:val="9C5700"/>
                  <w:sz w:val="22"/>
                  <w:szCs w:val="22"/>
                </w:rPr>
                <w:t>Calculations</w:t>
              </w:r>
            </w:ins>
          </w:p>
        </w:tc>
        <w:tc>
          <w:tcPr>
            <w:tcW w:w="1640" w:type="dxa"/>
            <w:tcBorders>
              <w:top w:val="nil"/>
              <w:left w:val="nil"/>
              <w:bottom w:val="single" w:sz="4" w:space="0" w:color="auto"/>
              <w:right w:val="single" w:sz="4" w:space="0" w:color="auto"/>
            </w:tcBorders>
            <w:shd w:val="clear" w:color="000000" w:fill="FFEB9C"/>
            <w:vAlign w:val="center"/>
            <w:hideMark/>
          </w:tcPr>
          <w:p w14:paraId="37A76D15" w14:textId="77777777" w:rsidR="00473D06" w:rsidRDefault="00473D06">
            <w:pPr>
              <w:jc w:val="center"/>
              <w:rPr>
                <w:ins w:id="2860" w:author="Mike Marcus" w:date="2025-03-12T13:25:00Z" w16du:dateUtc="2025-03-12T17:25:00Z"/>
                <w:rFonts w:ascii="Calibri" w:hAnsi="Calibri" w:cs="Calibri"/>
                <w:color w:val="9C5700"/>
                <w:sz w:val="22"/>
                <w:szCs w:val="22"/>
              </w:rPr>
            </w:pPr>
            <w:ins w:id="2861" w:author="Mike Marcus" w:date="2025-03-12T13:25:00Z" w16du:dateUtc="2025-03-12T17:25:00Z">
              <w:r>
                <w:rPr>
                  <w:rFonts w:ascii="Calibri" w:hAnsi="Calibri" w:cs="Calibri"/>
                  <w:color w:val="9C5700"/>
                  <w:sz w:val="22"/>
                  <w:szCs w:val="22"/>
                </w:rPr>
                <w:t> </w:t>
              </w:r>
            </w:ins>
          </w:p>
        </w:tc>
        <w:tc>
          <w:tcPr>
            <w:tcW w:w="1620" w:type="dxa"/>
            <w:tcBorders>
              <w:top w:val="nil"/>
              <w:left w:val="nil"/>
              <w:bottom w:val="single" w:sz="4" w:space="0" w:color="auto"/>
              <w:right w:val="single" w:sz="4" w:space="0" w:color="auto"/>
            </w:tcBorders>
            <w:shd w:val="clear" w:color="000000" w:fill="FFEB9C"/>
            <w:vAlign w:val="center"/>
            <w:hideMark/>
          </w:tcPr>
          <w:p w14:paraId="2D10812B" w14:textId="77777777" w:rsidR="00473D06" w:rsidRDefault="00473D06">
            <w:pPr>
              <w:jc w:val="center"/>
              <w:rPr>
                <w:ins w:id="2862" w:author="Mike Marcus" w:date="2025-03-12T13:25:00Z" w16du:dateUtc="2025-03-12T17:25:00Z"/>
                <w:rFonts w:ascii="Calibri" w:hAnsi="Calibri" w:cs="Calibri"/>
                <w:color w:val="9C5700"/>
                <w:sz w:val="22"/>
                <w:szCs w:val="22"/>
              </w:rPr>
            </w:pPr>
            <w:ins w:id="2863" w:author="Mike Marcus" w:date="2025-03-12T13:25:00Z" w16du:dateUtc="2025-03-12T17:25:00Z">
              <w:r>
                <w:rPr>
                  <w:rFonts w:ascii="Calibri" w:hAnsi="Calibri" w:cs="Calibri"/>
                  <w:color w:val="9C5700"/>
                  <w:sz w:val="22"/>
                  <w:szCs w:val="22"/>
                </w:rPr>
                <w:t> </w:t>
              </w:r>
            </w:ins>
          </w:p>
        </w:tc>
        <w:tc>
          <w:tcPr>
            <w:tcW w:w="1680" w:type="dxa"/>
            <w:tcBorders>
              <w:top w:val="nil"/>
              <w:left w:val="nil"/>
              <w:bottom w:val="single" w:sz="4" w:space="0" w:color="auto"/>
              <w:right w:val="single" w:sz="4" w:space="0" w:color="auto"/>
            </w:tcBorders>
            <w:shd w:val="clear" w:color="000000" w:fill="FFEB9C"/>
            <w:vAlign w:val="center"/>
            <w:hideMark/>
          </w:tcPr>
          <w:p w14:paraId="6D380D7C" w14:textId="77777777" w:rsidR="00473D06" w:rsidRDefault="00473D06">
            <w:pPr>
              <w:jc w:val="center"/>
              <w:rPr>
                <w:ins w:id="2864" w:author="Mike Marcus" w:date="2025-03-12T13:25:00Z" w16du:dateUtc="2025-03-12T17:25:00Z"/>
                <w:rFonts w:ascii="Calibri" w:hAnsi="Calibri" w:cs="Calibri"/>
                <w:color w:val="9C5700"/>
                <w:sz w:val="22"/>
                <w:szCs w:val="22"/>
              </w:rPr>
            </w:pPr>
            <w:ins w:id="2865" w:author="Mike Marcus" w:date="2025-03-12T13:25:00Z" w16du:dateUtc="2025-03-12T17:25:00Z">
              <w:r>
                <w:rPr>
                  <w:rFonts w:ascii="Calibri" w:hAnsi="Calibri" w:cs="Calibri"/>
                  <w:color w:val="9C5700"/>
                  <w:sz w:val="22"/>
                  <w:szCs w:val="22"/>
                </w:rPr>
                <w:t> </w:t>
              </w:r>
            </w:ins>
          </w:p>
        </w:tc>
        <w:tc>
          <w:tcPr>
            <w:tcW w:w="1360" w:type="dxa"/>
            <w:tcBorders>
              <w:top w:val="nil"/>
              <w:left w:val="nil"/>
              <w:bottom w:val="single" w:sz="4" w:space="0" w:color="auto"/>
              <w:right w:val="single" w:sz="4" w:space="0" w:color="auto"/>
            </w:tcBorders>
            <w:shd w:val="clear" w:color="000000" w:fill="FFEB9C"/>
            <w:vAlign w:val="center"/>
            <w:hideMark/>
          </w:tcPr>
          <w:p w14:paraId="1A6A3719" w14:textId="77777777" w:rsidR="00473D06" w:rsidRDefault="00473D06">
            <w:pPr>
              <w:jc w:val="center"/>
              <w:rPr>
                <w:ins w:id="2866" w:author="Mike Marcus" w:date="2025-03-12T13:25:00Z" w16du:dateUtc="2025-03-12T17:25:00Z"/>
                <w:rFonts w:ascii="Calibri" w:hAnsi="Calibri" w:cs="Calibri"/>
                <w:color w:val="9C5700"/>
                <w:sz w:val="22"/>
                <w:szCs w:val="22"/>
              </w:rPr>
            </w:pPr>
            <w:ins w:id="2867" w:author="Mike Marcus" w:date="2025-03-12T13:25:00Z" w16du:dateUtc="2025-03-12T17:25:00Z">
              <w:r>
                <w:rPr>
                  <w:rFonts w:ascii="Calibri" w:hAnsi="Calibri" w:cs="Calibri"/>
                  <w:color w:val="9C5700"/>
                  <w:sz w:val="22"/>
                  <w:szCs w:val="22"/>
                </w:rPr>
                <w:t> </w:t>
              </w:r>
            </w:ins>
          </w:p>
        </w:tc>
      </w:tr>
      <w:tr w:rsidR="00473D06" w14:paraId="18E29F6B" w14:textId="77777777" w:rsidTr="00473D06">
        <w:trPr>
          <w:trHeight w:val="600"/>
          <w:ins w:id="2868"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15D36CE9" w14:textId="77777777" w:rsidR="00473D06" w:rsidRDefault="00473D06">
            <w:pPr>
              <w:rPr>
                <w:ins w:id="2869" w:author="Mike Marcus" w:date="2025-03-12T13:25:00Z" w16du:dateUtc="2025-03-12T17:25:00Z"/>
                <w:rFonts w:ascii="Calibri" w:hAnsi="Calibri" w:cs="Calibri"/>
                <w:color w:val="000000"/>
                <w:sz w:val="20"/>
                <w:szCs w:val="20"/>
              </w:rPr>
            </w:pPr>
            <w:ins w:id="2870" w:author="Mike Marcus" w:date="2025-03-12T13:25:00Z" w16du:dateUtc="2025-03-12T17:25:00Z">
              <w:r>
                <w:rPr>
                  <w:rFonts w:ascii="Calibri" w:hAnsi="Calibri" w:cs="Calibri"/>
                  <w:color w:val="000000"/>
                  <w:sz w:val="20"/>
                  <w:szCs w:val="20"/>
                </w:rPr>
                <w:t xml:space="preserve">Single Interferer level at IMT BS Antenna dB(W/MHz) for </w:t>
              </w:r>
              <w:r>
                <w:rPr>
                  <w:rFonts w:ascii="Calibri" w:hAnsi="Calibri" w:cs="Calibri"/>
                  <w:color w:val="FF0000"/>
                  <w:sz w:val="20"/>
                  <w:szCs w:val="20"/>
                </w:rPr>
                <w:t>Traditional Buildings</w:t>
              </w:r>
            </w:ins>
          </w:p>
        </w:tc>
        <w:tc>
          <w:tcPr>
            <w:tcW w:w="1640" w:type="dxa"/>
            <w:tcBorders>
              <w:top w:val="nil"/>
              <w:left w:val="nil"/>
              <w:bottom w:val="single" w:sz="4" w:space="0" w:color="auto"/>
              <w:right w:val="single" w:sz="4" w:space="0" w:color="auto"/>
            </w:tcBorders>
            <w:shd w:val="clear" w:color="auto" w:fill="auto"/>
            <w:vAlign w:val="center"/>
            <w:hideMark/>
          </w:tcPr>
          <w:p w14:paraId="6B05F431" w14:textId="77777777" w:rsidR="00473D06" w:rsidRDefault="00473D06">
            <w:pPr>
              <w:jc w:val="center"/>
              <w:rPr>
                <w:ins w:id="2871" w:author="Mike Marcus" w:date="2025-03-12T13:25:00Z" w16du:dateUtc="2025-03-12T17:25:00Z"/>
                <w:rFonts w:ascii="Calibri" w:hAnsi="Calibri" w:cs="Calibri"/>
                <w:color w:val="000000"/>
                <w:sz w:val="20"/>
                <w:szCs w:val="20"/>
              </w:rPr>
            </w:pPr>
            <w:ins w:id="2872" w:author="Mike Marcus" w:date="2025-03-12T13:25:00Z" w16du:dateUtc="2025-03-12T17:25:00Z">
              <w:r>
                <w:rPr>
                  <w:rFonts w:ascii="Calibri" w:hAnsi="Calibri" w:cs="Calibri"/>
                  <w:color w:val="000000"/>
                  <w:sz w:val="20"/>
                  <w:szCs w:val="20"/>
                </w:rPr>
                <w:t>-160.0</w:t>
              </w:r>
            </w:ins>
          </w:p>
        </w:tc>
        <w:tc>
          <w:tcPr>
            <w:tcW w:w="1620" w:type="dxa"/>
            <w:tcBorders>
              <w:top w:val="nil"/>
              <w:left w:val="nil"/>
              <w:bottom w:val="single" w:sz="4" w:space="0" w:color="auto"/>
              <w:right w:val="single" w:sz="4" w:space="0" w:color="auto"/>
            </w:tcBorders>
            <w:shd w:val="clear" w:color="auto" w:fill="auto"/>
            <w:vAlign w:val="center"/>
            <w:hideMark/>
          </w:tcPr>
          <w:p w14:paraId="5E75FBED" w14:textId="77777777" w:rsidR="00473D06" w:rsidRDefault="00473D06">
            <w:pPr>
              <w:jc w:val="center"/>
              <w:rPr>
                <w:ins w:id="2873" w:author="Mike Marcus" w:date="2025-03-12T13:25:00Z" w16du:dateUtc="2025-03-12T17:25:00Z"/>
                <w:rFonts w:ascii="Calibri" w:hAnsi="Calibri" w:cs="Calibri"/>
                <w:color w:val="000000"/>
                <w:sz w:val="20"/>
                <w:szCs w:val="20"/>
              </w:rPr>
            </w:pPr>
            <w:ins w:id="2874" w:author="Mike Marcus" w:date="2025-03-12T13:25:00Z" w16du:dateUtc="2025-03-12T17:25:00Z">
              <w:r>
                <w:rPr>
                  <w:rFonts w:ascii="Calibri" w:hAnsi="Calibri" w:cs="Calibri"/>
                  <w:color w:val="000000"/>
                  <w:sz w:val="20"/>
                  <w:szCs w:val="20"/>
                </w:rPr>
                <w:t>-180.0</w:t>
              </w:r>
            </w:ins>
          </w:p>
        </w:tc>
        <w:tc>
          <w:tcPr>
            <w:tcW w:w="1680" w:type="dxa"/>
            <w:tcBorders>
              <w:top w:val="nil"/>
              <w:left w:val="nil"/>
              <w:bottom w:val="single" w:sz="4" w:space="0" w:color="auto"/>
              <w:right w:val="single" w:sz="4" w:space="0" w:color="auto"/>
            </w:tcBorders>
            <w:shd w:val="clear" w:color="auto" w:fill="auto"/>
            <w:vAlign w:val="center"/>
            <w:hideMark/>
          </w:tcPr>
          <w:p w14:paraId="6F4EA429" w14:textId="77777777" w:rsidR="00473D06" w:rsidRDefault="00473D06">
            <w:pPr>
              <w:jc w:val="center"/>
              <w:rPr>
                <w:ins w:id="2875" w:author="Mike Marcus" w:date="2025-03-12T13:25:00Z" w16du:dateUtc="2025-03-12T17:25:00Z"/>
                <w:rFonts w:ascii="Calibri" w:hAnsi="Calibri" w:cs="Calibri"/>
                <w:color w:val="000000"/>
                <w:sz w:val="20"/>
                <w:szCs w:val="20"/>
              </w:rPr>
            </w:pPr>
            <w:ins w:id="2876" w:author="Mike Marcus" w:date="2025-03-12T13:25:00Z" w16du:dateUtc="2025-03-12T17:25:00Z">
              <w:r>
                <w:rPr>
                  <w:rFonts w:ascii="Calibri" w:hAnsi="Calibri" w:cs="Calibri"/>
                  <w:color w:val="000000"/>
                  <w:sz w:val="20"/>
                  <w:szCs w:val="20"/>
                </w:rPr>
                <w:t>-193.2</w:t>
              </w:r>
            </w:ins>
          </w:p>
        </w:tc>
        <w:tc>
          <w:tcPr>
            <w:tcW w:w="1360" w:type="dxa"/>
            <w:tcBorders>
              <w:top w:val="nil"/>
              <w:left w:val="nil"/>
              <w:bottom w:val="single" w:sz="4" w:space="0" w:color="auto"/>
              <w:right w:val="single" w:sz="4" w:space="0" w:color="auto"/>
            </w:tcBorders>
            <w:shd w:val="clear" w:color="auto" w:fill="auto"/>
            <w:vAlign w:val="center"/>
            <w:hideMark/>
          </w:tcPr>
          <w:p w14:paraId="36FCBCC5" w14:textId="77777777" w:rsidR="00473D06" w:rsidRDefault="00473D06">
            <w:pPr>
              <w:jc w:val="center"/>
              <w:rPr>
                <w:ins w:id="2877" w:author="Mike Marcus" w:date="2025-03-12T13:25:00Z" w16du:dateUtc="2025-03-12T17:25:00Z"/>
                <w:rFonts w:ascii="Calibri" w:hAnsi="Calibri" w:cs="Calibri"/>
                <w:color w:val="000000"/>
                <w:sz w:val="20"/>
                <w:szCs w:val="20"/>
              </w:rPr>
            </w:pPr>
            <w:ins w:id="2878" w:author="Mike Marcus" w:date="2025-03-12T13:25:00Z" w16du:dateUtc="2025-03-12T17:25:00Z">
              <w:r>
                <w:rPr>
                  <w:rFonts w:ascii="Calibri" w:hAnsi="Calibri" w:cs="Calibri"/>
                  <w:color w:val="000000"/>
                  <w:sz w:val="20"/>
                  <w:szCs w:val="20"/>
                </w:rPr>
                <w:t>-206.4</w:t>
              </w:r>
            </w:ins>
          </w:p>
        </w:tc>
      </w:tr>
      <w:tr w:rsidR="00473D06" w14:paraId="454D0C8F" w14:textId="77777777" w:rsidTr="00473D06">
        <w:trPr>
          <w:trHeight w:val="300"/>
          <w:ins w:id="2879"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490A9B25" w14:textId="77777777" w:rsidR="00473D06" w:rsidRDefault="00473D06">
            <w:pPr>
              <w:rPr>
                <w:ins w:id="2880" w:author="Mike Marcus" w:date="2025-03-12T13:25:00Z" w16du:dateUtc="2025-03-12T17:25:00Z"/>
                <w:rFonts w:ascii="Calibri" w:hAnsi="Calibri" w:cs="Calibri"/>
                <w:color w:val="000000"/>
                <w:sz w:val="20"/>
                <w:szCs w:val="20"/>
              </w:rPr>
            </w:pPr>
            <w:ins w:id="2881" w:author="Mike Marcus" w:date="2025-03-12T13:25:00Z" w16du:dateUtc="2025-03-12T17:25:00Z">
              <w:r>
                <w:rPr>
                  <w:rFonts w:ascii="Calibri" w:hAnsi="Calibri" w:cs="Calibri"/>
                  <w:color w:val="000000"/>
                  <w:sz w:val="20"/>
                  <w:szCs w:val="20"/>
                </w:rPr>
                <w:t xml:space="preserve">Margin for </w:t>
              </w:r>
              <w:r>
                <w:rPr>
                  <w:rFonts w:ascii="Calibri" w:hAnsi="Calibri" w:cs="Calibri"/>
                  <w:color w:val="FF0000"/>
                  <w:sz w:val="20"/>
                  <w:szCs w:val="20"/>
                </w:rPr>
                <w:t>Traditional Bldgs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vAlign w:val="center"/>
            <w:hideMark/>
          </w:tcPr>
          <w:p w14:paraId="36EEBB06" w14:textId="77777777" w:rsidR="00473D06" w:rsidRDefault="00473D06">
            <w:pPr>
              <w:jc w:val="center"/>
              <w:rPr>
                <w:ins w:id="2882" w:author="Mike Marcus" w:date="2025-03-12T13:25:00Z" w16du:dateUtc="2025-03-12T17:25:00Z"/>
                <w:rFonts w:ascii="Calibri" w:hAnsi="Calibri" w:cs="Calibri"/>
                <w:color w:val="000000"/>
                <w:sz w:val="20"/>
                <w:szCs w:val="20"/>
              </w:rPr>
            </w:pPr>
            <w:ins w:id="2883" w:author="Mike Marcus" w:date="2025-03-12T13:25:00Z" w16du:dateUtc="2025-03-12T17:25:00Z">
              <w:r>
                <w:rPr>
                  <w:rFonts w:ascii="Calibri" w:hAnsi="Calibri" w:cs="Calibri"/>
                  <w:color w:val="000000"/>
                  <w:sz w:val="20"/>
                  <w:szCs w:val="20"/>
                </w:rPr>
                <w:t>27.0</w:t>
              </w:r>
            </w:ins>
          </w:p>
        </w:tc>
        <w:tc>
          <w:tcPr>
            <w:tcW w:w="1620" w:type="dxa"/>
            <w:tcBorders>
              <w:top w:val="nil"/>
              <w:left w:val="nil"/>
              <w:bottom w:val="single" w:sz="4" w:space="0" w:color="auto"/>
              <w:right w:val="single" w:sz="4" w:space="0" w:color="auto"/>
            </w:tcBorders>
            <w:shd w:val="clear" w:color="auto" w:fill="auto"/>
            <w:vAlign w:val="center"/>
            <w:hideMark/>
          </w:tcPr>
          <w:p w14:paraId="7F89B42F" w14:textId="77777777" w:rsidR="00473D06" w:rsidRDefault="00473D06">
            <w:pPr>
              <w:jc w:val="center"/>
              <w:rPr>
                <w:ins w:id="2884" w:author="Mike Marcus" w:date="2025-03-12T13:25:00Z" w16du:dateUtc="2025-03-12T17:25:00Z"/>
                <w:rFonts w:ascii="Calibri" w:hAnsi="Calibri" w:cs="Calibri"/>
                <w:color w:val="000000"/>
                <w:sz w:val="20"/>
                <w:szCs w:val="20"/>
              </w:rPr>
            </w:pPr>
            <w:ins w:id="2885" w:author="Mike Marcus" w:date="2025-03-12T13:25:00Z" w16du:dateUtc="2025-03-12T17:25:00Z">
              <w:r>
                <w:rPr>
                  <w:rFonts w:ascii="Calibri" w:hAnsi="Calibri" w:cs="Calibri"/>
                  <w:color w:val="000000"/>
                  <w:sz w:val="20"/>
                  <w:szCs w:val="20"/>
                </w:rPr>
                <w:t>47.0</w:t>
              </w:r>
            </w:ins>
          </w:p>
        </w:tc>
        <w:tc>
          <w:tcPr>
            <w:tcW w:w="1680" w:type="dxa"/>
            <w:tcBorders>
              <w:top w:val="nil"/>
              <w:left w:val="nil"/>
              <w:bottom w:val="single" w:sz="4" w:space="0" w:color="auto"/>
              <w:right w:val="single" w:sz="4" w:space="0" w:color="auto"/>
            </w:tcBorders>
            <w:shd w:val="clear" w:color="auto" w:fill="auto"/>
            <w:vAlign w:val="center"/>
            <w:hideMark/>
          </w:tcPr>
          <w:p w14:paraId="60D27B90" w14:textId="77777777" w:rsidR="00473D06" w:rsidRDefault="00473D06">
            <w:pPr>
              <w:jc w:val="center"/>
              <w:rPr>
                <w:ins w:id="2886" w:author="Mike Marcus" w:date="2025-03-12T13:25:00Z" w16du:dateUtc="2025-03-12T17:25:00Z"/>
                <w:rFonts w:ascii="Calibri" w:hAnsi="Calibri" w:cs="Calibri"/>
                <w:color w:val="000000"/>
                <w:sz w:val="20"/>
                <w:szCs w:val="20"/>
              </w:rPr>
            </w:pPr>
            <w:ins w:id="2887" w:author="Mike Marcus" w:date="2025-03-12T13:25:00Z" w16du:dateUtc="2025-03-12T17:25:00Z">
              <w:r>
                <w:rPr>
                  <w:rFonts w:ascii="Calibri" w:hAnsi="Calibri" w:cs="Calibri"/>
                  <w:color w:val="000000"/>
                  <w:sz w:val="20"/>
                  <w:szCs w:val="20"/>
                </w:rPr>
                <w:t>60.2</w:t>
              </w:r>
            </w:ins>
          </w:p>
        </w:tc>
        <w:tc>
          <w:tcPr>
            <w:tcW w:w="1360" w:type="dxa"/>
            <w:tcBorders>
              <w:top w:val="nil"/>
              <w:left w:val="nil"/>
              <w:bottom w:val="single" w:sz="4" w:space="0" w:color="auto"/>
              <w:right w:val="single" w:sz="4" w:space="0" w:color="auto"/>
            </w:tcBorders>
            <w:shd w:val="clear" w:color="auto" w:fill="auto"/>
            <w:vAlign w:val="center"/>
            <w:hideMark/>
          </w:tcPr>
          <w:p w14:paraId="05DB3356" w14:textId="77777777" w:rsidR="00473D06" w:rsidRDefault="00473D06">
            <w:pPr>
              <w:jc w:val="center"/>
              <w:rPr>
                <w:ins w:id="2888" w:author="Mike Marcus" w:date="2025-03-12T13:25:00Z" w16du:dateUtc="2025-03-12T17:25:00Z"/>
                <w:rFonts w:ascii="Calibri" w:hAnsi="Calibri" w:cs="Calibri"/>
                <w:color w:val="000000"/>
                <w:sz w:val="20"/>
                <w:szCs w:val="20"/>
              </w:rPr>
            </w:pPr>
            <w:ins w:id="2889" w:author="Mike Marcus" w:date="2025-03-12T13:25:00Z" w16du:dateUtc="2025-03-12T17:25:00Z">
              <w:r>
                <w:rPr>
                  <w:rFonts w:ascii="Calibri" w:hAnsi="Calibri" w:cs="Calibri"/>
                  <w:color w:val="000000"/>
                  <w:sz w:val="20"/>
                  <w:szCs w:val="20"/>
                </w:rPr>
                <w:t>73.4</w:t>
              </w:r>
            </w:ins>
          </w:p>
        </w:tc>
      </w:tr>
      <w:tr w:rsidR="00473D06" w14:paraId="0F888BD9" w14:textId="77777777" w:rsidTr="00473D06">
        <w:trPr>
          <w:trHeight w:val="600"/>
          <w:ins w:id="289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37E7AB22" w14:textId="77777777" w:rsidR="00473D06" w:rsidRDefault="00473D06">
            <w:pPr>
              <w:rPr>
                <w:ins w:id="2891" w:author="Mike Marcus" w:date="2025-03-12T13:25:00Z" w16du:dateUtc="2025-03-12T17:25:00Z"/>
                <w:rFonts w:ascii="Calibri" w:hAnsi="Calibri" w:cs="Calibri"/>
                <w:b/>
                <w:bCs/>
                <w:color w:val="000000"/>
                <w:sz w:val="20"/>
                <w:szCs w:val="20"/>
              </w:rPr>
            </w:pPr>
            <w:ins w:id="2892" w:author="Mike Marcus" w:date="2025-03-12T13:25:00Z" w16du:dateUtc="2025-03-12T17:25:00Z">
              <w:r>
                <w:rPr>
                  <w:rFonts w:ascii="Calibri" w:hAnsi="Calibri" w:cs="Calibri"/>
                  <w:b/>
                  <w:bCs/>
                  <w:color w:val="000000"/>
                  <w:sz w:val="20"/>
                  <w:szCs w:val="20"/>
                </w:rPr>
                <w:t xml:space="preserve">Number of Devices for </w:t>
              </w:r>
              <w:r>
                <w:rPr>
                  <w:rFonts w:ascii="Calibri" w:hAnsi="Calibri" w:cs="Calibri"/>
                  <w:b/>
                  <w:bCs/>
                  <w:color w:val="FF0000"/>
                  <w:sz w:val="20"/>
                  <w:szCs w:val="20"/>
                </w:rPr>
                <w:t>Traditional Bldgs</w:t>
              </w:r>
              <w:r>
                <w:rPr>
                  <w:rFonts w:ascii="Calibri" w:hAnsi="Calibri" w:cs="Calibri"/>
                  <w:b/>
                  <w:bCs/>
                  <w:color w:val="000000"/>
                  <w:sz w:val="20"/>
                  <w:szCs w:val="20"/>
                </w:rPr>
                <w:t xml:space="preserve"> (dB) BEFORE exceeding IMT BS protection criteria</w:t>
              </w:r>
            </w:ins>
          </w:p>
        </w:tc>
        <w:tc>
          <w:tcPr>
            <w:tcW w:w="1640" w:type="dxa"/>
            <w:tcBorders>
              <w:top w:val="nil"/>
              <w:left w:val="nil"/>
              <w:bottom w:val="single" w:sz="4" w:space="0" w:color="auto"/>
              <w:right w:val="single" w:sz="4" w:space="0" w:color="auto"/>
            </w:tcBorders>
            <w:shd w:val="clear" w:color="auto" w:fill="auto"/>
            <w:hideMark/>
          </w:tcPr>
          <w:p w14:paraId="4D9D0161" w14:textId="77777777" w:rsidR="00473D06" w:rsidRDefault="00473D06">
            <w:pPr>
              <w:jc w:val="center"/>
              <w:rPr>
                <w:ins w:id="2893" w:author="Mike Marcus" w:date="2025-03-12T13:25:00Z" w16du:dateUtc="2025-03-12T17:25:00Z"/>
                <w:rFonts w:ascii="Calibri" w:hAnsi="Calibri" w:cs="Calibri"/>
                <w:b/>
                <w:bCs/>
                <w:color w:val="000000"/>
                <w:sz w:val="20"/>
                <w:szCs w:val="20"/>
              </w:rPr>
            </w:pPr>
            <w:ins w:id="2894" w:author="Mike Marcus" w:date="2025-03-12T13:25:00Z" w16du:dateUtc="2025-03-12T17:25:00Z">
              <w:r>
                <w:rPr>
                  <w:rFonts w:ascii="Calibri" w:hAnsi="Calibri" w:cs="Calibri"/>
                  <w:b/>
                  <w:bCs/>
                  <w:color w:val="000000"/>
                  <w:sz w:val="20"/>
                  <w:szCs w:val="20"/>
                </w:rPr>
                <w:t xml:space="preserve">                              502 </w:t>
              </w:r>
            </w:ins>
          </w:p>
        </w:tc>
        <w:tc>
          <w:tcPr>
            <w:tcW w:w="1620" w:type="dxa"/>
            <w:tcBorders>
              <w:top w:val="nil"/>
              <w:left w:val="nil"/>
              <w:bottom w:val="single" w:sz="4" w:space="0" w:color="auto"/>
              <w:right w:val="single" w:sz="4" w:space="0" w:color="auto"/>
            </w:tcBorders>
            <w:shd w:val="clear" w:color="auto" w:fill="auto"/>
            <w:hideMark/>
          </w:tcPr>
          <w:p w14:paraId="1B4AD1C3" w14:textId="77777777" w:rsidR="00473D06" w:rsidRDefault="00473D06">
            <w:pPr>
              <w:jc w:val="center"/>
              <w:rPr>
                <w:ins w:id="2895" w:author="Mike Marcus" w:date="2025-03-12T13:25:00Z" w16du:dateUtc="2025-03-12T17:25:00Z"/>
                <w:rFonts w:ascii="Calibri" w:hAnsi="Calibri" w:cs="Calibri"/>
                <w:b/>
                <w:bCs/>
                <w:color w:val="000000"/>
                <w:sz w:val="20"/>
                <w:szCs w:val="20"/>
              </w:rPr>
            </w:pPr>
            <w:ins w:id="2896" w:author="Mike Marcus" w:date="2025-03-12T13:25:00Z" w16du:dateUtc="2025-03-12T17:25:00Z">
              <w:r>
                <w:rPr>
                  <w:rFonts w:ascii="Calibri" w:hAnsi="Calibri" w:cs="Calibri"/>
                  <w:b/>
                  <w:bCs/>
                  <w:color w:val="000000"/>
                  <w:sz w:val="20"/>
                  <w:szCs w:val="20"/>
                </w:rPr>
                <w:t xml:space="preserve">                       50,126 </w:t>
              </w:r>
            </w:ins>
          </w:p>
        </w:tc>
        <w:tc>
          <w:tcPr>
            <w:tcW w:w="1680" w:type="dxa"/>
            <w:tcBorders>
              <w:top w:val="nil"/>
              <w:left w:val="nil"/>
              <w:bottom w:val="single" w:sz="4" w:space="0" w:color="auto"/>
              <w:right w:val="single" w:sz="4" w:space="0" w:color="auto"/>
            </w:tcBorders>
            <w:shd w:val="clear" w:color="auto" w:fill="auto"/>
            <w:hideMark/>
          </w:tcPr>
          <w:p w14:paraId="205DF26B" w14:textId="77777777" w:rsidR="00473D06" w:rsidRDefault="00473D06">
            <w:pPr>
              <w:jc w:val="center"/>
              <w:rPr>
                <w:ins w:id="2897" w:author="Mike Marcus" w:date="2025-03-12T13:25:00Z" w16du:dateUtc="2025-03-12T17:25:00Z"/>
                <w:rFonts w:ascii="Calibri" w:hAnsi="Calibri" w:cs="Calibri"/>
                <w:b/>
                <w:bCs/>
                <w:color w:val="000000"/>
                <w:sz w:val="20"/>
                <w:szCs w:val="20"/>
              </w:rPr>
            </w:pPr>
            <w:ins w:id="2898" w:author="Mike Marcus" w:date="2025-03-12T13:25:00Z" w16du:dateUtc="2025-03-12T17:25:00Z">
              <w:r>
                <w:rPr>
                  <w:rFonts w:ascii="Calibri" w:hAnsi="Calibri" w:cs="Calibri"/>
                  <w:b/>
                  <w:bCs/>
                  <w:color w:val="000000"/>
                  <w:sz w:val="20"/>
                  <w:szCs w:val="20"/>
                </w:rPr>
                <w:t xml:space="preserve">                  1,052,437 </w:t>
              </w:r>
            </w:ins>
          </w:p>
        </w:tc>
        <w:tc>
          <w:tcPr>
            <w:tcW w:w="1360" w:type="dxa"/>
            <w:tcBorders>
              <w:top w:val="nil"/>
              <w:left w:val="nil"/>
              <w:bottom w:val="single" w:sz="4" w:space="0" w:color="auto"/>
              <w:right w:val="single" w:sz="4" w:space="0" w:color="auto"/>
            </w:tcBorders>
            <w:shd w:val="clear" w:color="auto" w:fill="auto"/>
            <w:hideMark/>
          </w:tcPr>
          <w:p w14:paraId="4F29BEC6" w14:textId="77777777" w:rsidR="00473D06" w:rsidRDefault="00473D06">
            <w:pPr>
              <w:jc w:val="center"/>
              <w:rPr>
                <w:ins w:id="2899" w:author="Mike Marcus" w:date="2025-03-12T13:25:00Z" w16du:dateUtc="2025-03-12T17:25:00Z"/>
                <w:rFonts w:ascii="Calibri" w:hAnsi="Calibri" w:cs="Calibri"/>
                <w:b/>
                <w:bCs/>
                <w:color w:val="000000"/>
                <w:sz w:val="20"/>
                <w:szCs w:val="20"/>
              </w:rPr>
            </w:pPr>
            <w:ins w:id="2900" w:author="Mike Marcus" w:date="2025-03-12T13:25:00Z" w16du:dateUtc="2025-03-12T17:25:00Z">
              <w:r>
                <w:rPr>
                  <w:rFonts w:ascii="Calibri" w:hAnsi="Calibri" w:cs="Calibri"/>
                  <w:b/>
                  <w:bCs/>
                  <w:color w:val="000000"/>
                  <w:sz w:val="20"/>
                  <w:szCs w:val="20"/>
                </w:rPr>
                <w:t xml:space="preserve">       22,049,374 </w:t>
              </w:r>
            </w:ins>
          </w:p>
        </w:tc>
      </w:tr>
    </w:tbl>
    <w:p w14:paraId="42A976E9" w14:textId="77777777" w:rsidR="00F17E0A" w:rsidRPr="0055014C" w:rsidRDefault="00F17E0A" w:rsidP="00F17E0A"/>
    <w:p w14:paraId="7A43A03C" w14:textId="77777777" w:rsidR="00F17E0A" w:rsidRPr="0055014C" w:rsidRDefault="00F17E0A" w:rsidP="00F17E0A">
      <w:pPr>
        <w:pStyle w:val="Rectitle"/>
        <w:rPr>
          <w:ins w:id="2901" w:author="WG1A2" w:date="2024-06-18T16:42:00Z"/>
        </w:rPr>
      </w:pPr>
      <w:ins w:id="2902" w:author="251 (USA)" w:date="2023-05-29T18:33:00Z">
        <w:r w:rsidRPr="0055014C">
          <w:t>References</w:t>
        </w:r>
      </w:ins>
    </w:p>
    <w:p w14:paraId="0F67049A" w14:textId="77777777" w:rsidR="00F17E0A" w:rsidRPr="0055014C" w:rsidRDefault="00F17E0A">
      <w:pPr>
        <w:rPr>
          <w:ins w:id="2903" w:author="251 (USA)" w:date="2023-05-29T18:33:00Z"/>
          <w:i/>
          <w:iCs/>
          <w:rPrChange w:id="2904" w:author="WG1A2" w:date="2024-06-18T16:44:00Z">
            <w:rPr>
              <w:ins w:id="2905" w:author="251 (USA)" w:date="2023-05-29T18:33:00Z"/>
            </w:rPr>
          </w:rPrChange>
        </w:rPr>
        <w:pPrChange w:id="2906" w:author="WG1A2" w:date="2024-06-18T16:42:00Z">
          <w:pPr>
            <w:pStyle w:val="Rectitle"/>
          </w:pPr>
        </w:pPrChange>
      </w:pPr>
      <w:ins w:id="2907" w:author="WG1A2" w:date="2024-06-18T16:42:00Z">
        <w:r w:rsidRPr="0055014C">
          <w:rPr>
            <w:i/>
            <w:iCs/>
            <w:highlight w:val="yellow"/>
            <w:rPrChange w:id="2908" w:author="WG1A2" w:date="2024-06-18T16:47:00Z">
              <w:rPr>
                <w:b w:val="0"/>
              </w:rPr>
            </w:rPrChange>
          </w:rPr>
          <w:t>{Editor</w:t>
        </w:r>
      </w:ins>
      <w:ins w:id="2909" w:author="Chamova, Alisa" w:date="2024-06-21T12:15:00Z" w16du:dateUtc="2024-06-21T10:15:00Z">
        <w:r>
          <w:rPr>
            <w:i/>
            <w:iCs/>
            <w:highlight w:val="yellow"/>
          </w:rPr>
          <w:t>´</w:t>
        </w:r>
      </w:ins>
      <w:ins w:id="2910" w:author="WG1A2" w:date="2024-06-18T16:42:00Z">
        <w:r w:rsidRPr="0055014C">
          <w:rPr>
            <w:i/>
            <w:iCs/>
            <w:highlight w:val="yellow"/>
            <w:rPrChange w:id="2911" w:author="WG1A2" w:date="2024-06-18T16:47:00Z">
              <w:rPr>
                <w:b w:val="0"/>
              </w:rPr>
            </w:rPrChange>
          </w:rPr>
          <w:t xml:space="preserve">s note: </w:t>
        </w:r>
      </w:ins>
      <w:ins w:id="2912" w:author="WG1A2" w:date="2024-06-18T16:46:00Z">
        <w:r w:rsidRPr="0055014C">
          <w:rPr>
            <w:i/>
            <w:iCs/>
            <w:highlight w:val="yellow"/>
            <w:rPrChange w:id="2913" w:author="WG1A2" w:date="2024-06-18T16:47:00Z">
              <w:rPr>
                <w:b w:val="0"/>
                <w:i/>
                <w:iCs/>
              </w:rPr>
            </w:rPrChange>
          </w:rPr>
          <w:t>review of the version numbers is needed to see if the latest version can be used</w:t>
        </w:r>
      </w:ins>
      <w:ins w:id="2914" w:author="WG1A2" w:date="2024-06-18T16:42:00Z">
        <w:r w:rsidRPr="0055014C">
          <w:rPr>
            <w:i/>
            <w:iCs/>
            <w:highlight w:val="yellow"/>
            <w:rPrChange w:id="2915" w:author="WG1A2" w:date="2024-06-18T16:47:00Z">
              <w:rPr>
                <w:b w:val="0"/>
              </w:rPr>
            </w:rPrChange>
          </w:rPr>
          <w:t xml:space="preserve"> </w:t>
        </w:r>
      </w:ins>
      <w:ins w:id="2916" w:author="WG1A2" w:date="2024-06-18T16:43:00Z">
        <w:r w:rsidRPr="0055014C">
          <w:rPr>
            <w:i/>
            <w:iCs/>
            <w:highlight w:val="yellow"/>
            <w:rPrChange w:id="2917" w:author="WG1A2" w:date="2024-06-18T16:47:00Z">
              <w:rPr>
                <w:b w:val="0"/>
              </w:rPr>
            </w:rPrChange>
          </w:rPr>
          <w:t>}</w:t>
        </w:r>
      </w:ins>
    </w:p>
    <w:p w14:paraId="7E284383" w14:textId="77777777" w:rsidR="00F17E0A" w:rsidRPr="0055014C" w:rsidRDefault="00F17E0A" w:rsidP="00F17E0A">
      <w:pPr>
        <w:pStyle w:val="Reftext"/>
        <w:rPr>
          <w:ins w:id="2918" w:author="SWG Beam WPT session" w:date="2023-06-02T10:50:00Z"/>
        </w:rPr>
      </w:pPr>
      <w:ins w:id="2919" w:author="SWG Beam WPT session" w:date="2023-06-02T10:50:00Z">
        <w:r w:rsidRPr="0055014C">
          <w:t>[1]</w:t>
        </w:r>
        <w:r w:rsidRPr="0055014C">
          <w:tab/>
          <w:t xml:space="preserve">Recommendation ITU-R P.452-17, </w:t>
        </w:r>
        <w:r w:rsidRPr="0055014C">
          <w:rPr>
            <w:i/>
            <w:iCs/>
          </w:rPr>
          <w:t>Prediction procedure for the evaluation of microwave interference between stations on the surface of the Earth at Frequencies above 0.7</w:t>
        </w:r>
        <w:r w:rsidRPr="0055014C">
          <w:t xml:space="preserve"> (2021)</w:t>
        </w:r>
      </w:ins>
    </w:p>
    <w:p w14:paraId="69B2E1F0" w14:textId="77777777" w:rsidR="00F17E0A" w:rsidRPr="0055014C" w:rsidRDefault="00F17E0A" w:rsidP="00F17E0A">
      <w:pPr>
        <w:pStyle w:val="Reftext"/>
        <w:rPr>
          <w:ins w:id="2920" w:author="Chamova, Alisa" w:date="2024-06-21T12:14:00Z" w16du:dateUtc="2024-06-21T10:14:00Z"/>
        </w:rPr>
      </w:pPr>
      <w:ins w:id="2921" w:author="251 (USA)" w:date="2023-05-29T18:33:00Z">
        <w:r w:rsidRPr="0055014C">
          <w:t>[</w:t>
        </w:r>
      </w:ins>
      <w:ins w:id="2922" w:author="SWG Beam WPT session" w:date="2023-06-02T10:53:00Z">
        <w:r w:rsidRPr="0055014C">
          <w:t>2</w:t>
        </w:r>
      </w:ins>
      <w:ins w:id="2923" w:author="251 (USA)" w:date="2023-05-29T18:33:00Z">
        <w:r w:rsidRPr="0055014C">
          <w:t>]</w:t>
        </w:r>
        <w:r w:rsidRPr="0055014C">
          <w:tab/>
          <w:t xml:space="preserve">Recommendation ITU-R P.525-4, </w:t>
        </w:r>
        <w:r w:rsidRPr="0055014C">
          <w:rPr>
            <w:i/>
            <w:iCs/>
          </w:rPr>
          <w:t>Calculation of free-space attenuation</w:t>
        </w:r>
        <w:r w:rsidRPr="0055014C">
          <w:t xml:space="preserve"> (1978-1982-1994-2016-2019)</w:t>
        </w:r>
      </w:ins>
    </w:p>
    <w:p w14:paraId="0E929CDE" w14:textId="77777777" w:rsidR="00F17E0A" w:rsidRPr="0055014C" w:rsidRDefault="00F17E0A" w:rsidP="00F17E0A">
      <w:pPr>
        <w:pStyle w:val="Reftext"/>
        <w:rPr>
          <w:ins w:id="2924" w:author="Chamova, Alisa" w:date="2024-06-21T12:14:00Z" w16du:dateUtc="2024-06-21T10:14:00Z"/>
        </w:rPr>
      </w:pPr>
      <w:ins w:id="2925" w:author="251 (USA)" w:date="2023-05-29T18:33:00Z">
        <w:r w:rsidRPr="0055014C">
          <w:t>[</w:t>
        </w:r>
      </w:ins>
      <w:ins w:id="2926" w:author="SWG Beam WPT session" w:date="2023-06-02T10:53:00Z">
        <w:r w:rsidRPr="0055014C">
          <w:t>3</w:t>
        </w:r>
      </w:ins>
      <w:ins w:id="2927" w:author="251 (USA)" w:date="2023-05-29T18:33:00Z">
        <w:r w:rsidRPr="0055014C">
          <w:t>]</w:t>
        </w:r>
        <w:r w:rsidRPr="0055014C">
          <w:tab/>
          <w:t xml:space="preserve">Recommendation ITU-R P.676-12, </w:t>
        </w:r>
        <w:r w:rsidRPr="0055014C">
          <w:rPr>
            <w:i/>
            <w:iCs/>
          </w:rPr>
          <w:t>Attenuation by atmospheric gases and related effects</w:t>
        </w:r>
        <w:r w:rsidRPr="0055014C">
          <w:t xml:space="preserve"> (Question ITU-R 201/3) (1990-1992-1995-1997-1999-2001-2005-2007-2009-2012-2013-2016-2019)</w:t>
        </w:r>
      </w:ins>
    </w:p>
    <w:p w14:paraId="29989A9C" w14:textId="77777777" w:rsidR="00F17E0A" w:rsidRPr="0055014C" w:rsidRDefault="00F17E0A" w:rsidP="00F17E0A">
      <w:pPr>
        <w:pStyle w:val="Reftext"/>
        <w:rPr>
          <w:ins w:id="2928" w:author="251 (USA)" w:date="2023-05-29T18:33:00Z"/>
        </w:rPr>
      </w:pPr>
      <w:ins w:id="2929" w:author="251 (USA)" w:date="2023-05-29T18:33:00Z">
        <w:r w:rsidRPr="0055014C">
          <w:t>[</w:t>
        </w:r>
      </w:ins>
      <w:ins w:id="2930" w:author="SWG Beam WPT session" w:date="2023-06-02T10:53:00Z">
        <w:r w:rsidRPr="0055014C">
          <w:t>4</w:t>
        </w:r>
      </w:ins>
      <w:ins w:id="2931" w:author="251 (USA)" w:date="2023-05-29T18:33:00Z">
        <w:r w:rsidRPr="0055014C">
          <w:t>]</w:t>
        </w:r>
        <w:r w:rsidRPr="0055014C">
          <w:tab/>
          <w:t>Recommendation ITU-R P.2108-1</w:t>
        </w:r>
      </w:ins>
      <w:ins w:id="2932" w:author="ITU_R" w:date="2023-06-01T20:58:00Z">
        <w:r w:rsidRPr="0055014C">
          <w:t>,</w:t>
        </w:r>
      </w:ins>
      <w:ins w:id="2933" w:author="251 (USA)" w:date="2023-05-29T18:33:00Z">
        <w:r w:rsidRPr="0055014C">
          <w:t xml:space="preserve"> </w:t>
        </w:r>
        <w:r w:rsidRPr="0055014C">
          <w:rPr>
            <w:i/>
            <w:iCs/>
          </w:rPr>
          <w:t>Prediction of clutter loss</w:t>
        </w:r>
        <w:r w:rsidRPr="0055014C">
          <w:t xml:space="preserve"> (2017-2021)</w:t>
        </w:r>
      </w:ins>
    </w:p>
    <w:p w14:paraId="5E7021B8" w14:textId="77777777" w:rsidR="00F17E0A" w:rsidRPr="0055014C" w:rsidRDefault="00F17E0A" w:rsidP="00F17E0A">
      <w:pPr>
        <w:pStyle w:val="Reftext"/>
        <w:rPr>
          <w:ins w:id="2934" w:author="251 (USA)" w:date="2023-05-29T18:33:00Z"/>
        </w:rPr>
      </w:pPr>
      <w:ins w:id="2935" w:author="251 (USA)" w:date="2023-05-29T18:33:00Z">
        <w:r w:rsidRPr="0055014C">
          <w:t>[</w:t>
        </w:r>
      </w:ins>
      <w:ins w:id="2936" w:author="SWG Beam WPT session" w:date="2023-06-02T10:53:00Z">
        <w:r w:rsidRPr="0055014C">
          <w:t>5</w:t>
        </w:r>
      </w:ins>
      <w:ins w:id="2937" w:author="251 (USA)" w:date="2023-05-29T18:33:00Z">
        <w:r w:rsidRPr="0055014C">
          <w:t>]</w:t>
        </w:r>
        <w:r w:rsidRPr="0055014C">
          <w:tab/>
          <w:t>Recommendation ITU-R P.2109-1</w:t>
        </w:r>
      </w:ins>
      <w:ins w:id="2938" w:author="ITU_R" w:date="2023-06-01T20:58:00Z">
        <w:r w:rsidRPr="0055014C">
          <w:t>,</w:t>
        </w:r>
      </w:ins>
      <w:ins w:id="2939" w:author="251 (USA)" w:date="2023-05-29T18:33:00Z">
        <w:r w:rsidRPr="0055014C">
          <w:t xml:space="preserve"> </w:t>
        </w:r>
        <w:r w:rsidRPr="0055014C">
          <w:rPr>
            <w:i/>
            <w:iCs/>
          </w:rPr>
          <w:t>Prediction of building entry loss</w:t>
        </w:r>
        <w:r w:rsidRPr="0055014C">
          <w:t xml:space="preserve"> (2017-2019)</w:t>
        </w:r>
      </w:ins>
    </w:p>
    <w:p w14:paraId="0ECA81E3" w14:textId="77777777" w:rsidR="00F17E0A" w:rsidRPr="0055014C" w:rsidRDefault="00F17E0A" w:rsidP="00F17E0A">
      <w:pPr>
        <w:pStyle w:val="Reftext"/>
        <w:rPr>
          <w:ins w:id="2940" w:author="251 (USA)" w:date="2023-05-29T18:33:00Z"/>
        </w:rPr>
      </w:pPr>
      <w:ins w:id="2941" w:author="251 (USA)" w:date="2023-05-29T18:33:00Z">
        <w:r w:rsidRPr="0055014C">
          <w:t>[</w:t>
        </w:r>
      </w:ins>
      <w:ins w:id="2942" w:author="SWG Beam WPT session" w:date="2023-06-02T10:53:00Z">
        <w:r w:rsidRPr="0055014C">
          <w:t>6</w:t>
        </w:r>
      </w:ins>
      <w:ins w:id="2943" w:author="251 (USA)" w:date="2023-05-29T18:33:00Z">
        <w:r w:rsidRPr="0055014C">
          <w:t>]</w:t>
        </w:r>
        <w:r w:rsidRPr="0055014C">
          <w:tab/>
          <w:t>Recommendation ITU-R RA.769</w:t>
        </w:r>
      </w:ins>
      <w:ins w:id="2944" w:author="ITU_R" w:date="2023-06-01T20:58:00Z">
        <w:r w:rsidRPr="0055014C">
          <w:t>,</w:t>
        </w:r>
      </w:ins>
      <w:ins w:id="2945" w:author="251 (USA)" w:date="2023-05-29T18:33:00Z">
        <w:r w:rsidRPr="0055014C">
          <w:t xml:space="preserve"> </w:t>
        </w:r>
        <w:r w:rsidRPr="0055014C">
          <w:rPr>
            <w:i/>
            <w:iCs/>
          </w:rPr>
          <w:t>Protection Criteria used for Radioastronomical Measurements</w:t>
        </w:r>
      </w:ins>
    </w:p>
    <w:p w14:paraId="09E5A67A" w14:textId="77777777" w:rsidR="00F17E0A" w:rsidRPr="0055014C" w:rsidRDefault="00F17E0A" w:rsidP="00F17E0A">
      <w:pPr>
        <w:pStyle w:val="Reftext"/>
        <w:rPr>
          <w:ins w:id="2946" w:author="251 (USA)" w:date="2023-05-29T18:33:00Z"/>
        </w:rPr>
      </w:pPr>
      <w:ins w:id="2947" w:author="251 (USA)" w:date="2023-05-29T18:33:00Z">
        <w:r w:rsidRPr="0055014C">
          <w:t>[</w:t>
        </w:r>
      </w:ins>
      <w:ins w:id="2948" w:author="SWG Beam WPT session" w:date="2023-06-02T10:53:00Z">
        <w:r w:rsidRPr="0055014C">
          <w:t>7</w:t>
        </w:r>
      </w:ins>
      <w:ins w:id="2949" w:author="251 (USA)" w:date="2023-05-29T18:33:00Z">
        <w:r w:rsidRPr="0055014C">
          <w:t>]</w:t>
        </w:r>
        <w:r w:rsidRPr="0055014C">
          <w:tab/>
          <w:t>Recommendation ITU-R RA.1513-2</w:t>
        </w:r>
      </w:ins>
      <w:ins w:id="2950" w:author="ITU_R" w:date="2023-06-01T20:58:00Z">
        <w:r w:rsidRPr="0055014C">
          <w:t>,</w:t>
        </w:r>
      </w:ins>
      <w:bookmarkStart w:id="2951" w:name="Pre_title"/>
      <w:ins w:id="2952" w:author="251 (USA)" w:date="2023-05-29T18:33:00Z">
        <w:r w:rsidRPr="0055014C">
          <w:t xml:space="preserve"> </w:t>
        </w:r>
        <w:r w:rsidRPr="0055014C">
          <w:rPr>
            <w:i/>
            <w:iCs/>
          </w:rPr>
          <w:t>Levels of data loss to radio astronomy observations and percentage-of-time criteria resulting from degradation by interference for frequency bands allocated to the radio astronomy on a primary basis</w:t>
        </w:r>
        <w:bookmarkEnd w:id="2951"/>
        <w:r w:rsidRPr="0055014C">
          <w:t xml:space="preserve"> (2015)</w:t>
        </w:r>
      </w:ins>
    </w:p>
    <w:p w14:paraId="4A3054F6" w14:textId="77777777" w:rsidR="00F17E0A" w:rsidRPr="0055014C" w:rsidRDefault="00F17E0A" w:rsidP="00F17E0A">
      <w:pPr>
        <w:pStyle w:val="Reftext"/>
        <w:rPr>
          <w:ins w:id="2953" w:author="251 (USA)" w:date="2023-05-29T18:33:00Z"/>
        </w:rPr>
      </w:pPr>
      <w:ins w:id="2954" w:author="251 (USA)" w:date="2023-05-29T18:33:00Z">
        <w:r w:rsidRPr="0055014C">
          <w:t>[</w:t>
        </w:r>
      </w:ins>
      <w:ins w:id="2955" w:author="SWG Beam WPT session" w:date="2023-06-02T10:53:00Z">
        <w:r w:rsidRPr="0055014C">
          <w:t>8</w:t>
        </w:r>
      </w:ins>
      <w:ins w:id="2956" w:author="251 (USA)" w:date="2023-05-29T18:33:00Z">
        <w:r w:rsidRPr="0055014C">
          <w:t>]</w:t>
        </w:r>
        <w:r w:rsidRPr="0055014C">
          <w:tab/>
          <w:t xml:space="preserve">Recommendation ITU-R RS.1861-1, </w:t>
        </w:r>
        <w:r w:rsidRPr="0055014C">
          <w:rPr>
            <w:i/>
            <w:iCs/>
          </w:rPr>
          <w:t>Typical technical and operational characteristics of Earth exploration-satellite service (passive) systems using allocations between 1.4 and 275 GHz</w:t>
        </w:r>
        <w:r w:rsidRPr="0055014C">
          <w:t xml:space="preserve"> (Question ITU-R 243/7) (2010-2021)</w:t>
        </w:r>
      </w:ins>
    </w:p>
    <w:p w14:paraId="3B383583" w14:textId="77777777" w:rsidR="00F17E0A" w:rsidRPr="0055014C" w:rsidRDefault="00F17E0A" w:rsidP="00F17E0A">
      <w:pPr>
        <w:pStyle w:val="Reftext"/>
        <w:keepNext/>
        <w:keepLines/>
        <w:rPr>
          <w:ins w:id="2957" w:author="251 (USA)" w:date="2023-05-29T18:33:00Z"/>
        </w:rPr>
      </w:pPr>
      <w:ins w:id="2958" w:author="251 (USA)" w:date="2023-05-29T18:33:00Z">
        <w:r w:rsidRPr="0055014C">
          <w:lastRenderedPageBreak/>
          <w:t>[</w:t>
        </w:r>
      </w:ins>
      <w:ins w:id="2959" w:author="SWG Beam WPT session" w:date="2023-06-02T10:53:00Z">
        <w:r w:rsidRPr="0055014C">
          <w:t>9</w:t>
        </w:r>
      </w:ins>
      <w:ins w:id="2960" w:author="251 (USA)" w:date="2023-05-29T18:33:00Z">
        <w:r w:rsidRPr="0055014C">
          <w:t>]</w:t>
        </w:r>
        <w:r w:rsidRPr="0055014C">
          <w:tab/>
          <w:t xml:space="preserve">Recommendation ITU-R RS.2017-0, </w:t>
        </w:r>
        <w:r w:rsidRPr="0055014C">
          <w:rPr>
            <w:i/>
            <w:iCs/>
          </w:rPr>
          <w:t>Performance and interference criteria for satellite passive remote sensing</w:t>
        </w:r>
        <w:r w:rsidRPr="0055014C">
          <w:t xml:space="preserve"> (2012)</w:t>
        </w:r>
      </w:ins>
    </w:p>
    <w:p w14:paraId="7669BBC0" w14:textId="77777777" w:rsidR="00F17E0A" w:rsidRPr="0055014C" w:rsidRDefault="00F17E0A" w:rsidP="00F17E0A">
      <w:pPr>
        <w:pStyle w:val="Reftext"/>
        <w:keepNext/>
        <w:keepLines/>
        <w:rPr>
          <w:ins w:id="2961" w:author="251 (USA)" w:date="2023-05-29T18:33:00Z"/>
        </w:rPr>
      </w:pPr>
      <w:ins w:id="2962" w:author="251 (USA)" w:date="2023-05-29T18:33:00Z">
        <w:r w:rsidRPr="0055014C">
          <w:t>[</w:t>
        </w:r>
      </w:ins>
      <w:ins w:id="2963" w:author="SWG Beam WPT session" w:date="2023-06-02T10:53:00Z">
        <w:r w:rsidRPr="0055014C">
          <w:t>10</w:t>
        </w:r>
      </w:ins>
      <w:ins w:id="2964" w:author="251 (USA)" w:date="2023-05-29T18:33:00Z">
        <w:r w:rsidRPr="0055014C">
          <w:t>]</w:t>
        </w:r>
        <w:r w:rsidRPr="0055014C">
          <w:tab/>
          <w:t>Recommendation</w:t>
        </w:r>
      </w:ins>
      <w:ins w:id="2965" w:author="ITU_R" w:date="2023-06-01T20:58:00Z">
        <w:r w:rsidRPr="0055014C">
          <w:t xml:space="preserve"> ITU-R</w:t>
        </w:r>
      </w:ins>
      <w:ins w:id="2966" w:author="251 (USA)" w:date="2023-05-29T18:33:00Z">
        <w:r w:rsidRPr="0055014C">
          <w:t xml:space="preserve"> SM.2129</w:t>
        </w:r>
      </w:ins>
      <w:ins w:id="2967" w:author="ITU_R" w:date="2023-06-01T20:58:00Z">
        <w:r w:rsidRPr="0055014C">
          <w:t>,</w:t>
        </w:r>
      </w:ins>
      <w:ins w:id="2968" w:author="251 (USA)" w:date="2023-05-29T18:33:00Z">
        <w:r w:rsidRPr="0055014C">
          <w:t xml:space="preserve"> </w:t>
        </w:r>
        <w:r w:rsidRPr="0055014C">
          <w:rPr>
            <w:i/>
            <w:iCs/>
          </w:rPr>
          <w:t>Guidance on frequency ranges for operation of non-beam wireless power transmission systems for mobile and portable devices</w:t>
        </w:r>
        <w:r w:rsidRPr="0055014C">
          <w:t xml:space="preserve"> </w:t>
        </w:r>
      </w:ins>
    </w:p>
    <w:bookmarkEnd w:id="17"/>
    <w:p w14:paraId="5154BACC" w14:textId="77777777" w:rsidR="00F17E0A" w:rsidRPr="0055014C" w:rsidRDefault="00F17E0A" w:rsidP="00F17E0A">
      <w:pPr>
        <w:spacing w:before="720"/>
        <w:jc w:val="center"/>
        <w:rPr>
          <w:lang w:eastAsia="zh-CN"/>
        </w:rPr>
      </w:pPr>
    </w:p>
    <w:p w14:paraId="3A8EFC4D" w14:textId="77777777" w:rsidR="00F17E0A" w:rsidRPr="0055014C" w:rsidRDefault="00F17E0A" w:rsidP="00F17E0A">
      <w:pPr>
        <w:rPr>
          <w:lang w:eastAsia="zh-CN"/>
        </w:rPr>
      </w:pPr>
    </w:p>
    <w:p w14:paraId="4988B268" w14:textId="77777777" w:rsidR="00F17E0A" w:rsidRPr="00F17E0A" w:rsidRDefault="00F17E0A" w:rsidP="00F17E0A">
      <w:pPr>
        <w:pStyle w:val="Repref"/>
        <w:rPr>
          <w:lang w:val="en-US"/>
        </w:rPr>
      </w:pPr>
    </w:p>
    <w:sectPr w:rsidR="00F17E0A" w:rsidRPr="00F17E0A" w:rsidSect="007B15B5">
      <w:footerReference w:type="even" r:id="rId21"/>
      <w:footerReference w:type="default" r:id="rId22"/>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7A3EF" w14:textId="77777777" w:rsidR="00F26A8C" w:rsidRDefault="00F26A8C" w:rsidP="000D43EF">
      <w:r>
        <w:separator/>
      </w:r>
    </w:p>
  </w:endnote>
  <w:endnote w:type="continuationSeparator" w:id="0">
    <w:p w14:paraId="5311223D" w14:textId="77777777" w:rsidR="00F26A8C" w:rsidRDefault="00F26A8C" w:rsidP="000D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49113613"/>
      <w:docPartObj>
        <w:docPartGallery w:val="Page Numbers (Bottom of Page)"/>
        <w:docPartUnique/>
      </w:docPartObj>
    </w:sdtPr>
    <w:sdtEndPr>
      <w:rPr>
        <w:rStyle w:val="PageNumber"/>
      </w:rPr>
    </w:sdtEndPr>
    <w:sdtContent>
      <w:p w14:paraId="25CDD995" w14:textId="3E593751"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5E1164" w14:textId="77777777" w:rsidR="00852A66" w:rsidRDefault="00852A66" w:rsidP="00D909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7074536"/>
      <w:docPartObj>
        <w:docPartGallery w:val="Page Numbers (Bottom of Page)"/>
        <w:docPartUnique/>
      </w:docPartObj>
    </w:sdtPr>
    <w:sdtEndPr>
      <w:rPr>
        <w:rStyle w:val="PageNumber"/>
      </w:rPr>
    </w:sdtEndPr>
    <w:sdtContent>
      <w:p w14:paraId="339C565F" w14:textId="0C6D9046"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0C0EB0" w14:textId="77777777" w:rsidR="00852A66" w:rsidRDefault="00852A66" w:rsidP="00D909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A99EF" w14:textId="77777777" w:rsidR="00F26A8C" w:rsidRDefault="00F26A8C" w:rsidP="000D43EF">
      <w:r>
        <w:separator/>
      </w:r>
    </w:p>
  </w:footnote>
  <w:footnote w:type="continuationSeparator" w:id="0">
    <w:p w14:paraId="28105F3A" w14:textId="77777777" w:rsidR="00F26A8C" w:rsidRDefault="00F26A8C" w:rsidP="000D43EF">
      <w:r>
        <w:continuationSeparator/>
      </w:r>
    </w:p>
  </w:footnote>
  <w:footnote w:id="1">
    <w:p w14:paraId="145C9DD8" w14:textId="77777777" w:rsidR="00F17E0A" w:rsidRPr="00024616" w:rsidRDefault="00F17E0A" w:rsidP="00F17E0A">
      <w:pPr>
        <w:pStyle w:val="FootnoteText"/>
        <w:rPr>
          <w:ins w:id="636" w:author="251 (USA)" w:date="2023-05-29T18:25:00Z"/>
        </w:rPr>
      </w:pPr>
      <w:ins w:id="637" w:author="251 (USA)" w:date="2023-05-29T18:25:00Z">
        <w:r>
          <w:rPr>
            <w:rStyle w:val="FootnoteReference"/>
          </w:rPr>
          <w:footnoteRef/>
        </w:r>
        <w:r>
          <w:tab/>
        </w:r>
        <w:r w:rsidRPr="00024616">
          <w:t>Calculated based on antenna gain and using 60% for antenna aperture efficiency per Recommendation ITU-R RS.1813.</w:t>
        </w:r>
      </w:ins>
    </w:p>
  </w:footnote>
  <w:footnote w:id="2">
    <w:p w14:paraId="4020224A" w14:textId="77777777" w:rsidR="00F17E0A" w:rsidRPr="006733D2" w:rsidRDefault="00F17E0A" w:rsidP="00F17E0A">
      <w:pPr>
        <w:pStyle w:val="FootnoteText"/>
        <w:rPr>
          <w:ins w:id="1181" w:author="251 (USA)" w:date="2023-05-29T18:33:00Z"/>
        </w:rPr>
      </w:pPr>
      <w:ins w:id="1182" w:author="251 (USA)" w:date="2023-05-29T18:33:00Z">
        <w:r>
          <w:rPr>
            <w:rStyle w:val="FootnoteReference"/>
          </w:rPr>
          <w:footnoteRef/>
        </w:r>
      </w:ins>
      <w:ins w:id="1183" w:author="Chamova, Alisa" w:date="2023-06-07T10:45:00Z">
        <w:r>
          <w:tab/>
        </w:r>
      </w:ins>
      <w:ins w:id="1184" w:author="251 (USA)" w:date="2023-05-29T18:33:00Z">
        <w:r w:rsidRPr="00A55D19">
          <w:t>The FCC discussed potential rule changes in ET Docket No. 19-226 that could affect their regulation of beam or “at-a-distance” WPT, including the possibility of moving such devices out of Part 18 of FCC rules covering ISM equipment.</w:t>
        </w:r>
      </w:ins>
      <w:ins w:id="1185" w:author="USA" w:date="2024-05-09T11:40:00Z">
        <w:r>
          <w:t xml:space="preserve"> </w:t>
        </w:r>
        <w:r w:rsidRPr="00C82E96">
          <w:t>Changes in the OOB limits would impact the study results.</w:t>
        </w:r>
      </w:ins>
    </w:p>
  </w:footnote>
  <w:footnote w:id="3">
    <w:p w14:paraId="2BD03AEA" w14:textId="77777777" w:rsidR="00F17E0A" w:rsidRPr="00AD1CA1" w:rsidRDefault="00F17E0A" w:rsidP="00F17E0A">
      <w:pPr>
        <w:pStyle w:val="FootnoteText"/>
        <w:rPr>
          <w:ins w:id="2318" w:author="USA" w:date="2024-05-09T11:46:00Z"/>
          <w:szCs w:val="24"/>
        </w:rPr>
      </w:pPr>
      <w:ins w:id="2319" w:author="USA" w:date="2024-05-09T11:46:00Z">
        <w:r w:rsidRPr="00B70161">
          <w:rPr>
            <w:rStyle w:val="FootnoteReference"/>
            <w:szCs w:val="18"/>
          </w:rPr>
          <w:footnoteRef/>
        </w:r>
        <w:r w:rsidRPr="00B70161">
          <w:rPr>
            <w:sz w:val="18"/>
            <w:szCs w:val="18"/>
          </w:rPr>
          <w:t xml:space="preserve"> </w:t>
        </w:r>
        <w:r>
          <w:rPr>
            <w:sz w:val="18"/>
            <w:szCs w:val="18"/>
          </w:rPr>
          <w:tab/>
        </w:r>
        <w:r w:rsidRPr="00AD1CA1">
          <w:rPr>
            <w:szCs w:val="24"/>
            <w:lang w:val="en-US"/>
          </w:rPr>
          <w:t xml:space="preserve">Calculation based on BS receiver blocking characteristics available in </w:t>
        </w:r>
        <w:r>
          <w:fldChar w:fldCharType="begin"/>
        </w:r>
        <w:r>
          <w:instrText>HYPERLINK "https://www.3gpp.org/ftp/Specs/archive/38_series/38.104/38104-i40.zip"</w:instrText>
        </w:r>
        <w:r>
          <w:fldChar w:fldCharType="separate"/>
        </w:r>
        <w:r w:rsidRPr="00AD1CA1">
          <w:rPr>
            <w:rStyle w:val="Hyperlink"/>
            <w:rFonts w:eastAsiaTheme="majorEastAsia"/>
            <w:szCs w:val="24"/>
          </w:rPr>
          <w:t>3GPP TS 38.104 V18.4.0 (2023-12)</w:t>
        </w:r>
        <w:r>
          <w:rPr>
            <w:rStyle w:val="Hyperlink"/>
            <w:rFonts w:eastAsiaTheme="majorEastAsia"/>
            <w:szCs w:val="24"/>
          </w:rPr>
          <w:fldChar w:fldCharType="end"/>
        </w:r>
        <w:r w:rsidRPr="00AD1CA1">
          <w:rPr>
            <w:szCs w:val="24"/>
          </w:rPr>
          <w:t>, “NR; Base Station (BS) radio transmission a “NR; Base Station (BS) radio transmission and reception”. See § 10.3.3 and § 10.5.2.3.</w:t>
        </w:r>
      </w:ins>
    </w:p>
  </w:footnote>
  <w:footnote w:id="4">
    <w:p w14:paraId="6E70E82A" w14:textId="77777777" w:rsidR="00F17E0A" w:rsidRPr="00AD1CA1" w:rsidRDefault="00F17E0A" w:rsidP="00F17E0A">
      <w:pPr>
        <w:pStyle w:val="FootnoteText"/>
        <w:rPr>
          <w:ins w:id="2320" w:author="USA" w:date="2024-05-09T11:46:00Z"/>
          <w:szCs w:val="24"/>
        </w:rPr>
      </w:pPr>
      <w:ins w:id="2321" w:author="USA" w:date="2024-05-09T11:46:00Z">
        <w:r w:rsidRPr="00B70161">
          <w:rPr>
            <w:rStyle w:val="FootnoteReference"/>
            <w:szCs w:val="18"/>
          </w:rPr>
          <w:footnoteRef/>
        </w:r>
        <w:r w:rsidRPr="00B70161">
          <w:rPr>
            <w:sz w:val="18"/>
            <w:szCs w:val="18"/>
          </w:rPr>
          <w:t xml:space="preserve"> </w:t>
        </w:r>
        <w:r>
          <w:rPr>
            <w:sz w:val="18"/>
            <w:szCs w:val="18"/>
          </w:rPr>
          <w:tab/>
        </w:r>
        <w:r w:rsidRPr="00AD1CA1">
          <w:rPr>
            <w:szCs w:val="24"/>
            <w:lang w:val="en-US"/>
          </w:rPr>
          <w:t>Calculation based on UE receiver blocking characteristics available in</w:t>
        </w:r>
        <w:r w:rsidRPr="00AD1CA1">
          <w:rPr>
            <w:szCs w:val="24"/>
          </w:rPr>
          <w:t xml:space="preserve"> </w:t>
        </w:r>
        <w:r>
          <w:fldChar w:fldCharType="begin"/>
        </w:r>
        <w:r>
          <w:instrText>HYPERLINK "https://www.3gpp.org/ftp/Specs/archive/38_series/38.101-2/38101-2-i40.zip"</w:instrText>
        </w:r>
        <w:r>
          <w:fldChar w:fldCharType="separate"/>
        </w:r>
        <w:r w:rsidRPr="00AD1CA1">
          <w:rPr>
            <w:rStyle w:val="Hyperlink"/>
            <w:rFonts w:eastAsiaTheme="majorEastAsia"/>
            <w:szCs w:val="24"/>
          </w:rPr>
          <w:t>3GPP TS 38.101-2 V18.4.0 (2023-12)</w:t>
        </w:r>
        <w:r>
          <w:rPr>
            <w:rStyle w:val="Hyperlink"/>
            <w:rFonts w:eastAsiaTheme="majorEastAsia"/>
            <w:szCs w:val="24"/>
          </w:rPr>
          <w:fldChar w:fldCharType="end"/>
        </w:r>
        <w:r w:rsidRPr="00AD1CA1">
          <w:rPr>
            <w:szCs w:val="24"/>
            <w:lang w:val="en-US"/>
          </w:rPr>
          <w:t xml:space="preserve">, </w:t>
        </w:r>
        <w:r w:rsidRPr="00AD1CA1">
          <w:rPr>
            <w:szCs w:val="24"/>
          </w:rPr>
          <w:t>“NR; User Equipment (UE) radio transmission and reception</w:t>
        </w:r>
        <w:r w:rsidRPr="00AD1CA1">
          <w:rPr>
            <w:szCs w:val="24"/>
            <w:lang w:val="en-US"/>
          </w:rPr>
          <w:t>; Part 2: Range 2 Standalone</w:t>
        </w:r>
        <w:r w:rsidRPr="00AD1CA1">
          <w:rPr>
            <w:szCs w:val="24"/>
          </w:rPr>
          <w:t xml:space="preserve">”. See § </w:t>
        </w:r>
        <w:r w:rsidRPr="00AD1CA1">
          <w:rPr>
            <w:szCs w:val="24"/>
            <w:lang w:val="en-US"/>
          </w:rPr>
          <w:t>7.3.2.3</w:t>
        </w:r>
        <w:r w:rsidRPr="00AD1CA1">
          <w:rPr>
            <w:szCs w:val="24"/>
          </w:rPr>
          <w:t xml:space="preserve"> and § </w:t>
        </w:r>
        <w:r w:rsidRPr="00AD1CA1">
          <w:rPr>
            <w:szCs w:val="24"/>
            <w:lang w:val="en-US"/>
          </w:rPr>
          <w:t>7.6.2</w:t>
        </w:r>
        <w:r w:rsidRPr="00AD1CA1">
          <w:rPr>
            <w:szCs w:val="24"/>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85EDC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D711DF"/>
    <w:multiLevelType w:val="multilevel"/>
    <w:tmpl w:val="993638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3.%4"/>
      <w:lvlJc w:val="left"/>
      <w:pPr>
        <w:ind w:left="1440" w:hanging="360"/>
      </w:pPr>
      <w:rPr>
        <w:rFonts w:hint="default"/>
      </w:rPr>
    </w:lvl>
    <w:lvl w:ilvl="4">
      <w:start w:val="1"/>
      <w:numFmt w:val="decimal"/>
      <w:lvlText w:val="%4.%5"/>
      <w:lvlJc w:val="left"/>
      <w:pPr>
        <w:ind w:left="1800" w:hanging="360"/>
      </w:pPr>
      <w:rPr>
        <w:rFonts w:hint="default"/>
      </w:rPr>
    </w:lvl>
    <w:lvl w:ilvl="5">
      <w:start w:val="1"/>
      <w:numFmt w:val="decimal"/>
      <w:lvlText w:val="%5.%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7.%8"/>
      <w:lvlJc w:val="left"/>
      <w:pPr>
        <w:ind w:left="2880" w:hanging="360"/>
      </w:pPr>
      <w:rPr>
        <w:rFonts w:hint="default"/>
      </w:rPr>
    </w:lvl>
    <w:lvl w:ilvl="8">
      <w:start w:val="1"/>
      <w:numFmt w:val="decimal"/>
      <w:lvlText w:val="%8.%9"/>
      <w:lvlJc w:val="left"/>
      <w:pPr>
        <w:ind w:left="3240" w:hanging="360"/>
      </w:pPr>
      <w:rPr>
        <w:rFonts w:hint="default"/>
      </w:rPr>
    </w:lvl>
  </w:abstractNum>
  <w:abstractNum w:abstractNumId="11" w15:restartNumberingAfterBreak="0">
    <w:nsid w:val="085C6F2D"/>
    <w:multiLevelType w:val="hybridMultilevel"/>
    <w:tmpl w:val="A468A66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9F80F60"/>
    <w:multiLevelType w:val="hybridMultilevel"/>
    <w:tmpl w:val="4F1A070E"/>
    <w:lvl w:ilvl="0" w:tplc="132A8F5C">
      <w:start w:val="500"/>
      <w:numFmt w:val="decimal"/>
      <w:lvlText w:val="%1"/>
      <w:lvlJc w:val="left"/>
      <w:pPr>
        <w:ind w:left="1500" w:hanging="1140"/>
      </w:pPr>
      <w:rPr>
        <w:rFonts w:eastAsiaTheme="minorEastAsia"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6" w15:restartNumberingAfterBreak="0">
    <w:nsid w:val="1D5755D3"/>
    <w:multiLevelType w:val="hybridMultilevel"/>
    <w:tmpl w:val="4BEE7E38"/>
    <w:lvl w:ilvl="0" w:tplc="EC6A2416">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D4F2FC80" w:tentative="1">
      <w:start w:val="1"/>
      <w:numFmt w:val="bullet"/>
      <w:lvlText w:val=""/>
      <w:lvlJc w:val="left"/>
      <w:pPr>
        <w:tabs>
          <w:tab w:val="num" w:pos="840"/>
        </w:tabs>
        <w:ind w:left="840" w:hanging="420"/>
      </w:pPr>
      <w:rPr>
        <w:rFonts w:ascii="Wingdings" w:hAnsi="Wingdings" w:hint="default"/>
      </w:rPr>
    </w:lvl>
    <w:lvl w:ilvl="2" w:tplc="6E0AFC6C" w:tentative="1">
      <w:start w:val="1"/>
      <w:numFmt w:val="bullet"/>
      <w:lvlText w:val=""/>
      <w:lvlJc w:val="left"/>
      <w:pPr>
        <w:tabs>
          <w:tab w:val="num" w:pos="1260"/>
        </w:tabs>
        <w:ind w:left="1260" w:hanging="420"/>
      </w:pPr>
      <w:rPr>
        <w:rFonts w:ascii="Wingdings" w:hAnsi="Wingdings" w:hint="default"/>
      </w:rPr>
    </w:lvl>
    <w:lvl w:ilvl="3" w:tplc="61E4D78E">
      <w:start w:val="1"/>
      <w:numFmt w:val="bullet"/>
      <w:lvlText w:val=""/>
      <w:lvlJc w:val="left"/>
      <w:pPr>
        <w:tabs>
          <w:tab w:val="num" w:pos="1680"/>
        </w:tabs>
        <w:ind w:left="1680" w:hanging="420"/>
      </w:pPr>
      <w:rPr>
        <w:rFonts w:ascii="Wingdings" w:hAnsi="Wingdings" w:hint="default"/>
      </w:rPr>
    </w:lvl>
    <w:lvl w:ilvl="4" w:tplc="FAA432A4" w:tentative="1">
      <w:start w:val="1"/>
      <w:numFmt w:val="bullet"/>
      <w:lvlText w:val=""/>
      <w:lvlJc w:val="left"/>
      <w:pPr>
        <w:tabs>
          <w:tab w:val="num" w:pos="2100"/>
        </w:tabs>
        <w:ind w:left="2100" w:hanging="420"/>
      </w:pPr>
      <w:rPr>
        <w:rFonts w:ascii="Wingdings" w:hAnsi="Wingdings" w:hint="default"/>
      </w:rPr>
    </w:lvl>
    <w:lvl w:ilvl="5" w:tplc="32100376" w:tentative="1">
      <w:start w:val="1"/>
      <w:numFmt w:val="bullet"/>
      <w:lvlText w:val=""/>
      <w:lvlJc w:val="left"/>
      <w:pPr>
        <w:tabs>
          <w:tab w:val="num" w:pos="2520"/>
        </w:tabs>
        <w:ind w:left="2520" w:hanging="420"/>
      </w:pPr>
      <w:rPr>
        <w:rFonts w:ascii="Wingdings" w:hAnsi="Wingdings" w:hint="default"/>
      </w:rPr>
    </w:lvl>
    <w:lvl w:ilvl="6" w:tplc="2E467A08" w:tentative="1">
      <w:start w:val="1"/>
      <w:numFmt w:val="bullet"/>
      <w:lvlText w:val=""/>
      <w:lvlJc w:val="left"/>
      <w:pPr>
        <w:tabs>
          <w:tab w:val="num" w:pos="2940"/>
        </w:tabs>
        <w:ind w:left="2940" w:hanging="420"/>
      </w:pPr>
      <w:rPr>
        <w:rFonts w:ascii="Wingdings" w:hAnsi="Wingdings" w:hint="default"/>
      </w:rPr>
    </w:lvl>
    <w:lvl w:ilvl="7" w:tplc="F8F8088E" w:tentative="1">
      <w:start w:val="1"/>
      <w:numFmt w:val="bullet"/>
      <w:lvlText w:val=""/>
      <w:lvlJc w:val="left"/>
      <w:pPr>
        <w:tabs>
          <w:tab w:val="num" w:pos="3360"/>
        </w:tabs>
        <w:ind w:left="3360" w:hanging="420"/>
      </w:pPr>
      <w:rPr>
        <w:rFonts w:ascii="Wingdings" w:hAnsi="Wingdings" w:hint="default"/>
      </w:rPr>
    </w:lvl>
    <w:lvl w:ilvl="8" w:tplc="6F0232CE"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E8512A4"/>
    <w:multiLevelType w:val="hybridMultilevel"/>
    <w:tmpl w:val="E73ECA4C"/>
    <w:lvl w:ilvl="0" w:tplc="465EF330">
      <w:start w:val="1"/>
      <w:numFmt w:val="decimal"/>
      <w:lvlText w:val="APP2-%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12F4188"/>
    <w:multiLevelType w:val="multilevel"/>
    <w:tmpl w:val="80C478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22"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3" w15:restartNumberingAfterBreak="0">
    <w:nsid w:val="2EB76EEC"/>
    <w:multiLevelType w:val="hybridMultilevel"/>
    <w:tmpl w:val="6B668B86"/>
    <w:lvl w:ilvl="0" w:tplc="0AFA9538">
      <w:start w:val="1"/>
      <w:numFmt w:val="decimal"/>
      <w:lvlText w:val="A%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26" w15:restartNumberingAfterBreak="0">
    <w:nsid w:val="454D6B14"/>
    <w:multiLevelType w:val="hybridMultilevel"/>
    <w:tmpl w:val="0E0C1EF6"/>
    <w:lvl w:ilvl="0" w:tplc="E3BC4DF4">
      <w:start w:val="1"/>
      <w:numFmt w:val="decimal"/>
      <w:lvlText w:val="%1."/>
      <w:lvlJc w:val="left"/>
      <w:pPr>
        <w:ind w:left="44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BEB36E4"/>
    <w:multiLevelType w:val="multilevel"/>
    <w:tmpl w:val="56E88E8E"/>
    <w:lvl w:ilvl="0">
      <w:start w:val="1"/>
      <w:numFmt w:val="decimal"/>
      <w:lvlText w:val="%1."/>
      <w:lvlJc w:val="left"/>
      <w:pPr>
        <w:ind w:left="930" w:hanging="57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29"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0"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B2739A"/>
    <w:multiLevelType w:val="hybridMultilevel"/>
    <w:tmpl w:val="1398EBB0"/>
    <w:lvl w:ilvl="0" w:tplc="41DE768C">
      <w:start w:val="1"/>
      <w:numFmt w:val="decimal"/>
      <w:lvlText w:val="[%1]"/>
      <w:lvlJc w:val="left"/>
      <w:pPr>
        <w:tabs>
          <w:tab w:val="num" w:pos="720"/>
        </w:tabs>
        <w:ind w:left="720" w:hanging="360"/>
      </w:pPr>
      <w:rPr>
        <w:rFonts w:cs="Times New Roman" w:hint="default"/>
        <w:sz w:val="18"/>
      </w:rPr>
    </w:lvl>
    <w:lvl w:ilvl="1" w:tplc="BB9A84F4" w:tentative="1">
      <w:start w:val="1"/>
      <w:numFmt w:val="lowerLetter"/>
      <w:lvlText w:val="%2."/>
      <w:lvlJc w:val="left"/>
      <w:pPr>
        <w:tabs>
          <w:tab w:val="num" w:pos="1440"/>
        </w:tabs>
        <w:ind w:left="1440" w:hanging="360"/>
      </w:pPr>
      <w:rPr>
        <w:rFonts w:cs="Times New Roman"/>
      </w:rPr>
    </w:lvl>
    <w:lvl w:ilvl="2" w:tplc="227C38FC" w:tentative="1">
      <w:start w:val="1"/>
      <w:numFmt w:val="lowerRoman"/>
      <w:lvlText w:val="%3."/>
      <w:lvlJc w:val="right"/>
      <w:pPr>
        <w:tabs>
          <w:tab w:val="num" w:pos="2160"/>
        </w:tabs>
        <w:ind w:left="2160" w:hanging="180"/>
      </w:pPr>
      <w:rPr>
        <w:rFonts w:cs="Times New Roman"/>
      </w:rPr>
    </w:lvl>
    <w:lvl w:ilvl="3" w:tplc="A22E4176" w:tentative="1">
      <w:start w:val="1"/>
      <w:numFmt w:val="decimal"/>
      <w:lvlText w:val="%4."/>
      <w:lvlJc w:val="left"/>
      <w:pPr>
        <w:tabs>
          <w:tab w:val="num" w:pos="2880"/>
        </w:tabs>
        <w:ind w:left="2880" w:hanging="360"/>
      </w:pPr>
      <w:rPr>
        <w:rFonts w:cs="Times New Roman"/>
      </w:rPr>
    </w:lvl>
    <w:lvl w:ilvl="4" w:tplc="A4C82986" w:tentative="1">
      <w:start w:val="1"/>
      <w:numFmt w:val="lowerLetter"/>
      <w:lvlText w:val="%5."/>
      <w:lvlJc w:val="left"/>
      <w:pPr>
        <w:tabs>
          <w:tab w:val="num" w:pos="3600"/>
        </w:tabs>
        <w:ind w:left="3600" w:hanging="360"/>
      </w:pPr>
      <w:rPr>
        <w:rFonts w:cs="Times New Roman"/>
      </w:rPr>
    </w:lvl>
    <w:lvl w:ilvl="5" w:tplc="874E369A" w:tentative="1">
      <w:start w:val="1"/>
      <w:numFmt w:val="lowerRoman"/>
      <w:lvlText w:val="%6."/>
      <w:lvlJc w:val="right"/>
      <w:pPr>
        <w:tabs>
          <w:tab w:val="num" w:pos="4320"/>
        </w:tabs>
        <w:ind w:left="4320" w:hanging="180"/>
      </w:pPr>
      <w:rPr>
        <w:rFonts w:cs="Times New Roman"/>
      </w:rPr>
    </w:lvl>
    <w:lvl w:ilvl="6" w:tplc="036470A4" w:tentative="1">
      <w:start w:val="1"/>
      <w:numFmt w:val="decimal"/>
      <w:lvlText w:val="%7."/>
      <w:lvlJc w:val="left"/>
      <w:pPr>
        <w:tabs>
          <w:tab w:val="num" w:pos="5040"/>
        </w:tabs>
        <w:ind w:left="5040" w:hanging="360"/>
      </w:pPr>
      <w:rPr>
        <w:rFonts w:cs="Times New Roman"/>
      </w:rPr>
    </w:lvl>
    <w:lvl w:ilvl="7" w:tplc="CFC2E76E" w:tentative="1">
      <w:start w:val="1"/>
      <w:numFmt w:val="lowerLetter"/>
      <w:lvlText w:val="%8."/>
      <w:lvlJc w:val="left"/>
      <w:pPr>
        <w:tabs>
          <w:tab w:val="num" w:pos="5760"/>
        </w:tabs>
        <w:ind w:left="5760" w:hanging="360"/>
      </w:pPr>
      <w:rPr>
        <w:rFonts w:cs="Times New Roman"/>
      </w:rPr>
    </w:lvl>
    <w:lvl w:ilvl="8" w:tplc="0752430E"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182925"/>
    <w:multiLevelType w:val="singleLevel"/>
    <w:tmpl w:val="A9EE9842"/>
    <w:lvl w:ilvl="0">
      <w:start w:val="1"/>
      <w:numFmt w:val="decimal"/>
      <w:lvlText w:val="%1."/>
      <w:lvlJc w:val="left"/>
      <w:pPr>
        <w:tabs>
          <w:tab w:val="num" w:pos="1080"/>
        </w:tabs>
        <w:ind w:left="0" w:firstLine="720"/>
      </w:pPr>
    </w:lvl>
  </w:abstractNum>
  <w:abstractNum w:abstractNumId="33"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4" w15:restartNumberingAfterBreak="0">
    <w:nsid w:val="660B7161"/>
    <w:multiLevelType w:val="hybridMultilevel"/>
    <w:tmpl w:val="5E265DB2"/>
    <w:lvl w:ilvl="0" w:tplc="10E8DBB6">
      <w:start w:val="1"/>
      <w:numFmt w:val="decimal"/>
      <w:lvlText w:val="图%1."/>
      <w:lvlJc w:val="left"/>
      <w:pPr>
        <w:ind w:left="420" w:hanging="4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98B62154" w:tentative="1">
      <w:start w:val="1"/>
      <w:numFmt w:val="lowerLetter"/>
      <w:lvlText w:val="%2)"/>
      <w:lvlJc w:val="left"/>
      <w:pPr>
        <w:ind w:left="840" w:hanging="420"/>
      </w:pPr>
    </w:lvl>
    <w:lvl w:ilvl="2" w:tplc="F2705790" w:tentative="1">
      <w:start w:val="1"/>
      <w:numFmt w:val="lowerRoman"/>
      <w:lvlText w:val="%3."/>
      <w:lvlJc w:val="right"/>
      <w:pPr>
        <w:ind w:left="1260" w:hanging="420"/>
      </w:pPr>
    </w:lvl>
    <w:lvl w:ilvl="3" w:tplc="85AA3A66" w:tentative="1">
      <w:start w:val="1"/>
      <w:numFmt w:val="decimal"/>
      <w:lvlText w:val="%4."/>
      <w:lvlJc w:val="left"/>
      <w:pPr>
        <w:ind w:left="1680" w:hanging="420"/>
      </w:pPr>
    </w:lvl>
    <w:lvl w:ilvl="4" w:tplc="C3C4D73A" w:tentative="1">
      <w:start w:val="1"/>
      <w:numFmt w:val="lowerLetter"/>
      <w:lvlText w:val="%5)"/>
      <w:lvlJc w:val="left"/>
      <w:pPr>
        <w:ind w:left="2100" w:hanging="420"/>
      </w:pPr>
    </w:lvl>
    <w:lvl w:ilvl="5" w:tplc="5EFC7A06" w:tentative="1">
      <w:start w:val="1"/>
      <w:numFmt w:val="lowerRoman"/>
      <w:lvlText w:val="%6."/>
      <w:lvlJc w:val="right"/>
      <w:pPr>
        <w:ind w:left="2520" w:hanging="420"/>
      </w:pPr>
    </w:lvl>
    <w:lvl w:ilvl="6" w:tplc="95148A3E" w:tentative="1">
      <w:start w:val="1"/>
      <w:numFmt w:val="decimal"/>
      <w:lvlText w:val="%7."/>
      <w:lvlJc w:val="left"/>
      <w:pPr>
        <w:ind w:left="2940" w:hanging="420"/>
      </w:pPr>
    </w:lvl>
    <w:lvl w:ilvl="7" w:tplc="F17E0338" w:tentative="1">
      <w:start w:val="1"/>
      <w:numFmt w:val="lowerLetter"/>
      <w:lvlText w:val="%8)"/>
      <w:lvlJc w:val="left"/>
      <w:pPr>
        <w:ind w:left="3360" w:hanging="420"/>
      </w:pPr>
    </w:lvl>
    <w:lvl w:ilvl="8" w:tplc="C03C39C8" w:tentative="1">
      <w:start w:val="1"/>
      <w:numFmt w:val="lowerRoman"/>
      <w:lvlText w:val="%9."/>
      <w:lvlJc w:val="right"/>
      <w:pPr>
        <w:ind w:left="3780" w:hanging="420"/>
      </w:pPr>
    </w:lvl>
  </w:abstractNum>
  <w:abstractNum w:abstractNumId="35" w15:restartNumberingAfterBreak="0">
    <w:nsid w:val="69A81F82"/>
    <w:multiLevelType w:val="hybridMultilevel"/>
    <w:tmpl w:val="1BB44932"/>
    <w:lvl w:ilvl="0" w:tplc="BC3615C8">
      <w:start w:val="500"/>
      <w:numFmt w:val="decimal"/>
      <w:lvlText w:val="(%1)"/>
      <w:lvlJc w:val="left"/>
      <w:pPr>
        <w:ind w:left="1500" w:hanging="1140"/>
      </w:pPr>
      <w:rPr>
        <w:rFonts w:ascii="Times New Roman" w:eastAsiaTheme="minorEastAsia" w:hAnsi="Times New Roman"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224F22"/>
    <w:multiLevelType w:val="hybridMultilevel"/>
    <w:tmpl w:val="521A1A4A"/>
    <w:lvl w:ilvl="0" w:tplc="F00A2DD8">
      <w:numFmt w:val="bullet"/>
      <w:lvlText w:val=""/>
      <w:lvlJc w:val="left"/>
      <w:pPr>
        <w:ind w:left="1288" w:hanging="720"/>
      </w:pPr>
      <w:rPr>
        <w:rFonts w:ascii="Symbol" w:eastAsia="Times New Roman" w:hAnsi="Symbol" w:hint="default"/>
      </w:rPr>
    </w:lvl>
    <w:lvl w:ilvl="1" w:tplc="04090003">
      <w:start w:val="1"/>
      <w:numFmt w:val="bullet"/>
      <w:lvlText w:val="o"/>
      <w:lvlJc w:val="left"/>
      <w:pPr>
        <w:ind w:left="1648" w:hanging="360"/>
      </w:pPr>
      <w:rPr>
        <w:rFonts w:ascii="Courier New" w:hAnsi="Courier New" w:cs="Times New Roman" w:hint="default"/>
      </w:rPr>
    </w:lvl>
    <w:lvl w:ilvl="2" w:tplc="04090005">
      <w:start w:val="1"/>
      <w:numFmt w:val="decimal"/>
      <w:lvlText w:val="%3."/>
      <w:lvlJc w:val="left"/>
      <w:pPr>
        <w:tabs>
          <w:tab w:val="num" w:pos="2368"/>
        </w:tabs>
        <w:ind w:left="2368" w:hanging="360"/>
      </w:pPr>
      <w:rPr>
        <w:rFonts w:cs="Times New Roman"/>
      </w:rPr>
    </w:lvl>
    <w:lvl w:ilvl="3" w:tplc="04090001">
      <w:start w:val="1"/>
      <w:numFmt w:val="decimal"/>
      <w:lvlText w:val="%4."/>
      <w:lvlJc w:val="left"/>
      <w:pPr>
        <w:tabs>
          <w:tab w:val="num" w:pos="3088"/>
        </w:tabs>
        <w:ind w:left="3088" w:hanging="360"/>
      </w:pPr>
      <w:rPr>
        <w:rFonts w:cs="Times New Roman"/>
      </w:rPr>
    </w:lvl>
    <w:lvl w:ilvl="4" w:tplc="04090003">
      <w:start w:val="1"/>
      <w:numFmt w:val="decimal"/>
      <w:lvlText w:val="%5."/>
      <w:lvlJc w:val="left"/>
      <w:pPr>
        <w:tabs>
          <w:tab w:val="num" w:pos="3808"/>
        </w:tabs>
        <w:ind w:left="3808" w:hanging="360"/>
      </w:pPr>
      <w:rPr>
        <w:rFonts w:cs="Times New Roman"/>
      </w:rPr>
    </w:lvl>
    <w:lvl w:ilvl="5" w:tplc="04090005">
      <w:start w:val="1"/>
      <w:numFmt w:val="decimal"/>
      <w:lvlText w:val="%6."/>
      <w:lvlJc w:val="left"/>
      <w:pPr>
        <w:tabs>
          <w:tab w:val="num" w:pos="4528"/>
        </w:tabs>
        <w:ind w:left="4528" w:hanging="360"/>
      </w:pPr>
      <w:rPr>
        <w:rFonts w:cs="Times New Roman"/>
      </w:rPr>
    </w:lvl>
    <w:lvl w:ilvl="6" w:tplc="04090001">
      <w:start w:val="1"/>
      <w:numFmt w:val="decimal"/>
      <w:lvlText w:val="%7."/>
      <w:lvlJc w:val="left"/>
      <w:pPr>
        <w:tabs>
          <w:tab w:val="num" w:pos="5248"/>
        </w:tabs>
        <w:ind w:left="5248" w:hanging="360"/>
      </w:pPr>
      <w:rPr>
        <w:rFonts w:cs="Times New Roman"/>
      </w:rPr>
    </w:lvl>
    <w:lvl w:ilvl="7" w:tplc="04090003">
      <w:start w:val="1"/>
      <w:numFmt w:val="decimal"/>
      <w:lvlText w:val="%8."/>
      <w:lvlJc w:val="left"/>
      <w:pPr>
        <w:tabs>
          <w:tab w:val="num" w:pos="5968"/>
        </w:tabs>
        <w:ind w:left="5968" w:hanging="360"/>
      </w:pPr>
      <w:rPr>
        <w:rFonts w:cs="Times New Roman"/>
      </w:rPr>
    </w:lvl>
    <w:lvl w:ilvl="8" w:tplc="04090005">
      <w:start w:val="1"/>
      <w:numFmt w:val="decimal"/>
      <w:lvlText w:val="%9."/>
      <w:lvlJc w:val="left"/>
      <w:pPr>
        <w:tabs>
          <w:tab w:val="num" w:pos="6688"/>
        </w:tabs>
        <w:ind w:left="6688" w:hanging="360"/>
      </w:pPr>
      <w:rPr>
        <w:rFonts w:cs="Times New Roman"/>
      </w:rPr>
    </w:lvl>
  </w:abstractNum>
  <w:abstractNum w:abstractNumId="37"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38"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94B7FF6"/>
    <w:multiLevelType w:val="hybridMultilevel"/>
    <w:tmpl w:val="76C27F8C"/>
    <w:lvl w:ilvl="0" w:tplc="AB209520">
      <w:start w:val="1"/>
      <w:numFmt w:val="decimal"/>
      <w:lvlText w:val="APP1-%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F773C35"/>
    <w:multiLevelType w:val="hybridMultilevel"/>
    <w:tmpl w:val="2CB47D36"/>
    <w:lvl w:ilvl="0" w:tplc="3D74E712">
      <w:start w:val="1"/>
      <w:numFmt w:val="bullet"/>
      <w:lvlText w:val=""/>
      <w:lvlJc w:val="left"/>
      <w:pPr>
        <w:tabs>
          <w:tab w:val="num" w:pos="170"/>
        </w:tabs>
        <w:ind w:left="170" w:hanging="170"/>
      </w:pPr>
      <w:rPr>
        <w:rFonts w:ascii="Wingdings" w:eastAsia="SimSun" w:hAnsi="Wingdings" w:hint="default"/>
        <w:b w:val="0"/>
        <w:i w:val="0"/>
        <w:color w:val="auto"/>
        <w:position w:val="3"/>
        <w:sz w:val="13"/>
        <w:szCs w:val="13"/>
      </w:rPr>
    </w:lvl>
    <w:lvl w:ilvl="1" w:tplc="4D5E9072" w:tentative="1">
      <w:start w:val="1"/>
      <w:numFmt w:val="bullet"/>
      <w:lvlText w:val=""/>
      <w:lvlJc w:val="left"/>
      <w:pPr>
        <w:tabs>
          <w:tab w:val="num" w:pos="840"/>
        </w:tabs>
        <w:ind w:left="840" w:hanging="420"/>
      </w:pPr>
      <w:rPr>
        <w:rFonts w:ascii="Wingdings" w:hAnsi="Wingdings" w:hint="default"/>
      </w:rPr>
    </w:lvl>
    <w:lvl w:ilvl="2" w:tplc="D054E08C" w:tentative="1">
      <w:start w:val="1"/>
      <w:numFmt w:val="bullet"/>
      <w:lvlText w:val=""/>
      <w:lvlJc w:val="left"/>
      <w:pPr>
        <w:tabs>
          <w:tab w:val="num" w:pos="1260"/>
        </w:tabs>
        <w:ind w:left="1260" w:hanging="420"/>
      </w:pPr>
      <w:rPr>
        <w:rFonts w:ascii="Wingdings" w:hAnsi="Wingdings" w:hint="default"/>
      </w:rPr>
    </w:lvl>
    <w:lvl w:ilvl="3" w:tplc="073AB108" w:tentative="1">
      <w:start w:val="1"/>
      <w:numFmt w:val="bullet"/>
      <w:lvlText w:val=""/>
      <w:lvlJc w:val="left"/>
      <w:pPr>
        <w:tabs>
          <w:tab w:val="num" w:pos="1680"/>
        </w:tabs>
        <w:ind w:left="1680" w:hanging="420"/>
      </w:pPr>
      <w:rPr>
        <w:rFonts w:ascii="Wingdings" w:hAnsi="Wingdings" w:hint="default"/>
      </w:rPr>
    </w:lvl>
    <w:lvl w:ilvl="4" w:tplc="25C2CC08" w:tentative="1">
      <w:start w:val="1"/>
      <w:numFmt w:val="bullet"/>
      <w:lvlText w:val=""/>
      <w:lvlJc w:val="left"/>
      <w:pPr>
        <w:tabs>
          <w:tab w:val="num" w:pos="2100"/>
        </w:tabs>
        <w:ind w:left="2100" w:hanging="420"/>
      </w:pPr>
      <w:rPr>
        <w:rFonts w:ascii="Wingdings" w:hAnsi="Wingdings" w:hint="default"/>
      </w:rPr>
    </w:lvl>
    <w:lvl w:ilvl="5" w:tplc="06540656" w:tentative="1">
      <w:start w:val="1"/>
      <w:numFmt w:val="bullet"/>
      <w:lvlText w:val=""/>
      <w:lvlJc w:val="left"/>
      <w:pPr>
        <w:tabs>
          <w:tab w:val="num" w:pos="2520"/>
        </w:tabs>
        <w:ind w:left="2520" w:hanging="420"/>
      </w:pPr>
      <w:rPr>
        <w:rFonts w:ascii="Wingdings" w:hAnsi="Wingdings" w:hint="default"/>
      </w:rPr>
    </w:lvl>
    <w:lvl w:ilvl="6" w:tplc="8688A170" w:tentative="1">
      <w:start w:val="1"/>
      <w:numFmt w:val="bullet"/>
      <w:lvlText w:val=""/>
      <w:lvlJc w:val="left"/>
      <w:pPr>
        <w:tabs>
          <w:tab w:val="num" w:pos="2940"/>
        </w:tabs>
        <w:ind w:left="2940" w:hanging="420"/>
      </w:pPr>
      <w:rPr>
        <w:rFonts w:ascii="Wingdings" w:hAnsi="Wingdings" w:hint="default"/>
      </w:rPr>
    </w:lvl>
    <w:lvl w:ilvl="7" w:tplc="E7EAABFE" w:tentative="1">
      <w:start w:val="1"/>
      <w:numFmt w:val="bullet"/>
      <w:lvlText w:val=""/>
      <w:lvlJc w:val="left"/>
      <w:pPr>
        <w:tabs>
          <w:tab w:val="num" w:pos="3360"/>
        </w:tabs>
        <w:ind w:left="3360" w:hanging="420"/>
      </w:pPr>
      <w:rPr>
        <w:rFonts w:ascii="Wingdings" w:hAnsi="Wingdings" w:hint="default"/>
      </w:rPr>
    </w:lvl>
    <w:lvl w:ilvl="8" w:tplc="CC9E457E" w:tentative="1">
      <w:start w:val="1"/>
      <w:numFmt w:val="bullet"/>
      <w:lvlText w:val=""/>
      <w:lvlJc w:val="left"/>
      <w:pPr>
        <w:tabs>
          <w:tab w:val="num" w:pos="3780"/>
        </w:tabs>
        <w:ind w:left="3780" w:hanging="420"/>
      </w:pPr>
      <w:rPr>
        <w:rFonts w:ascii="Wingdings" w:hAnsi="Wingdings" w:hint="default"/>
      </w:rPr>
    </w:lvl>
  </w:abstractNum>
  <w:num w:numId="1" w16cid:durableId="870847429">
    <w:abstractNumId w:val="13"/>
  </w:num>
  <w:num w:numId="2" w16cid:durableId="546571857">
    <w:abstractNumId w:val="40"/>
  </w:num>
  <w:num w:numId="3" w16cid:durableId="404039089">
    <w:abstractNumId w:val="9"/>
  </w:num>
  <w:num w:numId="4" w16cid:durableId="2001688581">
    <w:abstractNumId w:val="7"/>
  </w:num>
  <w:num w:numId="5" w16cid:durableId="1124276423">
    <w:abstractNumId w:val="6"/>
  </w:num>
  <w:num w:numId="6" w16cid:durableId="290475535">
    <w:abstractNumId w:val="5"/>
  </w:num>
  <w:num w:numId="7" w16cid:durableId="1168060794">
    <w:abstractNumId w:val="4"/>
  </w:num>
  <w:num w:numId="8" w16cid:durableId="881557364">
    <w:abstractNumId w:val="8"/>
  </w:num>
  <w:num w:numId="9" w16cid:durableId="1902935088">
    <w:abstractNumId w:val="3"/>
  </w:num>
  <w:num w:numId="10" w16cid:durableId="801577700">
    <w:abstractNumId w:val="2"/>
  </w:num>
  <w:num w:numId="11" w16cid:durableId="69818582">
    <w:abstractNumId w:val="1"/>
  </w:num>
  <w:num w:numId="12" w16cid:durableId="317460682">
    <w:abstractNumId w:val="0"/>
  </w:num>
  <w:num w:numId="13" w16cid:durableId="1681927765">
    <w:abstractNumId w:val="11"/>
  </w:num>
  <w:num w:numId="14" w16cid:durableId="1609124512">
    <w:abstractNumId w:val="31"/>
  </w:num>
  <w:num w:numId="15" w16cid:durableId="2020883718">
    <w:abstractNumId w:val="38"/>
  </w:num>
  <w:num w:numId="16" w16cid:durableId="1802452147">
    <w:abstractNumId w:val="25"/>
  </w:num>
  <w:num w:numId="17" w16cid:durableId="1935703149">
    <w:abstractNumId w:val="21"/>
  </w:num>
  <w:num w:numId="18" w16cid:durableId="716662089">
    <w:abstractNumId w:val="37"/>
  </w:num>
  <w:num w:numId="19" w16cid:durableId="1554582339">
    <w:abstractNumId w:val="30"/>
  </w:num>
  <w:num w:numId="20" w16cid:durableId="1473256801">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1835618">
    <w:abstractNumId w:val="16"/>
  </w:num>
  <w:num w:numId="22" w16cid:durableId="1177232092">
    <w:abstractNumId w:val="41"/>
  </w:num>
  <w:num w:numId="23" w16cid:durableId="203100085">
    <w:abstractNumId w:val="27"/>
  </w:num>
  <w:num w:numId="24" w16cid:durableId="1548882627">
    <w:abstractNumId w:val="19"/>
  </w:num>
  <w:num w:numId="25" w16cid:durableId="801534652">
    <w:abstractNumId w:val="23"/>
  </w:num>
  <w:num w:numId="26" w16cid:durableId="702827933">
    <w:abstractNumId w:val="39"/>
  </w:num>
  <w:num w:numId="27" w16cid:durableId="542526556">
    <w:abstractNumId w:val="17"/>
  </w:num>
  <w:num w:numId="28" w16cid:durableId="1802113031">
    <w:abstractNumId w:val="34"/>
  </w:num>
  <w:num w:numId="29" w16cid:durableId="748574426">
    <w:abstractNumId w:val="26"/>
  </w:num>
  <w:num w:numId="30" w16cid:durableId="992835543">
    <w:abstractNumId w:val="10"/>
  </w:num>
  <w:num w:numId="31" w16cid:durableId="1887255394">
    <w:abstractNumId w:val="32"/>
  </w:num>
  <w:num w:numId="32" w16cid:durableId="139227788">
    <w:abstractNumId w:val="18"/>
  </w:num>
  <w:num w:numId="33" w16cid:durableId="1418870637">
    <w:abstractNumId w:val="24"/>
  </w:num>
  <w:num w:numId="34" w16cid:durableId="1723599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97283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4442747">
    <w:abstractNumId w:val="29"/>
  </w:num>
  <w:num w:numId="37" w16cid:durableId="111983697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87068371">
    <w:abstractNumId w:val="15"/>
  </w:num>
  <w:num w:numId="39" w16cid:durableId="113464157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22172128">
    <w:abstractNumId w:val="28"/>
  </w:num>
  <w:num w:numId="41" w16cid:durableId="3495700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49395412">
    <w:abstractNumId w:val="12"/>
  </w:num>
  <w:num w:numId="43" w16cid:durableId="2090493028">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ke Marcus">
    <w15:presenceInfo w15:providerId="None" w15:userId="Mike Marcus"/>
  </w15:person>
  <w15:person w15:author="SWG Beam WPT session">
    <w15:presenceInfo w15:providerId="None" w15:userId="SWG Beam WPT session"/>
  </w15:person>
  <w15:person w15:author="251 (USA)">
    <w15:presenceInfo w15:providerId="None" w15:userId="251 (USA)"/>
  </w15:person>
  <w15:person w15:author="USA">
    <w15:presenceInfo w15:providerId="None" w15:userId="USA"/>
  </w15:person>
  <w15:person w15:author="WG1A2">
    <w15:presenceInfo w15:providerId="None" w15:userId="WG1A2"/>
  </w15:person>
  <w15:person w15:author="ITU_R">
    <w15:presenceInfo w15:providerId="None" w15:userId="ITU_R"/>
  </w15:person>
  <w15:person w15:author="Chamova, Alisa">
    <w15:presenceInfo w15:providerId="AD" w15:userId="S::alisa.chamova@itu.int::22d471ad-1704-47cb-acab-d70b801be3d5"/>
  </w15:person>
  <w15:person w15:author="Geraldo Neto">
    <w15:presenceInfo w15:providerId="AD" w15:userId="S::geraldo@tmgtelecom.com::c013f0b3-0543-4fb6-96a7-d6e4736091b6"/>
  </w15:person>
  <w15:person w15:author="Behrooz Abiri">
    <w15:presenceInfo w15:providerId="AD" w15:userId="S::abiri@guru.inc::f83dcbed-cf81-4bdf-97a8-56f5de2e6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019A5"/>
    <w:rsid w:val="00090F9C"/>
    <w:rsid w:val="000B7504"/>
    <w:rsid w:val="000D43EF"/>
    <w:rsid w:val="000F4E35"/>
    <w:rsid w:val="001433CF"/>
    <w:rsid w:val="00161C9C"/>
    <w:rsid w:val="001762BB"/>
    <w:rsid w:val="001802B9"/>
    <w:rsid w:val="001C210B"/>
    <w:rsid w:val="001C49A8"/>
    <w:rsid w:val="001E2118"/>
    <w:rsid w:val="0025725A"/>
    <w:rsid w:val="00281904"/>
    <w:rsid w:val="002836A6"/>
    <w:rsid w:val="002A5804"/>
    <w:rsid w:val="002C3FAD"/>
    <w:rsid w:val="002D09F3"/>
    <w:rsid w:val="003035D9"/>
    <w:rsid w:val="003068A9"/>
    <w:rsid w:val="00306D28"/>
    <w:rsid w:val="0031548E"/>
    <w:rsid w:val="003E6685"/>
    <w:rsid w:val="004133F0"/>
    <w:rsid w:val="00425F94"/>
    <w:rsid w:val="00426070"/>
    <w:rsid w:val="00453313"/>
    <w:rsid w:val="004546BC"/>
    <w:rsid w:val="004713B7"/>
    <w:rsid w:val="00473D06"/>
    <w:rsid w:val="004754C4"/>
    <w:rsid w:val="004A22EE"/>
    <w:rsid w:val="004A53FD"/>
    <w:rsid w:val="004C130F"/>
    <w:rsid w:val="004C4608"/>
    <w:rsid w:val="005273EC"/>
    <w:rsid w:val="0053570C"/>
    <w:rsid w:val="005B3B4B"/>
    <w:rsid w:val="005B7790"/>
    <w:rsid w:val="00611B8B"/>
    <w:rsid w:val="00612802"/>
    <w:rsid w:val="00622CC3"/>
    <w:rsid w:val="00627141"/>
    <w:rsid w:val="006430E7"/>
    <w:rsid w:val="006471B5"/>
    <w:rsid w:val="00652F4E"/>
    <w:rsid w:val="00661958"/>
    <w:rsid w:val="006633C3"/>
    <w:rsid w:val="0068297C"/>
    <w:rsid w:val="00686B61"/>
    <w:rsid w:val="006A11CE"/>
    <w:rsid w:val="006C2E77"/>
    <w:rsid w:val="006C4FA9"/>
    <w:rsid w:val="006E7AA5"/>
    <w:rsid w:val="007B15B5"/>
    <w:rsid w:val="007E39A6"/>
    <w:rsid w:val="007E59E0"/>
    <w:rsid w:val="00836433"/>
    <w:rsid w:val="008373E1"/>
    <w:rsid w:val="008445FD"/>
    <w:rsid w:val="00845F2D"/>
    <w:rsid w:val="008465FF"/>
    <w:rsid w:val="00850A8F"/>
    <w:rsid w:val="00852A66"/>
    <w:rsid w:val="0085496B"/>
    <w:rsid w:val="00855704"/>
    <w:rsid w:val="00856E20"/>
    <w:rsid w:val="008672F9"/>
    <w:rsid w:val="00885591"/>
    <w:rsid w:val="008D2F12"/>
    <w:rsid w:val="008E02D2"/>
    <w:rsid w:val="00980E5E"/>
    <w:rsid w:val="009C56D6"/>
    <w:rsid w:val="009F2B85"/>
    <w:rsid w:val="009F4CC6"/>
    <w:rsid w:val="00A1250A"/>
    <w:rsid w:val="00A1491D"/>
    <w:rsid w:val="00AA27FC"/>
    <w:rsid w:val="00AF5570"/>
    <w:rsid w:val="00B07AB7"/>
    <w:rsid w:val="00B15F84"/>
    <w:rsid w:val="00B17685"/>
    <w:rsid w:val="00B318B7"/>
    <w:rsid w:val="00B563BC"/>
    <w:rsid w:val="00B7269C"/>
    <w:rsid w:val="00BA5F2A"/>
    <w:rsid w:val="00BE3DB1"/>
    <w:rsid w:val="00BE74F0"/>
    <w:rsid w:val="00C25087"/>
    <w:rsid w:val="00C43865"/>
    <w:rsid w:val="00C44F1B"/>
    <w:rsid w:val="00C466D2"/>
    <w:rsid w:val="00C9499C"/>
    <w:rsid w:val="00C9768A"/>
    <w:rsid w:val="00CE3D3D"/>
    <w:rsid w:val="00CF2ABA"/>
    <w:rsid w:val="00CF36EC"/>
    <w:rsid w:val="00D03F37"/>
    <w:rsid w:val="00D32DA7"/>
    <w:rsid w:val="00D8724E"/>
    <w:rsid w:val="00D9096C"/>
    <w:rsid w:val="00DA208A"/>
    <w:rsid w:val="00DB59EA"/>
    <w:rsid w:val="00DC2FD4"/>
    <w:rsid w:val="00E10BA8"/>
    <w:rsid w:val="00E278DC"/>
    <w:rsid w:val="00E730E8"/>
    <w:rsid w:val="00E80769"/>
    <w:rsid w:val="00EA4C5F"/>
    <w:rsid w:val="00EC3968"/>
    <w:rsid w:val="00EE789F"/>
    <w:rsid w:val="00EF332E"/>
    <w:rsid w:val="00EF3E6B"/>
    <w:rsid w:val="00EF7AEB"/>
    <w:rsid w:val="00F17E0A"/>
    <w:rsid w:val="00F26A8C"/>
    <w:rsid w:val="00F351AE"/>
    <w:rsid w:val="00FA3682"/>
    <w:rsid w:val="00FB10EC"/>
    <w:rsid w:val="00FC44E6"/>
    <w:rsid w:val="00FD1E9B"/>
    <w:rsid w:val="00FE764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801B"/>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rsid w:val="004133F0"/>
    <w:rPr>
      <w:rFonts w:eastAsiaTheme="majorEastAsia" w:cstheme="majorBidi"/>
      <w:color w:val="0F4761" w:themeColor="accent1" w:themeShade="BF"/>
    </w:rPr>
  </w:style>
  <w:style w:type="character" w:customStyle="1" w:styleId="Heading6Char">
    <w:name w:val="Heading 6 Char"/>
    <w:basedOn w:val="DefaultParagraphFont"/>
    <w:link w:val="Heading6"/>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rsid w:val="004133F0"/>
    <w:rPr>
      <w:rFonts w:eastAsiaTheme="majorEastAsia" w:cstheme="majorBidi"/>
      <w:color w:val="595959" w:themeColor="text1" w:themeTint="A6"/>
    </w:rPr>
  </w:style>
  <w:style w:type="character" w:customStyle="1" w:styleId="Heading8Char">
    <w:name w:val="Heading 8 Char"/>
    <w:basedOn w:val="DefaultParagraphFont"/>
    <w:link w:val="Heading8"/>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rsid w:val="004133F0"/>
    <w:rPr>
      <w:rFonts w:eastAsiaTheme="majorEastAsia" w:cstheme="majorBidi"/>
      <w:color w:val="272727" w:themeColor="text1" w:themeTint="D8"/>
    </w:rPr>
  </w:style>
  <w:style w:type="paragraph" w:styleId="Title">
    <w:name w:val="Title"/>
    <w:basedOn w:val="Normal"/>
    <w:next w:val="Normal"/>
    <w:link w:val="TitleChar"/>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link w:val="ListParagraphChar"/>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nhideWhenUsed/>
    <w:rsid w:val="000F4E35"/>
    <w:rPr>
      <w:sz w:val="16"/>
      <w:szCs w:val="16"/>
    </w:rPr>
  </w:style>
  <w:style w:type="paragraph" w:styleId="CommentText">
    <w:name w:val="annotation text"/>
    <w:basedOn w:val="Normal"/>
    <w:link w:val="CommentTextChar"/>
    <w:unhideWhenUsed/>
    <w:rsid w:val="000F4E35"/>
    <w:rPr>
      <w:sz w:val="20"/>
      <w:szCs w:val="20"/>
    </w:rPr>
  </w:style>
  <w:style w:type="character" w:customStyle="1" w:styleId="CommentTextChar">
    <w:name w:val="Comment Text Char"/>
    <w:basedOn w:val="DefaultParagraphFont"/>
    <w:link w:val="CommentText"/>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nhideWhenUsed/>
    <w:rsid w:val="000F4E35"/>
    <w:rPr>
      <w:b/>
      <w:bCs/>
    </w:rPr>
  </w:style>
  <w:style w:type="character" w:customStyle="1" w:styleId="CommentSubjectChar">
    <w:name w:val="Comment Subject Char"/>
    <w:basedOn w:val="CommentTextChar"/>
    <w:link w:val="CommentSubject"/>
    <w:rsid w:val="000F4E35"/>
    <w:rPr>
      <w:rFonts w:ascii="Times New Roman" w:eastAsia="Times New Roman" w:hAnsi="Times New Roman" w:cs="Times New Roman"/>
      <w:b/>
      <w:bCs/>
      <w:kern w:val="0"/>
      <w:sz w:val="20"/>
      <w:szCs w:val="20"/>
      <w:lang w:bidi="he-IL"/>
      <w14:ligatures w14:val="none"/>
    </w:r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unhideWhenUsed/>
    <w:rsid w:val="00852A66"/>
    <w:pPr>
      <w:tabs>
        <w:tab w:val="center" w:pos="4680"/>
        <w:tab w:val="right" w:pos="9360"/>
      </w:tabs>
    </w:p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nhideWhenUsed/>
    <w:rsid w:val="00852A66"/>
  </w:style>
  <w:style w:type="character" w:styleId="UnresolvedMention">
    <w:name w:val="Unresolved Mention"/>
    <w:basedOn w:val="DefaultParagraphFont"/>
    <w:uiPriority w:val="99"/>
    <w:rsid w:val="00C9768A"/>
    <w:rPr>
      <w:color w:val="605E5C"/>
      <w:shd w:val="clear" w:color="auto" w:fill="E1DFDD"/>
    </w:rPr>
  </w:style>
  <w:style w:type="paragraph" w:customStyle="1" w:styleId="Normalaftertitle">
    <w:name w:val="Normal_after_title"/>
    <w:basedOn w:val="Normal"/>
    <w:next w:val="Normal"/>
    <w:link w:val="NormalaftertitleChar"/>
    <w:rsid w:val="00FE764C"/>
    <w:pPr>
      <w:tabs>
        <w:tab w:val="left" w:pos="1134"/>
        <w:tab w:val="left" w:pos="1871"/>
        <w:tab w:val="left" w:pos="2268"/>
      </w:tabs>
      <w:overflowPunct w:val="0"/>
      <w:autoSpaceDE w:val="0"/>
      <w:autoSpaceDN w:val="0"/>
      <w:adjustRightInd w:val="0"/>
      <w:spacing w:before="360"/>
      <w:textAlignment w:val="baseline"/>
    </w:pPr>
    <w:rPr>
      <w:szCs w:val="20"/>
      <w:lang w:val="en-GB" w:eastAsia="en-US" w:bidi="ar-SA"/>
    </w:rPr>
  </w:style>
  <w:style w:type="paragraph" w:customStyle="1" w:styleId="Artheading">
    <w:name w:val="Art_heading"/>
    <w:basedOn w:val="Normal"/>
    <w:next w:val="Normal"/>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eastAsia="en-US" w:bidi="ar-SA"/>
    </w:rPr>
  </w:style>
  <w:style w:type="paragraph" w:customStyle="1" w:styleId="ArtNo">
    <w:name w:val="Art_No"/>
    <w:basedOn w:val="Normal"/>
    <w:next w:val="Normal"/>
    <w:link w:val="ArtNoChar"/>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Arttitle">
    <w:name w:val="Art_title"/>
    <w:basedOn w:val="Normal"/>
    <w:next w:val="Normal"/>
    <w:link w:val="ArttitleCar"/>
    <w:rsid w:val="00FE764C"/>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en-US" w:bidi="ar-SA"/>
    </w:rPr>
  </w:style>
  <w:style w:type="paragraph" w:customStyle="1" w:styleId="ASN1">
    <w:name w:val="ASN.1"/>
    <w:basedOn w:val="Normal"/>
    <w:rsid w:val="00FE764C"/>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eastAsia="en-US" w:bidi="ar-SA"/>
    </w:rPr>
  </w:style>
  <w:style w:type="paragraph" w:customStyle="1" w:styleId="Call">
    <w:name w:val="Call"/>
    <w:basedOn w:val="Normal"/>
    <w:next w:val="Normal"/>
    <w:link w:val="CallChar"/>
    <w:rsid w:val="00FE764C"/>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eastAsia="en-US" w:bidi="ar-SA"/>
    </w:rPr>
  </w:style>
  <w:style w:type="paragraph" w:customStyle="1" w:styleId="ChapNo">
    <w:name w:val="Chap_No"/>
    <w:basedOn w:val="ArtNo"/>
    <w:next w:val="Normal"/>
    <w:rsid w:val="00FE764C"/>
    <w:rPr>
      <w:rFonts w:ascii="Times New Roman Bold" w:hAnsi="Times New Roman Bold"/>
      <w:b/>
    </w:rPr>
  </w:style>
  <w:style w:type="paragraph" w:customStyle="1" w:styleId="Chaptitle">
    <w:name w:val="Chap_title"/>
    <w:basedOn w:val="Arttitle"/>
    <w:next w:val="Normal"/>
    <w:rsid w:val="00FE764C"/>
  </w:style>
  <w:style w:type="character" w:styleId="EndnoteReference">
    <w:name w:val="endnote reference"/>
    <w:basedOn w:val="DefaultParagraphFont"/>
    <w:rsid w:val="00FE764C"/>
    <w:rPr>
      <w:vertAlign w:val="superscript"/>
    </w:rPr>
  </w:style>
  <w:style w:type="paragraph" w:customStyle="1" w:styleId="enumlev2">
    <w:name w:val="enumlev2"/>
    <w:basedOn w:val="enumlev1"/>
    <w:rsid w:val="00FE764C"/>
    <w:pPr>
      <w:ind w:left="1871" w:hanging="737"/>
    </w:pPr>
  </w:style>
  <w:style w:type="paragraph" w:customStyle="1" w:styleId="enumlev3">
    <w:name w:val="enumlev3"/>
    <w:basedOn w:val="enumlev2"/>
    <w:rsid w:val="00FE764C"/>
    <w:pPr>
      <w:ind w:left="2268" w:hanging="397"/>
    </w:pPr>
  </w:style>
  <w:style w:type="paragraph" w:customStyle="1" w:styleId="Equation">
    <w:name w:val="Equation"/>
    <w:basedOn w:val="Normal"/>
    <w:link w:val="EquationChar"/>
    <w:rsid w:val="00FE764C"/>
    <w:pPr>
      <w:tabs>
        <w:tab w:val="left" w:pos="1134"/>
        <w:tab w:val="center" w:pos="4820"/>
        <w:tab w:val="right" w:pos="9639"/>
      </w:tabs>
      <w:overflowPunct w:val="0"/>
      <w:autoSpaceDE w:val="0"/>
      <w:autoSpaceDN w:val="0"/>
      <w:adjustRightInd w:val="0"/>
      <w:spacing w:before="120"/>
      <w:textAlignment w:val="baseline"/>
    </w:pPr>
    <w:rPr>
      <w:szCs w:val="20"/>
      <w:lang w:val="en-GB" w:eastAsia="en-US" w:bidi="ar-SA"/>
    </w:rPr>
  </w:style>
  <w:style w:type="paragraph" w:customStyle="1" w:styleId="Equationlegend">
    <w:name w:val="Equation_legend"/>
    <w:basedOn w:val="NormalIndent"/>
    <w:link w:val="EquationlegendChar"/>
    <w:rsid w:val="00FE764C"/>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FE764C"/>
    <w:pPr>
      <w:tabs>
        <w:tab w:val="left" w:pos="1134"/>
        <w:tab w:val="left" w:pos="1871"/>
        <w:tab w:val="left" w:pos="2268"/>
      </w:tabs>
      <w:overflowPunct w:val="0"/>
      <w:autoSpaceDE w:val="0"/>
      <w:autoSpaceDN w:val="0"/>
      <w:adjustRightInd w:val="0"/>
      <w:spacing w:before="20" w:after="240"/>
      <w:textAlignment w:val="baseline"/>
    </w:pPr>
    <w:rPr>
      <w:sz w:val="18"/>
      <w:szCs w:val="20"/>
      <w:lang w:val="en-GB" w:eastAsia="en-US" w:bidi="ar-SA"/>
    </w:rPr>
  </w:style>
  <w:style w:type="paragraph" w:customStyle="1" w:styleId="Figurewithouttitle">
    <w:name w:val="Figure_without_title"/>
    <w:basedOn w:val="FigureNo"/>
    <w:next w:val="Normal"/>
    <w:rsid w:val="00FE764C"/>
    <w:pPr>
      <w:keepNext w:val="0"/>
    </w:pPr>
  </w:style>
  <w:style w:type="paragraph" w:customStyle="1" w:styleId="FirstFooter">
    <w:name w:val="FirstFooter"/>
    <w:basedOn w:val="Footer"/>
    <w:rsid w:val="00FE764C"/>
    <w:pPr>
      <w:tabs>
        <w:tab w:val="clear" w:pos="4680"/>
        <w:tab w:val="clear" w:pos="9360"/>
      </w:tabs>
      <w:spacing w:before="40"/>
    </w:pPr>
    <w:rPr>
      <w:sz w:val="16"/>
      <w:szCs w:val="20"/>
      <w:lang w:val="en-GB" w:eastAsia="en-US" w:bidi="ar-SA"/>
    </w:rPr>
  </w:style>
  <w:style w:type="paragraph" w:customStyle="1" w:styleId="Note">
    <w:name w:val="Note"/>
    <w:basedOn w:val="Normal"/>
    <w:next w:val="Normal"/>
    <w:link w:val="NoteChar"/>
    <w:rsid w:val="00FE764C"/>
    <w:pPr>
      <w:tabs>
        <w:tab w:val="left" w:pos="284"/>
        <w:tab w:val="left" w:pos="1134"/>
        <w:tab w:val="left" w:pos="1871"/>
        <w:tab w:val="left" w:pos="2268"/>
      </w:tabs>
      <w:overflowPunct w:val="0"/>
      <w:autoSpaceDE w:val="0"/>
      <w:autoSpaceDN w:val="0"/>
      <w:adjustRightInd w:val="0"/>
      <w:spacing w:before="80"/>
      <w:textAlignment w:val="baseline"/>
    </w:pPr>
    <w:rPr>
      <w:sz w:val="22"/>
      <w:szCs w:val="20"/>
      <w:lang w:val="en-GB" w:eastAsia="en-US" w:bidi="ar-SA"/>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FE764C"/>
    <w:pPr>
      <w:tabs>
        <w:tab w:val="left" w:pos="1134"/>
        <w:tab w:val="left" w:pos="1871"/>
        <w:tab w:val="left" w:pos="2268"/>
      </w:tabs>
      <w:overflowPunct w:val="0"/>
      <w:autoSpaceDE w:val="0"/>
      <w:autoSpaceDN w:val="0"/>
      <w:adjustRightInd w:val="0"/>
      <w:jc w:val="center"/>
      <w:textAlignment w:val="baseline"/>
    </w:pPr>
    <w:rPr>
      <w:sz w:val="18"/>
      <w:szCs w:val="20"/>
      <w:lang w:val="en-GB" w:eastAsia="en-US" w:bidi="ar-SA"/>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FE764C"/>
    <w:rPr>
      <w:rFonts w:ascii="Times New Roman" w:eastAsia="Times New Roman" w:hAnsi="Times New Roman" w:cs="Times New Roman"/>
      <w:kern w:val="0"/>
      <w:sz w:val="18"/>
      <w:szCs w:val="20"/>
      <w:lang w:val="en-GB" w:eastAsia="en-US"/>
      <w14:ligatures w14:val="none"/>
    </w:rPr>
  </w:style>
  <w:style w:type="paragraph" w:styleId="Index1">
    <w:name w:val="index 1"/>
    <w:basedOn w:val="Normal"/>
    <w:next w:val="Normal"/>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paragraph" w:styleId="Index2">
    <w:name w:val="index 2"/>
    <w:basedOn w:val="Normal"/>
    <w:next w:val="Normal"/>
    <w:rsid w:val="00FE764C"/>
    <w:pPr>
      <w:tabs>
        <w:tab w:val="left" w:pos="1134"/>
        <w:tab w:val="left" w:pos="1871"/>
        <w:tab w:val="left" w:pos="2268"/>
      </w:tabs>
      <w:overflowPunct w:val="0"/>
      <w:autoSpaceDE w:val="0"/>
      <w:autoSpaceDN w:val="0"/>
      <w:adjustRightInd w:val="0"/>
      <w:spacing w:before="120"/>
      <w:ind w:left="283"/>
      <w:textAlignment w:val="baseline"/>
    </w:pPr>
    <w:rPr>
      <w:szCs w:val="20"/>
      <w:lang w:val="en-GB" w:eastAsia="en-US" w:bidi="ar-SA"/>
    </w:rPr>
  </w:style>
  <w:style w:type="paragraph" w:styleId="Index3">
    <w:name w:val="index 3"/>
    <w:basedOn w:val="Normal"/>
    <w:next w:val="Normal"/>
    <w:rsid w:val="00FE764C"/>
    <w:pPr>
      <w:tabs>
        <w:tab w:val="left" w:pos="1134"/>
        <w:tab w:val="left" w:pos="1871"/>
        <w:tab w:val="left" w:pos="2268"/>
      </w:tabs>
      <w:overflowPunct w:val="0"/>
      <w:autoSpaceDE w:val="0"/>
      <w:autoSpaceDN w:val="0"/>
      <w:adjustRightInd w:val="0"/>
      <w:spacing w:before="120"/>
      <w:ind w:left="566"/>
      <w:textAlignment w:val="baseline"/>
    </w:pPr>
    <w:rPr>
      <w:szCs w:val="20"/>
      <w:lang w:val="en-GB" w:eastAsia="en-US" w:bidi="ar-SA"/>
    </w:rPr>
  </w:style>
  <w:style w:type="paragraph" w:customStyle="1" w:styleId="PartNo">
    <w:name w:val="Part_No"/>
    <w:basedOn w:val="AnnexNo"/>
    <w:next w:val="Normal"/>
    <w:rsid w:val="00FE764C"/>
  </w:style>
  <w:style w:type="paragraph" w:customStyle="1" w:styleId="Partref">
    <w:name w:val="Part_ref"/>
    <w:basedOn w:val="Annexref"/>
    <w:next w:val="Normal"/>
    <w:rsid w:val="00FE764C"/>
  </w:style>
  <w:style w:type="paragraph" w:customStyle="1" w:styleId="Parttitle">
    <w:name w:val="Part_title"/>
    <w:basedOn w:val="Annextitle"/>
    <w:next w:val="Normalaftertitle0"/>
    <w:rsid w:val="00FE764C"/>
  </w:style>
  <w:style w:type="paragraph" w:customStyle="1" w:styleId="RecNo">
    <w:name w:val="Rec_No"/>
    <w:basedOn w:val="Normal"/>
    <w:next w:val="Normal"/>
    <w:link w:val="RecNoChar"/>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Recref">
    <w:name w:val="Rec_ref"/>
    <w:basedOn w:val="Rectitle"/>
    <w:next w:val="Recdate"/>
    <w:rsid w:val="00FE764C"/>
    <w:pPr>
      <w:spacing w:before="120"/>
    </w:pPr>
    <w:rPr>
      <w:rFonts w:ascii="Times New Roman" w:hAnsi="Times New Roman"/>
      <w:b w:val="0"/>
      <w:sz w:val="24"/>
    </w:rPr>
  </w:style>
  <w:style w:type="paragraph" w:customStyle="1" w:styleId="Recdate">
    <w:name w:val="Rec_date"/>
    <w:basedOn w:val="Normal"/>
    <w:next w:val="Normalaftertitle0"/>
    <w:rsid w:val="00FE764C"/>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bidi="ar-SA"/>
    </w:rPr>
  </w:style>
  <w:style w:type="paragraph" w:customStyle="1" w:styleId="Questiondate">
    <w:name w:val="Question_date"/>
    <w:basedOn w:val="Normal"/>
    <w:next w:val="Normalaftertitle0"/>
    <w:rsid w:val="00FE764C"/>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bidi="ar-SA"/>
    </w:rPr>
  </w:style>
  <w:style w:type="paragraph" w:customStyle="1" w:styleId="QuestionNo">
    <w:name w:val="Question_No"/>
    <w:basedOn w:val="Normal"/>
    <w:next w:val="Normal"/>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Questiontitle">
    <w:name w:val="Question_title"/>
    <w:basedOn w:val="Normal"/>
    <w:next w:val="Normal"/>
    <w:rsid w:val="00FE764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Questionref">
    <w:name w:val="Question_ref"/>
    <w:basedOn w:val="Recref"/>
    <w:next w:val="Questiondate"/>
    <w:rsid w:val="00FE764C"/>
  </w:style>
  <w:style w:type="paragraph" w:customStyle="1" w:styleId="Reftitle">
    <w:name w:val="Ref_title"/>
    <w:basedOn w:val="Normal"/>
    <w:next w:val="Reftext"/>
    <w:rsid w:val="00FE764C"/>
    <w:pPr>
      <w:tabs>
        <w:tab w:val="left" w:pos="1134"/>
        <w:tab w:val="left" w:pos="1871"/>
        <w:tab w:val="left" w:pos="2268"/>
      </w:tabs>
      <w:overflowPunct w:val="0"/>
      <w:autoSpaceDE w:val="0"/>
      <w:autoSpaceDN w:val="0"/>
      <w:adjustRightInd w:val="0"/>
      <w:spacing w:before="480"/>
      <w:jc w:val="center"/>
      <w:textAlignment w:val="baseline"/>
    </w:pPr>
    <w:rPr>
      <w:caps/>
      <w:szCs w:val="20"/>
      <w:lang w:val="en-GB" w:eastAsia="en-US" w:bidi="ar-SA"/>
    </w:rPr>
  </w:style>
  <w:style w:type="paragraph" w:customStyle="1" w:styleId="Repdate">
    <w:name w:val="Rep_date"/>
    <w:basedOn w:val="Recdate"/>
    <w:next w:val="Normalaftertitle0"/>
    <w:rsid w:val="00FE764C"/>
  </w:style>
  <w:style w:type="paragraph" w:customStyle="1" w:styleId="RepNo">
    <w:name w:val="Rep_No"/>
    <w:basedOn w:val="RecNo"/>
    <w:next w:val="Reptitle"/>
    <w:rsid w:val="00FE764C"/>
  </w:style>
  <w:style w:type="paragraph" w:customStyle="1" w:styleId="Reptitle">
    <w:name w:val="Rep_title"/>
    <w:basedOn w:val="Rectitle"/>
    <w:next w:val="Repref"/>
    <w:rsid w:val="00FE764C"/>
  </w:style>
  <w:style w:type="paragraph" w:customStyle="1" w:styleId="Repref">
    <w:name w:val="Rep_ref"/>
    <w:basedOn w:val="Recref"/>
    <w:next w:val="Repdate"/>
    <w:rsid w:val="00FE764C"/>
  </w:style>
  <w:style w:type="paragraph" w:customStyle="1" w:styleId="Resdate">
    <w:name w:val="Res_date"/>
    <w:basedOn w:val="Recdate"/>
    <w:next w:val="Normalaftertitle0"/>
    <w:rsid w:val="00FE764C"/>
  </w:style>
  <w:style w:type="paragraph" w:customStyle="1" w:styleId="ResNo">
    <w:name w:val="Res_No"/>
    <w:basedOn w:val="RecNo"/>
    <w:next w:val="Normal"/>
    <w:link w:val="ResNoChar"/>
    <w:rsid w:val="00FE764C"/>
  </w:style>
  <w:style w:type="paragraph" w:customStyle="1" w:styleId="Restitle">
    <w:name w:val="Res_title"/>
    <w:basedOn w:val="Rectitle"/>
    <w:next w:val="Normal"/>
    <w:link w:val="RestitleChar"/>
    <w:rsid w:val="00FE764C"/>
  </w:style>
  <w:style w:type="paragraph" w:customStyle="1" w:styleId="Resref">
    <w:name w:val="Res_ref"/>
    <w:basedOn w:val="Recref"/>
    <w:next w:val="Resdate"/>
    <w:rsid w:val="00FE764C"/>
  </w:style>
  <w:style w:type="paragraph" w:customStyle="1" w:styleId="SectionNo">
    <w:name w:val="Section_No"/>
    <w:basedOn w:val="AnnexNo"/>
    <w:next w:val="Normal"/>
    <w:rsid w:val="00FE764C"/>
  </w:style>
  <w:style w:type="paragraph" w:customStyle="1" w:styleId="Sectiontitle">
    <w:name w:val="Section_title"/>
    <w:basedOn w:val="Annextitle"/>
    <w:next w:val="Normalaftertitle0"/>
    <w:rsid w:val="00FE764C"/>
  </w:style>
  <w:style w:type="paragraph" w:customStyle="1" w:styleId="SpecialFooter">
    <w:name w:val="Special Footer"/>
    <w:basedOn w:val="Footer"/>
    <w:rsid w:val="00FE764C"/>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eastAsia="en-US" w:bidi="ar-SA"/>
    </w:rPr>
  </w:style>
  <w:style w:type="paragraph" w:customStyle="1" w:styleId="Tableref">
    <w:name w:val="Table_ref"/>
    <w:basedOn w:val="Normal"/>
    <w:next w:val="Normal"/>
    <w:rsid w:val="00FE764C"/>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eastAsia="en-US" w:bidi="ar-SA"/>
    </w:rPr>
  </w:style>
  <w:style w:type="paragraph" w:customStyle="1" w:styleId="Title2">
    <w:name w:val="Title 2"/>
    <w:basedOn w:val="Source"/>
    <w:next w:val="Normal"/>
    <w:rsid w:val="00FE764C"/>
    <w:pPr>
      <w:overflowPunct/>
      <w:autoSpaceDE/>
      <w:autoSpaceDN/>
      <w:adjustRightInd/>
      <w:spacing w:before="480"/>
      <w:textAlignment w:val="auto"/>
    </w:pPr>
    <w:rPr>
      <w:b w:val="0"/>
      <w:caps/>
      <w:lang w:eastAsia="en-US" w:bidi="ar-SA"/>
    </w:rPr>
  </w:style>
  <w:style w:type="paragraph" w:customStyle="1" w:styleId="Title3">
    <w:name w:val="Title 3"/>
    <w:basedOn w:val="Title2"/>
    <w:next w:val="Normal"/>
    <w:link w:val="Title3Char"/>
    <w:rsid w:val="00FE764C"/>
    <w:pPr>
      <w:spacing w:before="240"/>
    </w:pPr>
    <w:rPr>
      <w:caps w:val="0"/>
    </w:rPr>
  </w:style>
  <w:style w:type="paragraph" w:customStyle="1" w:styleId="Title4">
    <w:name w:val="Title 4"/>
    <w:basedOn w:val="Title3"/>
    <w:next w:val="Heading1"/>
    <w:rsid w:val="00FE764C"/>
    <w:rPr>
      <w:b/>
    </w:rPr>
  </w:style>
  <w:style w:type="paragraph" w:customStyle="1" w:styleId="toc0">
    <w:name w:val="toc 0"/>
    <w:basedOn w:val="Normal"/>
    <w:next w:val="TOC1"/>
    <w:rsid w:val="00FE764C"/>
    <w:pPr>
      <w:tabs>
        <w:tab w:val="right" w:pos="9781"/>
      </w:tabs>
      <w:overflowPunct w:val="0"/>
      <w:autoSpaceDE w:val="0"/>
      <w:autoSpaceDN w:val="0"/>
      <w:adjustRightInd w:val="0"/>
      <w:spacing w:before="120"/>
      <w:textAlignment w:val="baseline"/>
    </w:pPr>
    <w:rPr>
      <w:b/>
      <w:szCs w:val="20"/>
      <w:lang w:val="en-GB" w:eastAsia="en-US" w:bidi="ar-SA"/>
    </w:rPr>
  </w:style>
  <w:style w:type="paragraph" w:styleId="TOC1">
    <w:name w:val="toc 1"/>
    <w:basedOn w:val="Normal"/>
    <w:uiPriority w:val="39"/>
    <w:qFormat/>
    <w:rsid w:val="00FE764C"/>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eastAsia="en-US" w:bidi="ar-SA"/>
    </w:rPr>
  </w:style>
  <w:style w:type="paragraph" w:styleId="TOC2">
    <w:name w:val="toc 2"/>
    <w:basedOn w:val="TOC1"/>
    <w:uiPriority w:val="39"/>
    <w:qFormat/>
    <w:rsid w:val="00FE764C"/>
    <w:pPr>
      <w:spacing w:before="120"/>
    </w:pPr>
  </w:style>
  <w:style w:type="paragraph" w:styleId="TOC3">
    <w:name w:val="toc 3"/>
    <w:basedOn w:val="TOC2"/>
    <w:qFormat/>
    <w:rsid w:val="00FE764C"/>
  </w:style>
  <w:style w:type="paragraph" w:styleId="TOC4">
    <w:name w:val="toc 4"/>
    <w:basedOn w:val="TOC3"/>
    <w:rsid w:val="00FE764C"/>
  </w:style>
  <w:style w:type="paragraph" w:styleId="TOC5">
    <w:name w:val="toc 5"/>
    <w:basedOn w:val="TOC4"/>
    <w:rsid w:val="00FE764C"/>
  </w:style>
  <w:style w:type="paragraph" w:styleId="TOC6">
    <w:name w:val="toc 6"/>
    <w:basedOn w:val="TOC4"/>
    <w:rsid w:val="00FE764C"/>
  </w:style>
  <w:style w:type="paragraph" w:styleId="TOC7">
    <w:name w:val="toc 7"/>
    <w:basedOn w:val="TOC4"/>
    <w:rsid w:val="00FE764C"/>
  </w:style>
  <w:style w:type="paragraph" w:styleId="TOC8">
    <w:name w:val="toc 8"/>
    <w:basedOn w:val="TOC4"/>
    <w:rsid w:val="00FE764C"/>
  </w:style>
  <w:style w:type="character" w:customStyle="1" w:styleId="Appdef">
    <w:name w:val="App_def"/>
    <w:basedOn w:val="DefaultParagraphFont"/>
    <w:rsid w:val="00FE764C"/>
    <w:rPr>
      <w:rFonts w:ascii="Times New Roman" w:hAnsi="Times New Roman"/>
      <w:b/>
    </w:rPr>
  </w:style>
  <w:style w:type="character" w:customStyle="1" w:styleId="Appref">
    <w:name w:val="App_ref"/>
    <w:basedOn w:val="DefaultParagraphFont"/>
    <w:rsid w:val="00FE764C"/>
  </w:style>
  <w:style w:type="character" w:customStyle="1" w:styleId="Artdef">
    <w:name w:val="Art_def"/>
    <w:basedOn w:val="DefaultParagraphFont"/>
    <w:rsid w:val="00FE764C"/>
    <w:rPr>
      <w:rFonts w:ascii="Times New Roman" w:hAnsi="Times New Roman"/>
      <w:b/>
    </w:rPr>
  </w:style>
  <w:style w:type="character" w:customStyle="1" w:styleId="Artref">
    <w:name w:val="Art_ref"/>
    <w:basedOn w:val="DefaultParagraphFont"/>
    <w:rsid w:val="00FE764C"/>
  </w:style>
  <w:style w:type="character" w:customStyle="1" w:styleId="Tablefreq">
    <w:name w:val="Table_freq"/>
    <w:basedOn w:val="DefaultParagraphFont"/>
    <w:rsid w:val="00FE764C"/>
    <w:rPr>
      <w:b/>
      <w:color w:val="auto"/>
      <w:sz w:val="20"/>
    </w:rPr>
  </w:style>
  <w:style w:type="paragraph" w:customStyle="1" w:styleId="Formal">
    <w:name w:val="Formal"/>
    <w:basedOn w:val="ASN1"/>
    <w:rsid w:val="00FE764C"/>
    <w:rPr>
      <w:b w:val="0"/>
    </w:rPr>
  </w:style>
  <w:style w:type="paragraph" w:customStyle="1" w:styleId="Section1">
    <w:name w:val="Section_1"/>
    <w:basedOn w:val="Normal"/>
    <w:link w:val="Section1Char"/>
    <w:rsid w:val="00FE764C"/>
    <w:pPr>
      <w:tabs>
        <w:tab w:val="center" w:pos="4820"/>
      </w:tabs>
      <w:overflowPunct w:val="0"/>
      <w:autoSpaceDE w:val="0"/>
      <w:autoSpaceDN w:val="0"/>
      <w:adjustRightInd w:val="0"/>
      <w:spacing w:before="360"/>
      <w:jc w:val="center"/>
      <w:textAlignment w:val="baseline"/>
    </w:pPr>
    <w:rPr>
      <w:b/>
      <w:szCs w:val="20"/>
      <w:lang w:val="en-GB" w:eastAsia="en-US" w:bidi="ar-SA"/>
    </w:rPr>
  </w:style>
  <w:style w:type="paragraph" w:customStyle="1" w:styleId="Section2">
    <w:name w:val="Section_2"/>
    <w:basedOn w:val="Section1"/>
    <w:rsid w:val="00FE764C"/>
    <w:rPr>
      <w:b w:val="0"/>
      <w:i/>
    </w:rPr>
  </w:style>
  <w:style w:type="paragraph" w:customStyle="1" w:styleId="Headingi">
    <w:name w:val="Heading_i"/>
    <w:basedOn w:val="Normal"/>
    <w:next w:val="Normal"/>
    <w:qFormat/>
    <w:rsid w:val="00FE764C"/>
    <w:pPr>
      <w:keepNext/>
      <w:keepLines/>
      <w:tabs>
        <w:tab w:val="left" w:pos="1134"/>
        <w:tab w:val="left" w:pos="1871"/>
        <w:tab w:val="left" w:pos="2268"/>
      </w:tabs>
      <w:overflowPunct w:val="0"/>
      <w:autoSpaceDE w:val="0"/>
      <w:autoSpaceDN w:val="0"/>
      <w:adjustRightInd w:val="0"/>
      <w:spacing w:before="160"/>
      <w:textAlignment w:val="baseline"/>
    </w:pPr>
    <w:rPr>
      <w:i/>
      <w:szCs w:val="20"/>
      <w:lang w:val="en-GB" w:eastAsia="en-US" w:bidi="ar-SA"/>
    </w:rPr>
  </w:style>
  <w:style w:type="paragraph" w:customStyle="1" w:styleId="Headingb">
    <w:name w:val="Heading_b"/>
    <w:basedOn w:val="Normal"/>
    <w:next w:val="Normal"/>
    <w:link w:val="HeadingbChar"/>
    <w:qFormat/>
    <w:rsid w:val="00FE764C"/>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bidi="ar-SA"/>
    </w:rPr>
  </w:style>
  <w:style w:type="paragraph" w:customStyle="1" w:styleId="Annexref">
    <w:name w:val="Annex_ref"/>
    <w:basedOn w:val="Normal"/>
    <w:next w:val="Normal"/>
    <w:rsid w:val="00FE764C"/>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eastAsia="en-US" w:bidi="ar-SA"/>
    </w:rPr>
  </w:style>
  <w:style w:type="paragraph" w:customStyle="1" w:styleId="AppendixNo">
    <w:name w:val="Appendix_No"/>
    <w:basedOn w:val="AnnexNo"/>
    <w:next w:val="Annexref"/>
    <w:rsid w:val="00FE764C"/>
  </w:style>
  <w:style w:type="paragraph" w:customStyle="1" w:styleId="Appendixref">
    <w:name w:val="Appendix_ref"/>
    <w:basedOn w:val="Annexref"/>
    <w:next w:val="Annextitle"/>
    <w:rsid w:val="00FE764C"/>
  </w:style>
  <w:style w:type="paragraph" w:customStyle="1" w:styleId="Appendixtitle">
    <w:name w:val="Appendix_title"/>
    <w:basedOn w:val="Annextitle"/>
    <w:next w:val="Normal"/>
    <w:rsid w:val="00FE764C"/>
  </w:style>
  <w:style w:type="paragraph" w:customStyle="1" w:styleId="Border">
    <w:name w:val="Border"/>
    <w:basedOn w:val="Normal"/>
    <w:rsid w:val="00FE764C"/>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eastAsia="en-US" w:bidi="ar-SA"/>
    </w:rPr>
  </w:style>
  <w:style w:type="paragraph" w:styleId="NormalIndent">
    <w:name w:val="Normal Indent"/>
    <w:basedOn w:val="Normal"/>
    <w:rsid w:val="00FE764C"/>
    <w:pPr>
      <w:tabs>
        <w:tab w:val="left" w:pos="1134"/>
        <w:tab w:val="left" w:pos="1871"/>
        <w:tab w:val="left" w:pos="2268"/>
      </w:tabs>
      <w:overflowPunct w:val="0"/>
      <w:autoSpaceDE w:val="0"/>
      <w:autoSpaceDN w:val="0"/>
      <w:adjustRightInd w:val="0"/>
      <w:spacing w:before="120"/>
      <w:ind w:left="1134"/>
      <w:textAlignment w:val="baseline"/>
    </w:pPr>
    <w:rPr>
      <w:szCs w:val="20"/>
      <w:lang w:val="en-GB" w:eastAsia="en-US" w:bidi="ar-SA"/>
    </w:rPr>
  </w:style>
  <w:style w:type="paragraph" w:styleId="Index4">
    <w:name w:val="index 4"/>
    <w:basedOn w:val="Normal"/>
    <w:next w:val="Normal"/>
    <w:rsid w:val="00FE764C"/>
    <w:pPr>
      <w:tabs>
        <w:tab w:val="left" w:pos="1134"/>
        <w:tab w:val="left" w:pos="1871"/>
        <w:tab w:val="left" w:pos="2268"/>
      </w:tabs>
      <w:overflowPunct w:val="0"/>
      <w:autoSpaceDE w:val="0"/>
      <w:autoSpaceDN w:val="0"/>
      <w:adjustRightInd w:val="0"/>
      <w:spacing w:before="120"/>
      <w:ind w:left="849"/>
      <w:textAlignment w:val="baseline"/>
    </w:pPr>
    <w:rPr>
      <w:szCs w:val="20"/>
      <w:lang w:val="en-GB" w:eastAsia="en-US" w:bidi="ar-SA"/>
    </w:rPr>
  </w:style>
  <w:style w:type="paragraph" w:styleId="Index5">
    <w:name w:val="index 5"/>
    <w:basedOn w:val="Normal"/>
    <w:next w:val="Normal"/>
    <w:rsid w:val="00FE764C"/>
    <w:pPr>
      <w:tabs>
        <w:tab w:val="left" w:pos="1134"/>
        <w:tab w:val="left" w:pos="1871"/>
        <w:tab w:val="left" w:pos="2268"/>
      </w:tabs>
      <w:overflowPunct w:val="0"/>
      <w:autoSpaceDE w:val="0"/>
      <w:autoSpaceDN w:val="0"/>
      <w:adjustRightInd w:val="0"/>
      <w:spacing w:before="120"/>
      <w:ind w:left="1132"/>
      <w:textAlignment w:val="baseline"/>
    </w:pPr>
    <w:rPr>
      <w:szCs w:val="20"/>
      <w:lang w:val="en-GB" w:eastAsia="en-US" w:bidi="ar-SA"/>
    </w:rPr>
  </w:style>
  <w:style w:type="paragraph" w:styleId="Index6">
    <w:name w:val="index 6"/>
    <w:basedOn w:val="Normal"/>
    <w:next w:val="Normal"/>
    <w:rsid w:val="00FE764C"/>
    <w:pPr>
      <w:tabs>
        <w:tab w:val="left" w:pos="1134"/>
        <w:tab w:val="left" w:pos="1871"/>
        <w:tab w:val="left" w:pos="2268"/>
      </w:tabs>
      <w:overflowPunct w:val="0"/>
      <w:autoSpaceDE w:val="0"/>
      <w:autoSpaceDN w:val="0"/>
      <w:adjustRightInd w:val="0"/>
      <w:spacing w:before="120"/>
      <w:ind w:left="1415"/>
      <w:textAlignment w:val="baseline"/>
    </w:pPr>
    <w:rPr>
      <w:szCs w:val="20"/>
      <w:lang w:val="en-GB" w:eastAsia="en-US" w:bidi="ar-SA"/>
    </w:rPr>
  </w:style>
  <w:style w:type="paragraph" w:styleId="Index7">
    <w:name w:val="index 7"/>
    <w:basedOn w:val="Normal"/>
    <w:next w:val="Normal"/>
    <w:rsid w:val="00FE764C"/>
    <w:pPr>
      <w:tabs>
        <w:tab w:val="left" w:pos="1134"/>
        <w:tab w:val="left" w:pos="1871"/>
        <w:tab w:val="left" w:pos="2268"/>
      </w:tabs>
      <w:overflowPunct w:val="0"/>
      <w:autoSpaceDE w:val="0"/>
      <w:autoSpaceDN w:val="0"/>
      <w:adjustRightInd w:val="0"/>
      <w:spacing w:before="120"/>
      <w:ind w:left="1698"/>
      <w:textAlignment w:val="baseline"/>
    </w:pPr>
    <w:rPr>
      <w:szCs w:val="20"/>
      <w:lang w:val="en-GB" w:eastAsia="en-US" w:bidi="ar-SA"/>
    </w:rPr>
  </w:style>
  <w:style w:type="paragraph" w:styleId="IndexHeading">
    <w:name w:val="index heading"/>
    <w:basedOn w:val="Normal"/>
    <w:next w:val="Index1"/>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styleId="LineNumber">
    <w:name w:val="line number"/>
    <w:basedOn w:val="DefaultParagraphFont"/>
    <w:rsid w:val="00FE764C"/>
  </w:style>
  <w:style w:type="paragraph" w:customStyle="1" w:styleId="Normalaftertitle0">
    <w:name w:val="Normal after title"/>
    <w:basedOn w:val="Normal"/>
    <w:next w:val="Normal"/>
    <w:link w:val="NormalaftertitleChar0"/>
    <w:rsid w:val="00FE764C"/>
    <w:pPr>
      <w:tabs>
        <w:tab w:val="left" w:pos="1134"/>
        <w:tab w:val="left" w:pos="1871"/>
        <w:tab w:val="left" w:pos="2268"/>
      </w:tabs>
      <w:overflowPunct w:val="0"/>
      <w:autoSpaceDE w:val="0"/>
      <w:autoSpaceDN w:val="0"/>
      <w:adjustRightInd w:val="0"/>
      <w:spacing w:before="280"/>
      <w:textAlignment w:val="baseline"/>
    </w:pPr>
    <w:rPr>
      <w:szCs w:val="20"/>
      <w:lang w:val="en-GB" w:eastAsia="en-US" w:bidi="ar-SA"/>
    </w:rPr>
  </w:style>
  <w:style w:type="paragraph" w:customStyle="1" w:styleId="Proposal">
    <w:name w:val="Proposal"/>
    <w:basedOn w:val="Normal"/>
    <w:next w:val="Normal"/>
    <w:link w:val="ProposalChar"/>
    <w:rsid w:val="00FE764C"/>
    <w:pPr>
      <w:keepNext/>
      <w:tabs>
        <w:tab w:val="left" w:pos="1134"/>
        <w:tab w:val="left" w:pos="1871"/>
        <w:tab w:val="left" w:pos="2268"/>
      </w:tabs>
      <w:overflowPunct w:val="0"/>
      <w:autoSpaceDE w:val="0"/>
      <w:autoSpaceDN w:val="0"/>
      <w:adjustRightInd w:val="0"/>
      <w:spacing w:before="240"/>
      <w:textAlignment w:val="baseline"/>
    </w:pPr>
    <w:rPr>
      <w:rFonts w:hAnsi="Times New Roman Bold"/>
      <w:b/>
      <w:szCs w:val="20"/>
      <w:lang w:val="en-GB" w:eastAsia="en-US" w:bidi="ar-SA"/>
    </w:rPr>
  </w:style>
  <w:style w:type="paragraph" w:customStyle="1" w:styleId="Section3">
    <w:name w:val="Section_3"/>
    <w:basedOn w:val="Section1"/>
    <w:rsid w:val="00FE764C"/>
    <w:rPr>
      <w:b w:val="0"/>
    </w:rPr>
  </w:style>
  <w:style w:type="paragraph" w:customStyle="1" w:styleId="TableTextS5">
    <w:name w:val="Table_TextS5"/>
    <w:basedOn w:val="Normal"/>
    <w:link w:val="TableTextS5Char"/>
    <w:rsid w:val="00FE764C"/>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eastAsia="en-US" w:bidi="ar-SA"/>
    </w:rPr>
  </w:style>
  <w:style w:type="paragraph" w:customStyle="1" w:styleId="Agendaitem">
    <w:name w:val="Agenda_item"/>
    <w:basedOn w:val="Normal"/>
    <w:next w:val="Normal"/>
    <w:qFormat/>
    <w:rsid w:val="00FE764C"/>
    <w:pPr>
      <w:tabs>
        <w:tab w:val="left" w:pos="1134"/>
        <w:tab w:val="left" w:pos="1871"/>
        <w:tab w:val="left" w:pos="2268"/>
      </w:tabs>
      <w:spacing w:before="240"/>
      <w:jc w:val="center"/>
    </w:pPr>
    <w:rPr>
      <w:sz w:val="28"/>
      <w:szCs w:val="20"/>
      <w:lang w:val="en-GB" w:eastAsia="en-US" w:bidi="ar-SA"/>
    </w:rPr>
  </w:style>
  <w:style w:type="paragraph" w:customStyle="1" w:styleId="AppArtNo">
    <w:name w:val="App_Art_No"/>
    <w:basedOn w:val="ArtNo"/>
    <w:qFormat/>
    <w:rsid w:val="00FE764C"/>
  </w:style>
  <w:style w:type="paragraph" w:customStyle="1" w:styleId="AppArttitle">
    <w:name w:val="App_Art_title"/>
    <w:basedOn w:val="Arttitle"/>
    <w:qFormat/>
    <w:rsid w:val="00FE764C"/>
  </w:style>
  <w:style w:type="paragraph" w:customStyle="1" w:styleId="ApptoAnnex">
    <w:name w:val="App_to_Annex"/>
    <w:basedOn w:val="AppendixNo"/>
    <w:next w:val="Normal"/>
    <w:qFormat/>
    <w:rsid w:val="00FE764C"/>
  </w:style>
  <w:style w:type="paragraph" w:customStyle="1" w:styleId="Committee">
    <w:name w:val="Committee"/>
    <w:basedOn w:val="Normal"/>
    <w:qFormat/>
    <w:rsid w:val="00FE764C"/>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lang w:val="en-GB" w:eastAsia="en-US" w:bidi="ar-SA"/>
    </w:rPr>
  </w:style>
  <w:style w:type="paragraph" w:customStyle="1" w:styleId="Normalend">
    <w:name w:val="Normal_end"/>
    <w:basedOn w:val="Normal"/>
    <w:next w:val="Normal"/>
    <w:qFormat/>
    <w:rsid w:val="00FE764C"/>
    <w:pPr>
      <w:tabs>
        <w:tab w:val="left" w:pos="1134"/>
        <w:tab w:val="left" w:pos="1871"/>
        <w:tab w:val="left" w:pos="2268"/>
      </w:tabs>
      <w:overflowPunct w:val="0"/>
      <w:autoSpaceDE w:val="0"/>
      <w:autoSpaceDN w:val="0"/>
      <w:adjustRightInd w:val="0"/>
      <w:spacing w:before="120"/>
      <w:textAlignment w:val="baseline"/>
    </w:pPr>
    <w:rPr>
      <w:szCs w:val="20"/>
      <w:lang w:eastAsia="en-US" w:bidi="ar-SA"/>
    </w:rPr>
  </w:style>
  <w:style w:type="paragraph" w:customStyle="1" w:styleId="Part1">
    <w:name w:val="Part_1"/>
    <w:basedOn w:val="Section1"/>
    <w:next w:val="Section1"/>
    <w:qFormat/>
    <w:rsid w:val="00FE764C"/>
    <w:pPr>
      <w:keepNext/>
      <w:keepLines/>
    </w:pPr>
  </w:style>
  <w:style w:type="paragraph" w:customStyle="1" w:styleId="Subsection1">
    <w:name w:val="Subsection_1"/>
    <w:basedOn w:val="Section1"/>
    <w:next w:val="Normalaftertitle0"/>
    <w:qFormat/>
    <w:rsid w:val="00FE764C"/>
  </w:style>
  <w:style w:type="paragraph" w:customStyle="1" w:styleId="Volumetitle">
    <w:name w:val="Volume_title"/>
    <w:basedOn w:val="Normal"/>
    <w:qFormat/>
    <w:rsid w:val="00FE764C"/>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eastAsia="en-US" w:bidi="ar-SA"/>
    </w:rPr>
  </w:style>
  <w:style w:type="paragraph" w:customStyle="1" w:styleId="Headingsplit">
    <w:name w:val="Heading_split"/>
    <w:basedOn w:val="Headingi"/>
    <w:qFormat/>
    <w:rsid w:val="00FE764C"/>
    <w:rPr>
      <w:lang w:val="en-US"/>
    </w:rPr>
  </w:style>
  <w:style w:type="paragraph" w:customStyle="1" w:styleId="Normalsplit">
    <w:name w:val="Normal_split"/>
    <w:basedOn w:val="Normal"/>
    <w:qFormat/>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Provsplit">
    <w:name w:val="Prov_split"/>
    <w:basedOn w:val="DefaultParagraphFont"/>
    <w:qFormat/>
    <w:rsid w:val="00FE764C"/>
    <w:rPr>
      <w:rFonts w:ascii="Times New Roman" w:hAnsi="Times New Roman"/>
      <w:b w:val="0"/>
    </w:rPr>
  </w:style>
  <w:style w:type="paragraph" w:customStyle="1" w:styleId="Tablesplit">
    <w:name w:val="Table_split"/>
    <w:basedOn w:val="Tabletext"/>
    <w:qFormat/>
    <w:rsid w:val="00FE764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FE764C"/>
    <w:pPr>
      <w:tabs>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s="Times New Roman"/>
      <w:b/>
      <w:color w:val="auto"/>
      <w:sz w:val="28"/>
      <w:szCs w:val="20"/>
      <w:lang w:val="en-GB" w:eastAsia="en-US" w:bidi="ar-SA"/>
    </w:rPr>
  </w:style>
  <w:style w:type="paragraph" w:customStyle="1" w:styleId="Methodheading2">
    <w:name w:val="Method_heading2"/>
    <w:basedOn w:val="Heading2"/>
    <w:next w:val="Normal"/>
    <w:qFormat/>
    <w:rsid w:val="00FE764C"/>
    <w:pPr>
      <w:tabs>
        <w:tab w:val="left" w:pos="1134"/>
        <w:tab w:val="left" w:pos="1871"/>
        <w:tab w:val="left" w:pos="2268"/>
      </w:tabs>
      <w:overflowPunct w:val="0"/>
      <w:autoSpaceDE w:val="0"/>
      <w:autoSpaceDN w:val="0"/>
      <w:adjustRightInd w:val="0"/>
      <w:spacing w:before="200" w:after="0"/>
      <w:ind w:left="1134" w:hanging="1134"/>
      <w:textAlignment w:val="baseline"/>
    </w:pPr>
    <w:rPr>
      <w:rFonts w:ascii="Times New Roman" w:eastAsia="Times New Roman" w:hAnsi="Times New Roman" w:cs="Times New Roman"/>
      <w:b/>
      <w:color w:val="auto"/>
      <w:sz w:val="24"/>
      <w:szCs w:val="20"/>
      <w:lang w:val="en-GB" w:eastAsia="en-US" w:bidi="ar-SA"/>
    </w:rPr>
  </w:style>
  <w:style w:type="paragraph" w:customStyle="1" w:styleId="Methodheading3">
    <w:name w:val="Method_heading3"/>
    <w:basedOn w:val="Heading3"/>
    <w:next w:val="Normal"/>
    <w:qFormat/>
    <w:rsid w:val="00FE764C"/>
    <w:pPr>
      <w:tabs>
        <w:tab w:val="left" w:pos="1871"/>
        <w:tab w:val="left" w:pos="2268"/>
      </w:tabs>
      <w:overflowPunct w:val="0"/>
      <w:autoSpaceDE w:val="0"/>
      <w:autoSpaceDN w:val="0"/>
      <w:adjustRightInd w:val="0"/>
      <w:spacing w:before="200" w:after="0"/>
      <w:ind w:left="1134" w:hanging="1134"/>
      <w:textAlignment w:val="baseline"/>
    </w:pPr>
    <w:rPr>
      <w:rFonts w:eastAsia="Times New Roman" w:cs="Times New Roman"/>
      <w:b/>
      <w:color w:val="auto"/>
      <w:sz w:val="24"/>
      <w:szCs w:val="20"/>
      <w:lang w:val="en-GB" w:eastAsia="en-US" w:bidi="ar-SA"/>
    </w:rPr>
  </w:style>
  <w:style w:type="paragraph" w:customStyle="1" w:styleId="Methodheading4">
    <w:name w:val="Method_heading4"/>
    <w:basedOn w:val="Heading4"/>
    <w:next w:val="Normal"/>
    <w:qFormat/>
    <w:rsid w:val="00FE764C"/>
    <w:pPr>
      <w:tabs>
        <w:tab w:val="left" w:pos="1871"/>
        <w:tab w:val="left" w:pos="2268"/>
      </w:tabs>
      <w:overflowPunct w:val="0"/>
      <w:autoSpaceDE w:val="0"/>
      <w:autoSpaceDN w:val="0"/>
      <w:adjustRightInd w:val="0"/>
      <w:spacing w:before="200" w:after="0"/>
      <w:ind w:left="1134" w:hanging="1134"/>
      <w:textAlignment w:val="baseline"/>
    </w:pPr>
    <w:rPr>
      <w:rFonts w:eastAsia="Times New Roman" w:cs="Times New Roman"/>
      <w:b/>
      <w:i w:val="0"/>
      <w:iCs w:val="0"/>
      <w:color w:val="auto"/>
      <w:szCs w:val="20"/>
      <w:lang w:val="en-GB" w:eastAsia="en-US" w:bidi="ar-SA"/>
    </w:rPr>
  </w:style>
  <w:style w:type="paragraph" w:customStyle="1" w:styleId="MethodHeadingb">
    <w:name w:val="Method_Headingb"/>
    <w:basedOn w:val="Headingb"/>
    <w:next w:val="Normal"/>
    <w:qFormat/>
    <w:rsid w:val="00FE764C"/>
    <w:pPr>
      <w:tabs>
        <w:tab w:val="clear" w:pos="1134"/>
        <w:tab w:val="clear" w:pos="1871"/>
        <w:tab w:val="clear" w:pos="2268"/>
      </w:tabs>
      <w:overflowPunct/>
      <w:autoSpaceDE/>
      <w:autoSpaceDN/>
      <w:adjustRightInd/>
      <w:textAlignment w:val="auto"/>
    </w:pPr>
  </w:style>
  <w:style w:type="paragraph" w:customStyle="1" w:styleId="Figurewithlegend">
    <w:name w:val="Figure_with_legend"/>
    <w:basedOn w:val="Figure"/>
    <w:rsid w:val="00FE764C"/>
  </w:style>
  <w:style w:type="paragraph" w:styleId="Signature">
    <w:name w:val="Signature"/>
    <w:basedOn w:val="Normal"/>
    <w:link w:val="SignatureChar"/>
    <w:unhideWhenUsed/>
    <w:rsid w:val="00FE764C"/>
    <w:pPr>
      <w:tabs>
        <w:tab w:val="center" w:pos="7371"/>
      </w:tabs>
      <w:overflowPunct w:val="0"/>
      <w:autoSpaceDE w:val="0"/>
      <w:autoSpaceDN w:val="0"/>
      <w:adjustRightInd w:val="0"/>
      <w:spacing w:before="600"/>
      <w:textAlignment w:val="baseline"/>
    </w:pPr>
    <w:rPr>
      <w:szCs w:val="20"/>
      <w:lang w:val="en-GB" w:eastAsia="en-US" w:bidi="ar-SA"/>
    </w:rPr>
  </w:style>
  <w:style w:type="character" w:customStyle="1" w:styleId="SignatureChar">
    <w:name w:val="Signature Char"/>
    <w:basedOn w:val="DefaultParagraphFont"/>
    <w:link w:val="Signature"/>
    <w:rsid w:val="00FE764C"/>
    <w:rPr>
      <w:rFonts w:ascii="Times New Roman" w:eastAsia="Times New Roman" w:hAnsi="Times New Roman" w:cs="Times New Roman"/>
      <w:kern w:val="0"/>
      <w:szCs w:val="20"/>
      <w:lang w:val="en-GB" w:eastAsia="en-US"/>
      <w14:ligatures w14:val="none"/>
    </w:rPr>
  </w:style>
  <w:style w:type="character" w:styleId="PlaceholderText">
    <w:name w:val="Placeholder Text"/>
    <w:basedOn w:val="DefaultParagraphFont"/>
    <w:uiPriority w:val="99"/>
    <w:semiHidden/>
    <w:rsid w:val="00FE764C"/>
    <w:rPr>
      <w:color w:val="808080"/>
    </w:rPr>
  </w:style>
  <w:style w:type="paragraph" w:customStyle="1" w:styleId="DocData">
    <w:name w:val="DocData"/>
    <w:basedOn w:val="Normal"/>
    <w:rsid w:val="00FE764C"/>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bidi="ar-SA"/>
    </w:rPr>
  </w:style>
  <w:style w:type="character" w:customStyle="1" w:styleId="Recdef">
    <w:name w:val="Rec_def"/>
    <w:basedOn w:val="DefaultParagraphFont"/>
    <w:rsid w:val="00FE764C"/>
    <w:rPr>
      <w:b/>
    </w:rPr>
  </w:style>
  <w:style w:type="character" w:customStyle="1" w:styleId="Resdef">
    <w:name w:val="Res_def"/>
    <w:basedOn w:val="DefaultParagraphFont"/>
    <w:rsid w:val="00FE764C"/>
    <w:rPr>
      <w:rFonts w:ascii="Times New Roman" w:hAnsi="Times New Roman"/>
      <w:b/>
    </w:rPr>
  </w:style>
  <w:style w:type="paragraph" w:styleId="BalloonText">
    <w:name w:val="Balloon Text"/>
    <w:basedOn w:val="Normal"/>
    <w:link w:val="BalloonTextChar"/>
    <w:unhideWhenUsed/>
    <w:rsid w:val="00FE764C"/>
    <w:pPr>
      <w:tabs>
        <w:tab w:val="left" w:pos="1134"/>
        <w:tab w:val="left" w:pos="1871"/>
        <w:tab w:val="left" w:pos="2268"/>
      </w:tabs>
      <w:overflowPunct w:val="0"/>
      <w:autoSpaceDE w:val="0"/>
      <w:autoSpaceDN w:val="0"/>
      <w:adjustRightInd w:val="0"/>
      <w:textAlignment w:val="baseline"/>
    </w:pPr>
    <w:rPr>
      <w:rFonts w:ascii="Segoe UI" w:hAnsi="Segoe UI" w:cs="Segoe UI"/>
      <w:sz w:val="18"/>
      <w:szCs w:val="18"/>
      <w:lang w:val="en-GB" w:eastAsia="en-US" w:bidi="ar-SA"/>
    </w:rPr>
  </w:style>
  <w:style w:type="character" w:customStyle="1" w:styleId="BalloonTextChar">
    <w:name w:val="Balloon Text Char"/>
    <w:basedOn w:val="DefaultParagraphFont"/>
    <w:link w:val="BalloonText"/>
    <w:rsid w:val="00FE764C"/>
    <w:rPr>
      <w:rFonts w:ascii="Segoe UI" w:eastAsia="Times New Roman" w:hAnsi="Segoe UI" w:cs="Segoe UI"/>
      <w:kern w:val="0"/>
      <w:sz w:val="18"/>
      <w:szCs w:val="18"/>
      <w:lang w:val="en-GB" w:eastAsia="en-US"/>
      <w14:ligatures w14:val="none"/>
    </w:rPr>
  </w:style>
  <w:style w:type="character" w:customStyle="1" w:styleId="HeadingbChar">
    <w:name w:val="Heading_b Char"/>
    <w:basedOn w:val="DefaultParagraphFont"/>
    <w:link w:val="Headingb"/>
    <w:qFormat/>
    <w:locked/>
    <w:rsid w:val="00FE764C"/>
    <w:rPr>
      <w:rFonts w:ascii="Times New Roman Bold" w:eastAsia="Times New Roman" w:hAnsi="Times New Roman Bold" w:cs="Times New Roman Bold"/>
      <w:b/>
      <w:kern w:val="0"/>
      <w:szCs w:val="20"/>
      <w:lang w:val="en-GB" w:eastAsia="zh-CN"/>
      <w14:ligatures w14:val="none"/>
    </w:rPr>
  </w:style>
  <w:style w:type="character" w:customStyle="1" w:styleId="NormalaftertitleChar">
    <w:name w:val="Normal_after_title Char"/>
    <w:basedOn w:val="DefaultParagraphFont"/>
    <w:link w:val="Normalaftertitle"/>
    <w:locked/>
    <w:rsid w:val="00FE764C"/>
    <w:rPr>
      <w:rFonts w:ascii="Times New Roman" w:eastAsia="Times New Roman" w:hAnsi="Times New Roman" w:cs="Times New Roman"/>
      <w:kern w:val="0"/>
      <w:szCs w:val="20"/>
      <w:lang w:val="en-GB" w:eastAsia="en-US"/>
      <w14:ligatures w14:val="none"/>
    </w:rPr>
  </w:style>
  <w:style w:type="character" w:customStyle="1" w:styleId="CallChar">
    <w:name w:val="Call Char"/>
    <w:basedOn w:val="DefaultParagraphFont"/>
    <w:link w:val="Call"/>
    <w:locked/>
    <w:rsid w:val="00FE764C"/>
    <w:rPr>
      <w:rFonts w:ascii="Times New Roman" w:eastAsia="Times New Roman" w:hAnsi="Times New Roman" w:cs="Times New Roman"/>
      <w:i/>
      <w:kern w:val="0"/>
      <w:szCs w:val="20"/>
      <w:lang w:val="en-GB" w:eastAsia="en-US"/>
      <w14:ligatures w14:val="none"/>
    </w:rPr>
  </w:style>
  <w:style w:type="paragraph" w:customStyle="1" w:styleId="HeadingSum">
    <w:name w:val="Heading_Sum"/>
    <w:basedOn w:val="Headingb"/>
    <w:next w:val="Normal"/>
    <w:rsid w:val="00FE764C"/>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FE764C"/>
    <w:pPr>
      <w:tabs>
        <w:tab w:val="left" w:pos="794"/>
        <w:tab w:val="left" w:pos="1191"/>
        <w:tab w:val="left" w:pos="1588"/>
        <w:tab w:val="left" w:pos="1985"/>
      </w:tabs>
      <w:overflowPunct w:val="0"/>
      <w:autoSpaceDE w:val="0"/>
      <w:autoSpaceDN w:val="0"/>
      <w:adjustRightInd w:val="0"/>
      <w:spacing w:before="120" w:after="480"/>
      <w:jc w:val="both"/>
      <w:textAlignment w:val="baseline"/>
    </w:pPr>
    <w:rPr>
      <w:rFonts w:eastAsia="Batang"/>
      <w:sz w:val="22"/>
      <w:szCs w:val="20"/>
      <w:lang w:val="es-ES_tradnl" w:eastAsia="en-US" w:bidi="ar-SA"/>
    </w:rPr>
  </w:style>
  <w:style w:type="character" w:customStyle="1" w:styleId="href">
    <w:name w:val="href"/>
    <w:rsid w:val="00FE764C"/>
    <w:rPr>
      <w:rFonts w:cs="Times New Roman"/>
    </w:rPr>
  </w:style>
  <w:style w:type="character" w:styleId="FollowedHyperlink">
    <w:name w:val="FollowedHyperlink"/>
    <w:basedOn w:val="DefaultParagraphFont"/>
    <w:unhideWhenUsed/>
    <w:rsid w:val="00FE764C"/>
    <w:rPr>
      <w:color w:val="96607D" w:themeColor="followedHyperlink"/>
      <w:u w:val="single"/>
    </w:rPr>
  </w:style>
  <w:style w:type="character" w:styleId="Strong">
    <w:name w:val="Strong"/>
    <w:basedOn w:val="DefaultParagraphFont"/>
    <w:uiPriority w:val="22"/>
    <w:qFormat/>
    <w:rsid w:val="00FE764C"/>
    <w:rPr>
      <w:b/>
      <w:bCs/>
    </w:rPr>
  </w:style>
  <w:style w:type="character" w:customStyle="1" w:styleId="ListParagraphChar">
    <w:name w:val="List Paragraph Char"/>
    <w:basedOn w:val="DefaultParagraphFont"/>
    <w:link w:val="ListParagraph"/>
    <w:uiPriority w:val="34"/>
    <w:locked/>
    <w:rsid w:val="00FE764C"/>
    <w:rPr>
      <w:rFonts w:ascii="Times New Roman" w:eastAsia="Times New Roman" w:hAnsi="Times New Roman" w:cs="Times New Roman"/>
      <w:kern w:val="0"/>
      <w:lang w:bidi="he-IL"/>
      <w14:ligatures w14:val="none"/>
    </w:rPr>
  </w:style>
  <w:style w:type="paragraph" w:styleId="Caption">
    <w:name w:val="caption"/>
    <w:aliases w:val="cap,cap Char,Caption Char1 Char,cap Char Char1,Caption Char Char1 Char,cap Char2 Char,cap1,cap2,cap3,cap4,cap5,cap6,cap7,cap8,cap9,cap10,cap11,cap12,cap13,cap14,cap15,cap16,cap17,cap18,cap19,cap20,cap21,cap22,cap23,cap24,cap25,cap26,cap27"/>
    <w:basedOn w:val="Normal"/>
    <w:next w:val="Normal"/>
    <w:link w:val="CaptionChar"/>
    <w:uiPriority w:val="99"/>
    <w:qFormat/>
    <w:rsid w:val="00FE764C"/>
    <w:pPr>
      <w:tabs>
        <w:tab w:val="left" w:pos="4590"/>
      </w:tabs>
      <w:spacing w:before="120" w:after="240"/>
      <w:ind w:left="720" w:hanging="720"/>
      <w:outlineLvl w:val="0"/>
    </w:pPr>
    <w:rPr>
      <w:rFonts w:eastAsia="MS Mincho"/>
      <w:b/>
      <w:szCs w:val="20"/>
      <w:lang w:eastAsia="en-US" w:bidi="ar-SA"/>
    </w:rPr>
  </w:style>
  <w:style w:type="paragraph" w:styleId="BodyText">
    <w:name w:val="Body Text"/>
    <w:basedOn w:val="Normal"/>
    <w:link w:val="BodyTextChar"/>
    <w:uiPriority w:val="99"/>
    <w:qFormat/>
    <w:rsid w:val="00FE764C"/>
    <w:pPr>
      <w:tabs>
        <w:tab w:val="left" w:pos="720"/>
        <w:tab w:val="left" w:pos="794"/>
        <w:tab w:val="left" w:pos="1191"/>
        <w:tab w:val="left" w:pos="1588"/>
        <w:tab w:val="left" w:pos="1985"/>
      </w:tabs>
      <w:suppressAutoHyphens/>
      <w:spacing w:before="120" w:after="120"/>
    </w:pPr>
    <w:rPr>
      <w:rFonts w:ascii="LMMNHP+BookmanOldStyle" w:eastAsia="Batang" w:hAnsi="LMMNHP+BookmanOldStyle"/>
      <w:color w:val="000000"/>
      <w:kern w:val="2"/>
      <w:lang w:bidi="ar-SA"/>
    </w:rPr>
  </w:style>
  <w:style w:type="character" w:customStyle="1" w:styleId="BodyTextChar">
    <w:name w:val="Body Text Char"/>
    <w:basedOn w:val="DefaultParagraphFont"/>
    <w:link w:val="BodyText"/>
    <w:uiPriority w:val="99"/>
    <w:rsid w:val="00FE764C"/>
    <w:rPr>
      <w:rFonts w:ascii="LMMNHP+BookmanOldStyle" w:eastAsia="Batang" w:hAnsi="LMMNHP+BookmanOldStyle" w:cs="Times New Roman"/>
      <w:color w:val="000000"/>
      <w14:ligatures w14:val="none"/>
    </w:rPr>
  </w:style>
  <w:style w:type="paragraph" w:styleId="List">
    <w:name w:val="List"/>
    <w:basedOn w:val="Normal"/>
    <w:uiPriority w:val="99"/>
    <w:rsid w:val="00FE764C"/>
    <w:pPr>
      <w:tabs>
        <w:tab w:val="left" w:pos="1701"/>
        <w:tab w:val="left" w:pos="2127"/>
      </w:tabs>
      <w:ind w:left="2127" w:hanging="2127"/>
    </w:pPr>
    <w:rPr>
      <w:szCs w:val="20"/>
      <w:lang w:val="en-GB" w:eastAsia="en-US" w:bidi="ar-SA"/>
    </w:rPr>
  </w:style>
  <w:style w:type="paragraph" w:styleId="BodyText2">
    <w:name w:val="Body Text 2"/>
    <w:basedOn w:val="Normal"/>
    <w:link w:val="BodyText2Char"/>
    <w:uiPriority w:val="99"/>
    <w:rsid w:val="00FE764C"/>
    <w:pPr>
      <w:widowControl w:val="0"/>
      <w:jc w:val="both"/>
    </w:pPr>
    <w:rPr>
      <w:szCs w:val="20"/>
      <w:lang w:eastAsia="en-US" w:bidi="ar-SA"/>
    </w:rPr>
  </w:style>
  <w:style w:type="character" w:customStyle="1" w:styleId="BodyText2Char">
    <w:name w:val="Body Text 2 Char"/>
    <w:basedOn w:val="DefaultParagraphFont"/>
    <w:link w:val="BodyText2"/>
    <w:uiPriority w:val="99"/>
    <w:rsid w:val="00FE764C"/>
    <w:rPr>
      <w:rFonts w:ascii="Times New Roman" w:eastAsia="Times New Roman" w:hAnsi="Times New Roman" w:cs="Times New Roman"/>
      <w:kern w:val="0"/>
      <w:szCs w:val="20"/>
      <w:lang w:eastAsia="en-US"/>
      <w14:ligatures w14:val="none"/>
    </w:rPr>
  </w:style>
  <w:style w:type="paragraph" w:styleId="ListBullet">
    <w:name w:val="List Bullet"/>
    <w:basedOn w:val="List"/>
    <w:uiPriority w:val="99"/>
    <w:rsid w:val="00FE764C"/>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BodyTextIndent">
    <w:name w:val="Body Text Indent"/>
    <w:basedOn w:val="Normal"/>
    <w:link w:val="BodyTextIndentChar"/>
    <w:rsid w:val="00FE764C"/>
    <w:pPr>
      <w:spacing w:after="120"/>
      <w:ind w:left="360"/>
    </w:pPr>
    <w:rPr>
      <w:szCs w:val="20"/>
      <w:lang w:val="en-GB" w:eastAsia="en-US" w:bidi="ar-SA"/>
    </w:rPr>
  </w:style>
  <w:style w:type="character" w:customStyle="1" w:styleId="BodyTextIndentChar">
    <w:name w:val="Body Text Indent Char"/>
    <w:basedOn w:val="DefaultParagraphFont"/>
    <w:link w:val="BodyTextIndent"/>
    <w:rsid w:val="00FE764C"/>
    <w:rPr>
      <w:rFonts w:ascii="Times New Roman" w:eastAsia="Times New Roman" w:hAnsi="Times New Roman" w:cs="Times New Roman"/>
      <w:kern w:val="0"/>
      <w:szCs w:val="20"/>
      <w:lang w:val="en-GB" w:eastAsia="en-US"/>
      <w14:ligatures w14:val="none"/>
    </w:rPr>
  </w:style>
  <w:style w:type="paragraph" w:styleId="List2">
    <w:name w:val="List 2"/>
    <w:basedOn w:val="Normal"/>
    <w:uiPriority w:val="99"/>
    <w:rsid w:val="00FE764C"/>
    <w:pPr>
      <w:ind w:left="720" w:hanging="360"/>
    </w:pPr>
    <w:rPr>
      <w:szCs w:val="20"/>
      <w:lang w:val="en-GB" w:eastAsia="en-US" w:bidi="ar-SA"/>
    </w:rPr>
  </w:style>
  <w:style w:type="character" w:customStyle="1" w:styleId="CommentTextChar1">
    <w:name w:val="Comment Text Char1"/>
    <w:basedOn w:val="DefaultParagraphFont"/>
    <w:semiHidden/>
    <w:rsid w:val="00FE764C"/>
    <w:rPr>
      <w:rFonts w:ascii="Times New Roman" w:hAnsi="Times New Roman"/>
      <w:lang w:val="en-GB" w:eastAsia="en-US"/>
    </w:rPr>
  </w:style>
  <w:style w:type="character" w:customStyle="1" w:styleId="CommentSubjectChar1">
    <w:name w:val="Comment Subject Char1"/>
    <w:basedOn w:val="CommentTextChar1"/>
    <w:semiHidden/>
    <w:rsid w:val="00FE764C"/>
    <w:rPr>
      <w:rFonts w:ascii="Times New Roman" w:hAnsi="Times New Roman"/>
      <w:b/>
      <w:bCs/>
      <w:lang w:val="en-GB" w:eastAsia="en-US"/>
    </w:rPr>
  </w:style>
  <w:style w:type="paragraph" w:styleId="DocumentMap">
    <w:name w:val="Document Map"/>
    <w:basedOn w:val="Normal"/>
    <w:link w:val="DocumentMapChar"/>
    <w:rsid w:val="00FE764C"/>
    <w:pPr>
      <w:tabs>
        <w:tab w:val="left" w:pos="794"/>
        <w:tab w:val="left" w:pos="1191"/>
        <w:tab w:val="left" w:pos="1588"/>
        <w:tab w:val="left" w:pos="1985"/>
      </w:tabs>
      <w:overflowPunct w:val="0"/>
      <w:autoSpaceDE w:val="0"/>
      <w:autoSpaceDN w:val="0"/>
      <w:adjustRightInd w:val="0"/>
      <w:spacing w:before="120"/>
      <w:jc w:val="both"/>
      <w:textAlignment w:val="baseline"/>
    </w:pPr>
    <w:rPr>
      <w:rFonts w:ascii="MS UI Gothic" w:eastAsia="MS UI Gothic"/>
      <w:sz w:val="18"/>
      <w:szCs w:val="18"/>
      <w:lang w:val="fr-FR" w:eastAsia="en-US" w:bidi="ar-SA"/>
    </w:rPr>
  </w:style>
  <w:style w:type="character" w:customStyle="1" w:styleId="DocumentMapChar">
    <w:name w:val="Document Map Char"/>
    <w:basedOn w:val="DefaultParagraphFont"/>
    <w:link w:val="DocumentMap"/>
    <w:rsid w:val="00FE764C"/>
    <w:rPr>
      <w:rFonts w:ascii="MS UI Gothic" w:eastAsia="MS UI Gothic" w:hAnsi="Times New Roman" w:cs="Times New Roman"/>
      <w:kern w:val="0"/>
      <w:sz w:val="18"/>
      <w:szCs w:val="18"/>
      <w:lang w:val="fr-FR" w:eastAsia="en-US"/>
      <w14:ligatures w14:val="none"/>
    </w:rPr>
  </w:style>
  <w:style w:type="character" w:styleId="Emphasis">
    <w:name w:val="Emphasis"/>
    <w:basedOn w:val="DefaultParagraphFont"/>
    <w:uiPriority w:val="20"/>
    <w:qFormat/>
    <w:rsid w:val="00FE764C"/>
    <w:rPr>
      <w:i/>
      <w:iCs/>
    </w:rPr>
  </w:style>
  <w:style w:type="paragraph" w:styleId="BodyTextIndent2">
    <w:name w:val="Body Text Indent 2"/>
    <w:basedOn w:val="Normal"/>
    <w:link w:val="BodyTextIndent2Char"/>
    <w:uiPriority w:val="99"/>
    <w:rsid w:val="00FE764C"/>
    <w:pPr>
      <w:tabs>
        <w:tab w:val="left" w:pos="720"/>
        <w:tab w:val="left" w:pos="1191"/>
        <w:tab w:val="left" w:pos="1588"/>
        <w:tab w:val="left" w:pos="1985"/>
      </w:tabs>
      <w:overflowPunct w:val="0"/>
      <w:autoSpaceDE w:val="0"/>
      <w:autoSpaceDN w:val="0"/>
      <w:adjustRightInd w:val="0"/>
      <w:spacing w:before="120"/>
      <w:ind w:left="720" w:hanging="720"/>
      <w:jc w:val="both"/>
      <w:textAlignment w:val="baseline"/>
    </w:pPr>
    <w:rPr>
      <w:rFonts w:eastAsia="Batang"/>
      <w:lang w:val="en-GB" w:eastAsia="en-US" w:bidi="ar-SA"/>
    </w:rPr>
  </w:style>
  <w:style w:type="character" w:customStyle="1" w:styleId="BodyTextIndent2Char">
    <w:name w:val="Body Text Indent 2 Char"/>
    <w:basedOn w:val="DefaultParagraphFont"/>
    <w:link w:val="BodyTextIndent2"/>
    <w:uiPriority w:val="99"/>
    <w:rsid w:val="00FE764C"/>
    <w:rPr>
      <w:rFonts w:ascii="Times New Roman" w:eastAsia="Batang" w:hAnsi="Times New Roman" w:cs="Times New Roman"/>
      <w:kern w:val="0"/>
      <w:lang w:val="en-GB" w:eastAsia="en-US"/>
      <w14:ligatures w14:val="none"/>
    </w:rPr>
  </w:style>
  <w:style w:type="paragraph" w:styleId="EndnoteText">
    <w:name w:val="endnote text"/>
    <w:basedOn w:val="Normal"/>
    <w:link w:val="EndnoteTextChar"/>
    <w:rsid w:val="00FE764C"/>
    <w:pPr>
      <w:tabs>
        <w:tab w:val="left" w:pos="1134"/>
        <w:tab w:val="left" w:pos="1871"/>
        <w:tab w:val="left" w:pos="2268"/>
      </w:tabs>
      <w:overflowPunct w:val="0"/>
      <w:autoSpaceDE w:val="0"/>
      <w:autoSpaceDN w:val="0"/>
      <w:adjustRightInd w:val="0"/>
      <w:textAlignment w:val="baseline"/>
    </w:pPr>
    <w:rPr>
      <w:rFonts w:eastAsia="Batang"/>
      <w:sz w:val="20"/>
      <w:szCs w:val="20"/>
      <w:lang w:val="en-GB" w:eastAsia="en-US" w:bidi="ar-SA"/>
    </w:rPr>
  </w:style>
  <w:style w:type="character" w:customStyle="1" w:styleId="EndnoteTextChar">
    <w:name w:val="Endnote Text Char"/>
    <w:basedOn w:val="DefaultParagraphFont"/>
    <w:link w:val="EndnoteText"/>
    <w:rsid w:val="00FE764C"/>
    <w:rPr>
      <w:rFonts w:ascii="Times New Roman" w:eastAsia="Batang" w:hAnsi="Times New Roman" w:cs="Times New Roman"/>
      <w:kern w:val="0"/>
      <w:sz w:val="20"/>
      <w:szCs w:val="20"/>
      <w:lang w:val="en-GB" w:eastAsia="en-US"/>
      <w14:ligatures w14:val="none"/>
    </w:rPr>
  </w:style>
  <w:style w:type="paragraph" w:styleId="TOCHeading">
    <w:name w:val="TOC Heading"/>
    <w:basedOn w:val="Heading1"/>
    <w:next w:val="Normal"/>
    <w:uiPriority w:val="39"/>
    <w:unhideWhenUsed/>
    <w:qFormat/>
    <w:rsid w:val="00FE764C"/>
    <w:pPr>
      <w:tabs>
        <w:tab w:val="left" w:pos="1134"/>
        <w:tab w:val="left" w:pos="1871"/>
        <w:tab w:val="left" w:pos="2268"/>
      </w:tabs>
      <w:overflowPunct w:val="0"/>
      <w:autoSpaceDE w:val="0"/>
      <w:autoSpaceDN w:val="0"/>
      <w:adjustRightInd w:val="0"/>
      <w:spacing w:before="480" w:after="0"/>
      <w:textAlignment w:val="baseline"/>
      <w:outlineLvl w:val="9"/>
    </w:pPr>
    <w:rPr>
      <w:b/>
      <w:bCs/>
      <w:sz w:val="28"/>
      <w:szCs w:val="28"/>
      <w:lang w:val="en-GB" w:eastAsia="en-US" w:bidi="ar-SA"/>
    </w:rPr>
  </w:style>
  <w:style w:type="paragraph" w:styleId="TOC9">
    <w:name w:val="toc 9"/>
    <w:basedOn w:val="Normal"/>
    <w:next w:val="Normal"/>
    <w:autoRedefine/>
    <w:unhideWhenUsed/>
    <w:rsid w:val="00FE764C"/>
    <w:pPr>
      <w:spacing w:after="100" w:line="276" w:lineRule="auto"/>
      <w:ind w:left="1760"/>
    </w:pPr>
    <w:rPr>
      <w:rFonts w:asciiTheme="minorHAnsi" w:eastAsiaTheme="minorEastAsia" w:hAnsiTheme="minorHAnsi" w:cstheme="minorBidi"/>
      <w:sz w:val="22"/>
      <w:szCs w:val="22"/>
      <w:lang w:eastAsia="zh-CN" w:bidi="ar-SA"/>
    </w:rPr>
  </w:style>
  <w:style w:type="paragraph" w:styleId="NoSpacing">
    <w:name w:val="No Spacing"/>
    <w:uiPriority w:val="1"/>
    <w:qFormat/>
    <w:rsid w:val="00FE764C"/>
    <w:pPr>
      <w:tabs>
        <w:tab w:val="left" w:pos="1134"/>
        <w:tab w:val="left" w:pos="1871"/>
        <w:tab w:val="left" w:pos="2268"/>
      </w:tabs>
      <w:overflowPunct w:val="0"/>
      <w:autoSpaceDE w:val="0"/>
      <w:autoSpaceDN w:val="0"/>
      <w:adjustRightInd w:val="0"/>
      <w:textAlignment w:val="baseline"/>
    </w:pPr>
    <w:rPr>
      <w:rFonts w:ascii="Times New Roman" w:eastAsia="Batang" w:hAnsi="Times New Roman" w:cs="Times New Roman"/>
      <w:kern w:val="0"/>
      <w:szCs w:val="20"/>
      <w:lang w:val="en-GB" w:eastAsia="en-US"/>
      <w14:ligatures w14:val="none"/>
    </w:rPr>
  </w:style>
  <w:style w:type="paragraph" w:styleId="NormalWeb">
    <w:name w:val="Normal (Web)"/>
    <w:basedOn w:val="Normal"/>
    <w:uiPriority w:val="99"/>
    <w:unhideWhenUsed/>
    <w:rsid w:val="00FE764C"/>
    <w:pPr>
      <w:spacing w:before="120" w:after="120"/>
    </w:pPr>
    <w:rPr>
      <w:rFonts w:eastAsia="SimHei"/>
      <w:bCs/>
      <w:lang w:eastAsia="zh-CN" w:bidi="ar-SA"/>
    </w:rPr>
  </w:style>
  <w:style w:type="character" w:styleId="SubtleEmphasis">
    <w:name w:val="Subtle Emphasis"/>
    <w:basedOn w:val="DefaultParagraphFont"/>
    <w:uiPriority w:val="19"/>
    <w:qFormat/>
    <w:rsid w:val="00FE764C"/>
    <w:rPr>
      <w:i/>
      <w:iCs/>
      <w:color w:val="808080" w:themeColor="text1" w:themeTint="7F"/>
    </w:rPr>
  </w:style>
  <w:style w:type="paragraph" w:styleId="PlainText">
    <w:name w:val="Plain Text"/>
    <w:basedOn w:val="Normal"/>
    <w:link w:val="PlainTextChar"/>
    <w:uiPriority w:val="99"/>
    <w:unhideWhenUsed/>
    <w:rsid w:val="00FE764C"/>
    <w:pPr>
      <w:widowControl w:val="0"/>
    </w:pPr>
    <w:rPr>
      <w:rFonts w:ascii="MS Gothic" w:eastAsia="MS Gothic" w:hAnsi="Courier New" w:cs="Courier New"/>
      <w:kern w:val="2"/>
      <w:sz w:val="20"/>
      <w:szCs w:val="21"/>
      <w:lang w:bidi="ar-SA"/>
    </w:rPr>
  </w:style>
  <w:style w:type="character" w:customStyle="1" w:styleId="PlainTextChar">
    <w:name w:val="Plain Text Char"/>
    <w:basedOn w:val="DefaultParagraphFont"/>
    <w:link w:val="PlainText"/>
    <w:uiPriority w:val="99"/>
    <w:rsid w:val="00FE764C"/>
    <w:rPr>
      <w:rFonts w:ascii="MS Gothic" w:eastAsia="MS Gothic" w:hAnsi="Courier New" w:cs="Courier New"/>
      <w:sz w:val="20"/>
      <w:szCs w:val="21"/>
      <w14:ligatures w14:val="none"/>
    </w:rPr>
  </w:style>
  <w:style w:type="paragraph" w:styleId="Date">
    <w:name w:val="Date"/>
    <w:basedOn w:val="Normal"/>
    <w:next w:val="Normal"/>
    <w:link w:val="DateChar"/>
    <w:rsid w:val="00FE764C"/>
    <w:pPr>
      <w:tabs>
        <w:tab w:val="left" w:pos="1134"/>
        <w:tab w:val="left" w:pos="1871"/>
        <w:tab w:val="left" w:pos="2268"/>
      </w:tabs>
      <w:overflowPunct w:val="0"/>
      <w:autoSpaceDE w:val="0"/>
      <w:autoSpaceDN w:val="0"/>
      <w:adjustRightInd w:val="0"/>
      <w:spacing w:before="120"/>
      <w:textAlignment w:val="baseline"/>
    </w:pPr>
    <w:rPr>
      <w:rFonts w:eastAsia="Batang"/>
      <w:szCs w:val="20"/>
      <w:lang w:val="en-GB" w:eastAsia="en-US" w:bidi="ar-SA"/>
    </w:rPr>
  </w:style>
  <w:style w:type="character" w:customStyle="1" w:styleId="DateChar">
    <w:name w:val="Date Char"/>
    <w:basedOn w:val="DefaultParagraphFont"/>
    <w:link w:val="Date"/>
    <w:rsid w:val="00FE764C"/>
    <w:rPr>
      <w:rFonts w:ascii="Times New Roman" w:eastAsia="Batang" w:hAnsi="Times New Roman" w:cs="Times New Roman"/>
      <w:kern w:val="0"/>
      <w:szCs w:val="20"/>
      <w:lang w:val="en-GB" w:eastAsia="en-US"/>
      <w14:ligatures w14:val="none"/>
    </w:rPr>
  </w:style>
  <w:style w:type="character" w:customStyle="1" w:styleId="CaptionChar">
    <w:name w:val="Caption Char"/>
    <w:aliases w:val="cap Char1,cap Char Char,Caption Char1 Char Char,cap Char Char1 Char,Caption Char Char1 Char Char,cap Char2 Char Char,cap1 Char,cap2 Char,cap3 Char,cap4 Char,cap5 Char,cap6 Char,cap7 Char,cap8 Char,cap9 Char,cap10 Char,cap11 Char,cap12 Char"/>
    <w:link w:val="Caption"/>
    <w:uiPriority w:val="99"/>
    <w:locked/>
    <w:rsid w:val="00FE764C"/>
    <w:rPr>
      <w:rFonts w:ascii="Times New Roman" w:eastAsia="MS Mincho" w:hAnsi="Times New Roman" w:cs="Times New Roman"/>
      <w:b/>
      <w:kern w:val="0"/>
      <w:szCs w:val="20"/>
      <w:lang w:eastAsia="en-US"/>
      <w14:ligatures w14:val="none"/>
    </w:rPr>
  </w:style>
  <w:style w:type="paragraph" w:styleId="BodyText3">
    <w:name w:val="Body Text 3"/>
    <w:basedOn w:val="Normal"/>
    <w:link w:val="BodyText3Char"/>
    <w:uiPriority w:val="99"/>
    <w:rsid w:val="00FE764C"/>
    <w:pPr>
      <w:widowControl w:val="0"/>
      <w:tabs>
        <w:tab w:val="left" w:pos="567"/>
      </w:tabs>
      <w:suppressAutoHyphens/>
      <w:ind w:left="658" w:hanging="420"/>
      <w:jc w:val="both"/>
    </w:pPr>
    <w:rPr>
      <w:rFonts w:ascii="Arial" w:eastAsia="BatangChe" w:hAnsi="Arial" w:cs="Arial"/>
      <w:kern w:val="1"/>
      <w:sz w:val="22"/>
      <w:szCs w:val="22"/>
      <w:lang w:val="en-AU" w:eastAsia="ar-SA" w:bidi="ar-SA"/>
    </w:rPr>
  </w:style>
  <w:style w:type="character" w:customStyle="1" w:styleId="BodyText3Char">
    <w:name w:val="Body Text 3 Char"/>
    <w:basedOn w:val="DefaultParagraphFont"/>
    <w:link w:val="BodyText3"/>
    <w:uiPriority w:val="99"/>
    <w:rsid w:val="00FE764C"/>
    <w:rPr>
      <w:rFonts w:ascii="Arial" w:eastAsia="BatangChe" w:hAnsi="Arial" w:cs="Arial"/>
      <w:kern w:val="1"/>
      <w:sz w:val="22"/>
      <w:szCs w:val="22"/>
      <w:lang w:val="en-AU" w:eastAsia="ar-SA"/>
      <w14:ligatures w14:val="none"/>
    </w:rPr>
  </w:style>
  <w:style w:type="table" w:styleId="ColorfulList-Accent1">
    <w:name w:val="Colorful List Accent 1"/>
    <w:basedOn w:val="TableNormal"/>
    <w:uiPriority w:val="72"/>
    <w:rsid w:val="00FE764C"/>
    <w:rPr>
      <w:rFonts w:ascii="CG Times" w:eastAsia="Times New Roman" w:hAnsi="CG Times" w:cs="Times New Roman"/>
      <w:color w:val="000000" w:themeColor="text1"/>
      <w:kern w:val="0"/>
      <w:sz w:val="20"/>
      <w:szCs w:val="20"/>
      <w:lang w:eastAsia="en-US"/>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paragraph" w:styleId="HTMLPreformatted">
    <w:name w:val="HTML Preformatted"/>
    <w:basedOn w:val="Normal"/>
    <w:link w:val="HTMLPreformattedChar"/>
    <w:uiPriority w:val="99"/>
    <w:unhideWhenUsed/>
    <w:rsid w:val="00FE7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bidi="ar-SA"/>
    </w:rPr>
  </w:style>
  <w:style w:type="character" w:customStyle="1" w:styleId="HTMLPreformattedChar">
    <w:name w:val="HTML Preformatted Char"/>
    <w:basedOn w:val="DefaultParagraphFont"/>
    <w:link w:val="HTMLPreformatted"/>
    <w:uiPriority w:val="99"/>
    <w:rsid w:val="00FE764C"/>
    <w:rPr>
      <w:rFonts w:ascii="Courier New" w:eastAsia="Times New Roman" w:hAnsi="Courier New" w:cs="Courier New"/>
      <w:kern w:val="0"/>
      <w:lang w:eastAsia="zh-CN"/>
      <w14:ligatures w14:val="none"/>
    </w:rPr>
  </w:style>
  <w:style w:type="character" w:styleId="HTMLCite">
    <w:name w:val="HTML Cite"/>
    <w:basedOn w:val="DefaultParagraphFont"/>
    <w:uiPriority w:val="99"/>
    <w:semiHidden/>
    <w:unhideWhenUsed/>
    <w:rsid w:val="00FE764C"/>
    <w:rPr>
      <w:rFonts w:cs="Times New Roman"/>
      <w:i/>
      <w:iCs/>
    </w:rPr>
  </w:style>
  <w:style w:type="character" w:customStyle="1" w:styleId="UnresolvedMention1">
    <w:name w:val="Unresolved Mention1"/>
    <w:basedOn w:val="DefaultParagraphFont"/>
    <w:uiPriority w:val="99"/>
    <w:semiHidden/>
    <w:unhideWhenUsed/>
    <w:rsid w:val="00FE764C"/>
    <w:rPr>
      <w:color w:val="605E5C"/>
      <w:shd w:val="clear" w:color="auto" w:fill="E1DFDD"/>
    </w:rPr>
  </w:style>
  <w:style w:type="paragraph" w:customStyle="1" w:styleId="Line">
    <w:name w:val="Line"/>
    <w:basedOn w:val="Normal"/>
    <w:next w:val="Normal"/>
    <w:rsid w:val="00FE764C"/>
    <w:pPr>
      <w:pBdr>
        <w:top w:val="single" w:sz="6" w:space="1" w:color="auto"/>
      </w:pBdr>
      <w:overflowPunct w:val="0"/>
      <w:autoSpaceDE w:val="0"/>
      <w:autoSpaceDN w:val="0"/>
      <w:adjustRightInd w:val="0"/>
      <w:spacing w:before="240"/>
      <w:ind w:left="3997" w:right="3997"/>
      <w:jc w:val="center"/>
      <w:textAlignment w:val="baseline"/>
    </w:pPr>
    <w:rPr>
      <w:sz w:val="20"/>
      <w:szCs w:val="20"/>
      <w:lang w:val="en-GB" w:eastAsia="en-US" w:bidi="ar-SA"/>
    </w:rPr>
  </w:style>
  <w:style w:type="character" w:customStyle="1" w:styleId="RecNoChar">
    <w:name w:val="Rec_No Char"/>
    <w:link w:val="Rec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ui-provider">
    <w:name w:val="ui-provider"/>
    <w:basedOn w:val="DefaultParagraphFont"/>
    <w:rsid w:val="00FE764C"/>
  </w:style>
  <w:style w:type="paragraph" w:customStyle="1" w:styleId="Blanc">
    <w:name w:val="Blanc"/>
    <w:basedOn w:val="Normal"/>
    <w:next w:val="Tabletext"/>
    <w:uiPriority w:val="99"/>
    <w:rsid w:val="00FE764C"/>
    <w:pPr>
      <w:keepNext/>
      <w:keepLines/>
      <w:overflowPunct w:val="0"/>
      <w:autoSpaceDE w:val="0"/>
      <w:autoSpaceDN w:val="0"/>
      <w:adjustRightInd w:val="0"/>
      <w:jc w:val="both"/>
      <w:textAlignment w:val="baseline"/>
    </w:pPr>
    <w:rPr>
      <w:sz w:val="16"/>
      <w:szCs w:val="20"/>
      <w:lang w:val="en-GB" w:eastAsia="en-US" w:bidi="ar-SA"/>
    </w:rPr>
  </w:style>
  <w:style w:type="paragraph" w:customStyle="1" w:styleId="AnnexNoTitle">
    <w:name w:val="Annex_NoTitle"/>
    <w:basedOn w:val="Normal"/>
    <w:next w:val="Normalaftertitle"/>
    <w:link w:val="AnnexNoTitleChar1"/>
    <w:uiPriority w:val="99"/>
    <w:rsid w:val="00FE764C"/>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eastAsia="en-US" w:bidi="ar-SA"/>
    </w:rPr>
  </w:style>
  <w:style w:type="paragraph" w:customStyle="1" w:styleId="AppendixNoTitle">
    <w:name w:val="Appendix_NoTitle"/>
    <w:basedOn w:val="AnnexNoTitle"/>
    <w:next w:val="Normal"/>
    <w:uiPriority w:val="99"/>
    <w:rsid w:val="00FE764C"/>
  </w:style>
  <w:style w:type="paragraph" w:customStyle="1" w:styleId="tocpart">
    <w:name w:val="tocpart"/>
    <w:basedOn w:val="Normal"/>
    <w:rsid w:val="00FE764C"/>
    <w:pPr>
      <w:tabs>
        <w:tab w:val="left" w:pos="2693"/>
        <w:tab w:val="left" w:pos="8789"/>
        <w:tab w:val="right" w:pos="9639"/>
      </w:tabs>
      <w:overflowPunct w:val="0"/>
      <w:autoSpaceDE w:val="0"/>
      <w:autoSpaceDN w:val="0"/>
      <w:adjustRightInd w:val="0"/>
      <w:spacing w:before="120"/>
      <w:ind w:left="2693" w:hanging="2693"/>
      <w:jc w:val="both"/>
      <w:textAlignment w:val="baseline"/>
    </w:pPr>
    <w:rPr>
      <w:szCs w:val="20"/>
      <w:lang w:val="fr-FR" w:eastAsia="en-US" w:bidi="ar-SA"/>
    </w:rPr>
  </w:style>
  <w:style w:type="paragraph" w:customStyle="1" w:styleId="toctemp">
    <w:name w:val="toctemp"/>
    <w:basedOn w:val="Normal"/>
    <w:rsid w:val="00FE764C"/>
    <w:pPr>
      <w:tabs>
        <w:tab w:val="left" w:pos="2693"/>
        <w:tab w:val="left" w:leader="dot" w:pos="8789"/>
        <w:tab w:val="right" w:pos="9639"/>
      </w:tabs>
      <w:overflowPunct w:val="0"/>
      <w:autoSpaceDE w:val="0"/>
      <w:autoSpaceDN w:val="0"/>
      <w:adjustRightInd w:val="0"/>
      <w:spacing w:before="120"/>
      <w:ind w:left="2693" w:right="964" w:hanging="2693"/>
      <w:jc w:val="both"/>
      <w:textAlignment w:val="baseline"/>
    </w:pPr>
    <w:rPr>
      <w:szCs w:val="20"/>
      <w:lang w:val="fr-FR" w:eastAsia="en-US" w:bidi="ar-SA"/>
    </w:rPr>
  </w:style>
  <w:style w:type="paragraph" w:customStyle="1" w:styleId="TableLegendNote">
    <w:name w:val="Table_Legend_Note"/>
    <w:basedOn w:val="Tablelegend"/>
    <w:next w:val="Tablelegend"/>
    <w:rsid w:val="00FE764C"/>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paragraph" w:customStyle="1" w:styleId="SemEspaamento1">
    <w:name w:val="Sem Espaçamento1"/>
    <w:rsid w:val="00FE764C"/>
    <w:pPr>
      <w:spacing w:before="120" w:after="120"/>
    </w:pPr>
    <w:rPr>
      <w:rFonts w:ascii="Times New Roman" w:eastAsia="Times New Roman" w:hAnsi="Times New Roman" w:cs="Times New Roman"/>
      <w:kern w:val="0"/>
      <w:sz w:val="20"/>
      <w:szCs w:val="20"/>
      <w:lang w:eastAsia="en-US"/>
      <w14:ligatures w14:val="none"/>
    </w:rPr>
  </w:style>
  <w:style w:type="character" w:customStyle="1" w:styleId="Title3Char">
    <w:name w:val="Title 3 Char"/>
    <w:basedOn w:val="DefaultParagraphFont"/>
    <w:link w:val="Title3"/>
    <w:locked/>
    <w:rsid w:val="00FE764C"/>
    <w:rPr>
      <w:rFonts w:ascii="Times New Roman" w:eastAsia="Times New Roman" w:hAnsi="Times New Roman" w:cs="Times New Roman"/>
      <w:kern w:val="0"/>
      <w:sz w:val="28"/>
      <w:szCs w:val="20"/>
      <w:lang w:val="en-GB" w:eastAsia="en-US"/>
      <w14:ligatures w14:val="none"/>
    </w:rPr>
  </w:style>
  <w:style w:type="character" w:customStyle="1" w:styleId="NormalaftertitleChar0">
    <w:name w:val="Normal after title Char"/>
    <w:basedOn w:val="DefaultParagraphFont"/>
    <w:link w:val="Normalaftertitle0"/>
    <w:locked/>
    <w:rsid w:val="00FE764C"/>
    <w:rPr>
      <w:rFonts w:ascii="Times New Roman" w:eastAsia="Times New Roman" w:hAnsi="Times New Roman" w:cs="Times New Roman"/>
      <w:kern w:val="0"/>
      <w:szCs w:val="20"/>
      <w:lang w:val="en-GB" w:eastAsia="en-US"/>
      <w14:ligatures w14:val="none"/>
    </w:rPr>
  </w:style>
  <w:style w:type="character" w:customStyle="1" w:styleId="ArttitleCar">
    <w:name w:val="Art_title Car"/>
    <w:basedOn w:val="DefaultParagraphFont"/>
    <w:link w:val="Arttitle"/>
    <w:locked/>
    <w:rsid w:val="00FE764C"/>
    <w:rPr>
      <w:rFonts w:ascii="Times New Roman" w:eastAsia="Times New Roman" w:hAnsi="Times New Roman" w:cs="Times New Roman"/>
      <w:b/>
      <w:kern w:val="0"/>
      <w:sz w:val="28"/>
      <w:szCs w:val="20"/>
      <w:lang w:val="en-GB" w:eastAsia="en-US"/>
      <w14:ligatures w14:val="none"/>
    </w:rPr>
  </w:style>
  <w:style w:type="character" w:customStyle="1" w:styleId="ArtNoChar">
    <w:name w:val="Art_No Char"/>
    <w:basedOn w:val="DefaultParagraphFont"/>
    <w:link w:val="Art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NoteChar">
    <w:name w:val="Note Char"/>
    <w:basedOn w:val="DefaultParagraphFont"/>
    <w:link w:val="Note"/>
    <w:locked/>
    <w:rsid w:val="00FE764C"/>
    <w:rPr>
      <w:rFonts w:ascii="Times New Roman" w:eastAsia="Times New Roman" w:hAnsi="Times New Roman" w:cs="Times New Roman"/>
      <w:kern w:val="0"/>
      <w:sz w:val="22"/>
      <w:szCs w:val="20"/>
      <w:lang w:val="en-GB" w:eastAsia="en-US"/>
      <w14:ligatures w14:val="none"/>
    </w:rPr>
  </w:style>
  <w:style w:type="character" w:customStyle="1" w:styleId="RestitleChar">
    <w:name w:val="Res_title Char"/>
    <w:basedOn w:val="DefaultParagraphFont"/>
    <w:link w:val="Restitle"/>
    <w:locked/>
    <w:rsid w:val="00FE764C"/>
    <w:rPr>
      <w:rFonts w:ascii="Times New Roman Bold" w:eastAsia="Times New Roman" w:hAnsi="Times New Roman Bold" w:cs="Times New Roman"/>
      <w:b/>
      <w:kern w:val="0"/>
      <w:sz w:val="28"/>
      <w:szCs w:val="20"/>
      <w:lang w:val="en-GB" w:eastAsia="en-US"/>
      <w14:ligatures w14:val="none"/>
    </w:rPr>
  </w:style>
  <w:style w:type="character" w:customStyle="1" w:styleId="ResNoChar">
    <w:name w:val="Res_No Char"/>
    <w:basedOn w:val="DefaultParagraphFont"/>
    <w:link w:val="Res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Section1Char">
    <w:name w:val="Section_1 Char"/>
    <w:basedOn w:val="DefaultParagraphFont"/>
    <w:link w:val="Section1"/>
    <w:locked/>
    <w:rsid w:val="00FE764C"/>
    <w:rPr>
      <w:rFonts w:ascii="Times New Roman" w:eastAsia="Times New Roman" w:hAnsi="Times New Roman" w:cs="Times New Roman"/>
      <w:b/>
      <w:kern w:val="0"/>
      <w:szCs w:val="20"/>
      <w:lang w:val="en-GB" w:eastAsia="en-US"/>
      <w14:ligatures w14:val="none"/>
    </w:rPr>
  </w:style>
  <w:style w:type="character" w:customStyle="1" w:styleId="ProposalChar">
    <w:name w:val="Proposal Char"/>
    <w:basedOn w:val="DefaultParagraphFont"/>
    <w:link w:val="Proposal"/>
    <w:locked/>
    <w:rsid w:val="00FE764C"/>
    <w:rPr>
      <w:rFonts w:ascii="Times New Roman" w:eastAsia="Times New Roman" w:hAnsi="Times New Roman Bold" w:cs="Times New Roman"/>
      <w:b/>
      <w:kern w:val="0"/>
      <w:szCs w:val="20"/>
      <w:lang w:val="en-GB" w:eastAsia="en-US"/>
      <w14:ligatures w14:val="none"/>
    </w:rPr>
  </w:style>
  <w:style w:type="character" w:customStyle="1" w:styleId="TableTextS5Char">
    <w:name w:val="Table_TextS5 Char"/>
    <w:basedOn w:val="DefaultParagraphFont"/>
    <w:link w:val="TableTextS5"/>
    <w:rsid w:val="00FE764C"/>
    <w:rPr>
      <w:rFonts w:ascii="Times New Roman" w:eastAsia="Times New Roman" w:hAnsi="Times New Roman" w:cs="Times New Roman"/>
      <w:kern w:val="0"/>
      <w:sz w:val="20"/>
      <w:szCs w:val="20"/>
      <w:lang w:val="en-GB" w:eastAsia="en-US"/>
      <w14:ligatures w14:val="none"/>
    </w:rPr>
  </w:style>
  <w:style w:type="paragraph" w:customStyle="1" w:styleId="Default">
    <w:name w:val="Default"/>
    <w:uiPriority w:val="99"/>
    <w:rsid w:val="00FE764C"/>
    <w:pPr>
      <w:autoSpaceDE w:val="0"/>
      <w:autoSpaceDN w:val="0"/>
      <w:adjustRightInd w:val="0"/>
    </w:pPr>
    <w:rPr>
      <w:rFonts w:ascii="Arial" w:eastAsiaTheme="minorHAnsi" w:hAnsi="Arial" w:cs="Arial"/>
      <w:color w:val="000000"/>
      <w:kern w:val="0"/>
      <w:lang w:eastAsia="en-US" w:bidi="ta-IN"/>
      <w14:ligatures w14:val="none"/>
    </w:rPr>
  </w:style>
  <w:style w:type="table" w:customStyle="1" w:styleId="TableGrid1">
    <w:name w:val="Table Grid1"/>
    <w:basedOn w:val="TableNormal"/>
    <w:next w:val="TableGrid"/>
    <w:uiPriority w:val="99"/>
    <w:rsid w:val="00FE764C"/>
    <w:rPr>
      <w:rFonts w:ascii="CG Times" w:eastAsia="Batang" w:hAnsi="CG Times"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uationChar">
    <w:name w:val="Equation Char"/>
    <w:link w:val="Equation"/>
    <w:rsid w:val="00FE764C"/>
    <w:rPr>
      <w:rFonts w:ascii="Times New Roman" w:eastAsia="Times New Roman" w:hAnsi="Times New Roman" w:cs="Times New Roman"/>
      <w:kern w:val="0"/>
      <w:szCs w:val="20"/>
      <w:lang w:val="en-GB" w:eastAsia="en-US"/>
      <w14:ligatures w14:val="none"/>
    </w:rPr>
  </w:style>
  <w:style w:type="character" w:customStyle="1" w:styleId="EquationlegendChar">
    <w:name w:val="Equation_legend Char"/>
    <w:link w:val="Equationlegend"/>
    <w:locked/>
    <w:rsid w:val="00FE764C"/>
    <w:rPr>
      <w:rFonts w:ascii="Times New Roman" w:eastAsia="Times New Roman" w:hAnsi="Times New Roman" w:cs="Times New Roman"/>
      <w:kern w:val="0"/>
      <w:szCs w:val="20"/>
      <w:lang w:val="en-GB" w:eastAsia="en-US"/>
      <w14:ligatures w14:val="none"/>
    </w:rPr>
  </w:style>
  <w:style w:type="paragraph" w:customStyle="1" w:styleId="Header1">
    <w:name w:val="Header1"/>
    <w:basedOn w:val="Header"/>
    <w:link w:val="HeaderZchnZchn"/>
    <w:rsid w:val="00FE764C"/>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eastAsia="Batang" w:hAnsi="Arial"/>
      <w:b/>
      <w:sz w:val="22"/>
      <w:lang w:val="nb-NO" w:eastAsia="de-DE"/>
    </w:rPr>
  </w:style>
  <w:style w:type="character" w:customStyle="1" w:styleId="HeaderZchnZchn">
    <w:name w:val="Header Zchn Zchn"/>
    <w:link w:val="Header1"/>
    <w:rsid w:val="00FE764C"/>
    <w:rPr>
      <w:rFonts w:ascii="Arial" w:eastAsia="Batang" w:hAnsi="Arial" w:cs="Times New Roman"/>
      <w:b/>
      <w:kern w:val="0"/>
      <w:sz w:val="22"/>
      <w:szCs w:val="20"/>
      <w:lang w:val="nb-NO" w:eastAsia="de-DE"/>
      <w14:ligatures w14:val="none"/>
    </w:rPr>
  </w:style>
  <w:style w:type="paragraph" w:customStyle="1" w:styleId="TableHead0">
    <w:name w:val="Table_Head"/>
    <w:basedOn w:val="Tabletext"/>
    <w:uiPriority w:val="99"/>
    <w:rsid w:val="00FE764C"/>
    <w:pPr>
      <w:keepNext/>
      <w:tabs>
        <w:tab w:val="clear" w:pos="1871"/>
      </w:tabs>
      <w:overflowPunct/>
      <w:autoSpaceDE/>
      <w:autoSpaceDN/>
      <w:adjustRightInd/>
      <w:spacing w:before="80" w:after="80"/>
      <w:jc w:val="center"/>
      <w:textAlignment w:val="auto"/>
    </w:pPr>
    <w:rPr>
      <w:rFonts w:eastAsia="MS Mincho"/>
      <w:b/>
      <w:sz w:val="22"/>
      <w:lang w:val="en-CA"/>
    </w:rPr>
  </w:style>
  <w:style w:type="character" w:customStyle="1" w:styleId="AnnexNoTitleChar1">
    <w:name w:val="Annex_NoTitle Char1"/>
    <w:link w:val="AnnexNoTitle"/>
    <w:uiPriority w:val="99"/>
    <w:locked/>
    <w:rsid w:val="00FE764C"/>
    <w:rPr>
      <w:rFonts w:ascii="Times New Roman" w:eastAsia="Times New Roman" w:hAnsi="Times New Roman" w:cs="Times New Roman"/>
      <w:b/>
      <w:kern w:val="0"/>
      <w:sz w:val="28"/>
      <w:szCs w:val="20"/>
      <w:lang w:val="fr-FR" w:eastAsia="en-US"/>
      <w14:ligatures w14:val="none"/>
    </w:rPr>
  </w:style>
  <w:style w:type="paragraph" w:customStyle="1" w:styleId="RecNoBR">
    <w:name w:val="Rec_No_BR"/>
    <w:basedOn w:val="Normal"/>
    <w:next w:val="Normal"/>
    <w:uiPriority w:val="99"/>
    <w:rsid w:val="00FE764C"/>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eastAsia="en-US" w:bidi="ar-SA"/>
    </w:rPr>
  </w:style>
  <w:style w:type="paragraph" w:customStyle="1" w:styleId="ECCParagraph">
    <w:name w:val="ECC Paragraph"/>
    <w:basedOn w:val="Normal"/>
    <w:uiPriority w:val="99"/>
    <w:rsid w:val="00FE764C"/>
    <w:pPr>
      <w:spacing w:after="240"/>
      <w:jc w:val="both"/>
    </w:pPr>
    <w:rPr>
      <w:rFonts w:ascii="Arial" w:eastAsia="Batang" w:hAnsi="Arial"/>
      <w:sz w:val="20"/>
      <w:lang w:val="en-GB" w:eastAsia="en-US" w:bidi="ar-SA"/>
    </w:rPr>
  </w:style>
  <w:style w:type="numbering" w:customStyle="1" w:styleId="NoList1">
    <w:name w:val="No List1"/>
    <w:next w:val="NoList"/>
    <w:uiPriority w:val="99"/>
    <w:semiHidden/>
    <w:unhideWhenUsed/>
    <w:rsid w:val="00FE764C"/>
  </w:style>
  <w:style w:type="table" w:customStyle="1" w:styleId="TableGrid2">
    <w:name w:val="Table Grid2"/>
    <w:basedOn w:val="TableNormal"/>
    <w:next w:val="TableGrid"/>
    <w:uiPriority w:val="59"/>
    <w:rsid w:val="00FE764C"/>
    <w:rPr>
      <w:rFonts w:ascii="CG Times" w:eastAsia="Batang" w:hAnsi="CG Times"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FE764C"/>
    <w:rPr>
      <w:rFonts w:ascii="CG Times" w:eastAsia="Batang" w:hAnsi="CG Times" w:cs="Times New Roman"/>
      <w:kern w:val="0"/>
      <w:sz w:val="20"/>
      <w:szCs w:val="20"/>
      <w:lang w:val="en-GB" w:eastAsia="en-GB"/>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FE764C"/>
    <w:rPr>
      <w:rFonts w:ascii="Calibri" w:eastAsia="Batang" w:hAnsi="Calibri" w:cs="Times New Roman"/>
      <w:kern w:val="0"/>
      <w:sz w:val="22"/>
      <w:szCs w:val="22"/>
      <w:lang w:val="en-GB" w:eastAsia="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E764C"/>
  </w:style>
  <w:style w:type="character" w:customStyle="1" w:styleId="info2">
    <w:name w:val="info2"/>
    <w:basedOn w:val="DefaultParagraphFont"/>
    <w:rsid w:val="00FE764C"/>
    <w:rPr>
      <w:rFonts w:ascii="Arial" w:hAnsi="Arial" w:cs="Arial" w:hint="default"/>
      <w:b w:val="0"/>
      <w:bCs w:val="0"/>
      <w:strike w:val="0"/>
      <w:dstrike w:val="0"/>
      <w:color w:val="080000"/>
      <w:sz w:val="20"/>
      <w:szCs w:val="20"/>
      <w:u w:val="none"/>
      <w:effect w:val="none"/>
      <w:bdr w:val="none" w:sz="0" w:space="0" w:color="auto" w:frame="1"/>
    </w:rPr>
  </w:style>
  <w:style w:type="table" w:customStyle="1" w:styleId="GridTable4-Accent11">
    <w:name w:val="Grid Table 4 - Accent 11"/>
    <w:basedOn w:val="TableNormal"/>
    <w:uiPriority w:val="49"/>
    <w:rsid w:val="00FE764C"/>
    <w:pPr>
      <w:spacing w:before="200"/>
    </w:pPr>
    <w:rPr>
      <w:kern w:val="0"/>
      <w:sz w:val="22"/>
      <w:szCs w:val="22"/>
      <w:lang w:eastAsia="en-US"/>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CellMar>
        <w:top w:w="29" w:type="dxa"/>
        <w:bottom w:w="29" w:type="dxa"/>
      </w:tblCellMar>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yt-dictionary-meaning">
    <w:name w:val="yt-dictionary-meaning"/>
    <w:basedOn w:val="DefaultParagraphFont"/>
    <w:rsid w:val="00FE764C"/>
  </w:style>
  <w:style w:type="character" w:customStyle="1" w:styleId="hps">
    <w:name w:val="hps"/>
    <w:basedOn w:val="DefaultParagraphFont"/>
    <w:rsid w:val="00FE764C"/>
  </w:style>
  <w:style w:type="character" w:customStyle="1" w:styleId="1">
    <w:name w:val="Заголовок 1 Знак"/>
    <w:basedOn w:val="DefaultParagraphFont"/>
    <w:rsid w:val="00FE764C"/>
    <w:rPr>
      <w:rFonts w:ascii="Times New Roman" w:hAnsi="Times New Roman"/>
      <w:b/>
      <w:sz w:val="28"/>
      <w:lang w:val="en-GB" w:eastAsia="en-US"/>
    </w:rPr>
  </w:style>
  <w:style w:type="character" w:customStyle="1" w:styleId="2">
    <w:name w:val="Заголовок 2 Знак"/>
    <w:basedOn w:val="DefaultParagraphFont"/>
    <w:uiPriority w:val="99"/>
    <w:rsid w:val="00FE764C"/>
    <w:rPr>
      <w:rFonts w:ascii="Times New Roman" w:hAnsi="Times New Roman"/>
      <w:b/>
      <w:sz w:val="24"/>
      <w:lang w:val="en-GB" w:eastAsia="en-US"/>
    </w:rPr>
  </w:style>
  <w:style w:type="character" w:customStyle="1" w:styleId="shorttext">
    <w:name w:val="short_text"/>
    <w:basedOn w:val="DefaultParagraphFont"/>
    <w:rsid w:val="00FE764C"/>
  </w:style>
  <w:style w:type="table" w:styleId="LightGrid-Accent1">
    <w:name w:val="Light Grid Accent 1"/>
    <w:basedOn w:val="TableNormal"/>
    <w:uiPriority w:val="62"/>
    <w:rsid w:val="00FE764C"/>
    <w:rPr>
      <w:rFonts w:eastAsiaTheme="minorHAnsi"/>
      <w:kern w:val="0"/>
      <w:sz w:val="22"/>
      <w:szCs w:val="22"/>
      <w:lang w:val="en-GB" w:eastAsia="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customStyle="1" w:styleId="4-11">
    <w:name w:val="グリッド (表) 4 - アクセント 11"/>
    <w:basedOn w:val="TableNormal"/>
    <w:uiPriority w:val="49"/>
    <w:rsid w:val="00FE764C"/>
    <w:rPr>
      <w:rFonts w:ascii="CG Times" w:eastAsia="MS Mincho" w:hAnsi="CG Times" w:cs="Times New Roman"/>
      <w:kern w:val="0"/>
      <w:sz w:val="20"/>
      <w:szCs w:val="20"/>
      <w:lang w:eastAsia="zh-CN"/>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tlid-translation">
    <w:name w:val="tlid-translation"/>
    <w:basedOn w:val="DefaultParagraphFont"/>
    <w:rsid w:val="00FE764C"/>
  </w:style>
  <w:style w:type="character" w:customStyle="1" w:styleId="10">
    <w:name w:val="未解決のメンション1"/>
    <w:basedOn w:val="DefaultParagraphFont"/>
    <w:uiPriority w:val="99"/>
    <w:semiHidden/>
    <w:unhideWhenUsed/>
    <w:rsid w:val="00FE764C"/>
    <w:rPr>
      <w:color w:val="605E5C"/>
      <w:shd w:val="clear" w:color="auto" w:fill="E1DFDD"/>
    </w:rPr>
  </w:style>
  <w:style w:type="table" w:customStyle="1" w:styleId="9">
    <w:name w:val="表 (格子)9"/>
    <w:basedOn w:val="TableNormal"/>
    <w:next w:val="TableGrid"/>
    <w:uiPriority w:val="59"/>
    <w:rsid w:val="00FE764C"/>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FE764C"/>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10pt">
    <w:name w:val="Table_head + 10 pt"/>
    <w:basedOn w:val="Tablehead"/>
    <w:rsid w:val="00FE764C"/>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pPr>
    <w:rPr>
      <w:rFonts w:ascii="CG Times" w:hAnsi="CG Times" w:cs="Times New Roman"/>
      <w:bCs/>
      <w:lang w:val="fr-FR"/>
    </w:rPr>
  </w:style>
  <w:style w:type="paragraph" w:customStyle="1" w:styleId="Tabletext10pt">
    <w:name w:val="Table_text + 10 pt"/>
    <w:basedOn w:val="Tabletext"/>
    <w:rsid w:val="00FE764C"/>
    <w:pPr>
      <w:tabs>
        <w:tab w:val="clear" w:pos="1871"/>
      </w:tabs>
      <w:jc w:val="both"/>
    </w:pPr>
    <w:rPr>
      <w:rFonts w:ascii="CG Times" w:hAnsi="CG Time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253442">
      <w:bodyDiv w:val="1"/>
      <w:marLeft w:val="0"/>
      <w:marRight w:val="0"/>
      <w:marTop w:val="0"/>
      <w:marBottom w:val="0"/>
      <w:divBdr>
        <w:top w:val="none" w:sz="0" w:space="0" w:color="auto"/>
        <w:left w:val="none" w:sz="0" w:space="0" w:color="auto"/>
        <w:bottom w:val="none" w:sz="0" w:space="0" w:color="auto"/>
        <w:right w:val="none" w:sz="0" w:space="0" w:color="auto"/>
      </w:divBdr>
    </w:div>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 w:id="147937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19-WP1A-C-0277/en"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tu.int/dms_ties/itu-r/md/19/wp1a/c/R19-WP1A-C-0277!N09!MSW-E.docx" TargetMode="External"/><Relationship Id="rId17" Type="http://schemas.openxmlformats.org/officeDocument/2006/relationships/hyperlink" Target="https://www.itu.int/rec/R-REC-SM.1896/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tu.int/pub/R-REP-SM.2392/en"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itu.int/pub/R-REP-SM.2392/en" TargetMode="External"/><Relationship Id="rId23" Type="http://schemas.openxmlformats.org/officeDocument/2006/relationships/fontTable" Target="fontTable.xml"/><Relationship Id="rId10" Type="http://schemas.openxmlformats.org/officeDocument/2006/relationships/hyperlink" Target="https://www.itu.int/dms_ties/itu-r/md/23/wp1a/c/R23-WP1A-C-0043!N07!MSW-E.docx" TargetMode="External"/><Relationship Id="rId19"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505" TargetMode="Externa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https://auspion1com.sharepoint.com/sites/Regulatory/Shared%20Documents/Passive%20Satellites%20-%20ITU-R750%20-%20WP1A/Antenna%20Pattern%20vs%20Azimu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dirty="0"/>
              <a:t>Normalized</a:t>
            </a:r>
            <a:r>
              <a:rPr lang="en-US" baseline="0" dirty="0"/>
              <a:t> Tx Patter vs Azimuth</a:t>
            </a:r>
            <a:br>
              <a:rPr lang="en-US" baseline="0" dirty="0"/>
            </a:br>
            <a:r>
              <a:rPr lang="en-US" baseline="0" dirty="0"/>
              <a:t>(Pattern simplified </a:t>
            </a:r>
            <a:r>
              <a:rPr lang="en-US" baseline="0"/>
              <a:t>by max-hold </a:t>
            </a:r>
            <a:r>
              <a:rPr lang="en-US" baseline="0" dirty="0"/>
              <a:t>for each 10</a:t>
            </a:r>
            <a:r>
              <a:rPr lang="en-US" baseline="30000" dirty="0"/>
              <a:t>o</a:t>
            </a:r>
            <a:r>
              <a:rPr lang="en-US" baseline="0" dirty="0"/>
              <a:t> of azimuth)</a:t>
            </a:r>
            <a:endParaRPr lang="en-US" dirty="0"/>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'Normalized Envelope (2)'!$F$2</c:f>
              <c:strCache>
                <c:ptCount val="1"/>
                <c:pt idx="0">
                  <c:v>F1</c:v>
                </c:pt>
              </c:strCache>
            </c:strRef>
          </c:tx>
          <c:spPr>
            <a:ln w="19050" cap="rnd">
              <a:solidFill>
                <a:schemeClr val="accent2"/>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(2)'!$F$3:$F$363</c:f>
              <c:numCache>
                <c:formatCode>0.0</c:formatCode>
                <c:ptCount val="361"/>
                <c:pt idx="0">
                  <c:v>-10.22321423441967</c:v>
                </c:pt>
                <c:pt idx="1">
                  <c:v>-10.22321423441967</c:v>
                </c:pt>
                <c:pt idx="2">
                  <c:v>-10.22321423441967</c:v>
                </c:pt>
                <c:pt idx="3">
                  <c:v>-10.22321423441967</c:v>
                </c:pt>
                <c:pt idx="4">
                  <c:v>-10.22321423441967</c:v>
                </c:pt>
                <c:pt idx="5">
                  <c:v>-10.22321423441967</c:v>
                </c:pt>
                <c:pt idx="6">
                  <c:v>-10.22321423441967</c:v>
                </c:pt>
                <c:pt idx="7">
                  <c:v>-10.22321423441967</c:v>
                </c:pt>
                <c:pt idx="8">
                  <c:v>-10.257052831504151</c:v>
                </c:pt>
                <c:pt idx="9">
                  <c:v>-10.32463582521742</c:v>
                </c:pt>
                <c:pt idx="10">
                  <c:v>-10.420543991151551</c:v>
                </c:pt>
                <c:pt idx="11">
                  <c:v>-10.54163062305533</c:v>
                </c:pt>
                <c:pt idx="12">
                  <c:v>-10.689663583988029</c:v>
                </c:pt>
                <c:pt idx="13">
                  <c:v>-10.87050175635674</c:v>
                </c:pt>
                <c:pt idx="14">
                  <c:v>-11.089212974652579</c:v>
                </c:pt>
                <c:pt idx="15">
                  <c:v>-11.34386094877704</c:v>
                </c:pt>
                <c:pt idx="16">
                  <c:v>-11.62326134113836</c:v>
                </c:pt>
                <c:pt idx="17">
                  <c:v>-11.913405593256</c:v>
                </c:pt>
                <c:pt idx="18">
                  <c:v>-12.21164487796292</c:v>
                </c:pt>
                <c:pt idx="19">
                  <c:v>-12.539070197466501</c:v>
                </c:pt>
                <c:pt idx="20">
                  <c:v>-12.939049555724459</c:v>
                </c:pt>
                <c:pt idx="21">
                  <c:v>-13.45923565790677</c:v>
                </c:pt>
                <c:pt idx="22">
                  <c:v>-12.95920630137614</c:v>
                </c:pt>
                <c:pt idx="23">
                  <c:v>-12.571849759025529</c:v>
                </c:pt>
                <c:pt idx="24">
                  <c:v>-12.4286383753896</c:v>
                </c:pt>
                <c:pt idx="25">
                  <c:v>-12.4286383753896</c:v>
                </c:pt>
                <c:pt idx="26">
                  <c:v>-12.4286383753896</c:v>
                </c:pt>
                <c:pt idx="27">
                  <c:v>-12.4286383753896</c:v>
                </c:pt>
                <c:pt idx="28">
                  <c:v>-12.4286383753896</c:v>
                </c:pt>
                <c:pt idx="29">
                  <c:v>-12.4286383753896</c:v>
                </c:pt>
                <c:pt idx="30">
                  <c:v>-12.4286383753896</c:v>
                </c:pt>
                <c:pt idx="31">
                  <c:v>-12.4286383753896</c:v>
                </c:pt>
                <c:pt idx="32">
                  <c:v>-12.4286383753896</c:v>
                </c:pt>
                <c:pt idx="33">
                  <c:v>-12.4286383753896</c:v>
                </c:pt>
                <c:pt idx="34">
                  <c:v>-12.4286383753896</c:v>
                </c:pt>
                <c:pt idx="35">
                  <c:v>-12.54441604567425</c:v>
                </c:pt>
                <c:pt idx="36">
                  <c:v>-12.91925679350774</c:v>
                </c:pt>
                <c:pt idx="37">
                  <c:v>-13.54064567419424</c:v>
                </c:pt>
                <c:pt idx="38">
                  <c:v>-14.37790592289935</c:v>
                </c:pt>
                <c:pt idx="39">
                  <c:v>-14.890104055711419</c:v>
                </c:pt>
                <c:pt idx="40">
                  <c:v>-14.890104055711419</c:v>
                </c:pt>
                <c:pt idx="41">
                  <c:v>-14.890104055711419</c:v>
                </c:pt>
                <c:pt idx="42">
                  <c:v>-14.890104055711419</c:v>
                </c:pt>
                <c:pt idx="43">
                  <c:v>-14.890104055711419</c:v>
                </c:pt>
                <c:pt idx="44">
                  <c:v>-14.890104055711419</c:v>
                </c:pt>
                <c:pt idx="45">
                  <c:v>-14.890104055711419</c:v>
                </c:pt>
                <c:pt idx="46">
                  <c:v>-14.890104055711419</c:v>
                </c:pt>
                <c:pt idx="47">
                  <c:v>-14.890104055711419</c:v>
                </c:pt>
                <c:pt idx="48">
                  <c:v>-14.890104055711419</c:v>
                </c:pt>
                <c:pt idx="49">
                  <c:v>-14.953009800260741</c:v>
                </c:pt>
                <c:pt idx="50">
                  <c:v>-15.136715784535689</c:v>
                </c:pt>
                <c:pt idx="51">
                  <c:v>-15.411446983783371</c:v>
                </c:pt>
                <c:pt idx="52">
                  <c:v>-15.769911498250888</c:v>
                </c:pt>
                <c:pt idx="53">
                  <c:v>-16.22038948841762</c:v>
                </c:pt>
                <c:pt idx="54">
                  <c:v>-16.759325660904089</c:v>
                </c:pt>
                <c:pt idx="55">
                  <c:v>-17.334468811868899</c:v>
                </c:pt>
                <c:pt idx="56">
                  <c:v>-17.477489371916441</c:v>
                </c:pt>
                <c:pt idx="57">
                  <c:v>-17.477489371916441</c:v>
                </c:pt>
                <c:pt idx="58">
                  <c:v>-17.477489371916441</c:v>
                </c:pt>
                <c:pt idx="59">
                  <c:v>-17.477489371916441</c:v>
                </c:pt>
                <c:pt idx="60">
                  <c:v>-17.477489371916441</c:v>
                </c:pt>
                <c:pt idx="61">
                  <c:v>-17.477489371916441</c:v>
                </c:pt>
                <c:pt idx="62">
                  <c:v>-17.477489371916441</c:v>
                </c:pt>
                <c:pt idx="63">
                  <c:v>-17.495632665359899</c:v>
                </c:pt>
                <c:pt idx="64">
                  <c:v>-17.531765161888138</c:v>
                </c:pt>
                <c:pt idx="65">
                  <c:v>-17.575871835358601</c:v>
                </c:pt>
                <c:pt idx="66">
                  <c:v>-17.368337310735122</c:v>
                </c:pt>
                <c:pt idx="67">
                  <c:v>-17.276143351005199</c:v>
                </c:pt>
                <c:pt idx="68">
                  <c:v>-17.276143351005199</c:v>
                </c:pt>
                <c:pt idx="69">
                  <c:v>-17.276143351005199</c:v>
                </c:pt>
                <c:pt idx="70">
                  <c:v>-17.276143351005199</c:v>
                </c:pt>
                <c:pt idx="71">
                  <c:v>-17.276143351005199</c:v>
                </c:pt>
                <c:pt idx="72">
                  <c:v>-17.276143351005199</c:v>
                </c:pt>
                <c:pt idx="73">
                  <c:v>-17.276143351005199</c:v>
                </c:pt>
                <c:pt idx="74">
                  <c:v>-17.276143351005199</c:v>
                </c:pt>
                <c:pt idx="75">
                  <c:v>-17.276143351005199</c:v>
                </c:pt>
                <c:pt idx="76">
                  <c:v>-17.276143351005199</c:v>
                </c:pt>
                <c:pt idx="77">
                  <c:v>-17.276143351005199</c:v>
                </c:pt>
                <c:pt idx="78">
                  <c:v>-17.348215736111499</c:v>
                </c:pt>
                <c:pt idx="79">
                  <c:v>-17.5895573165729</c:v>
                </c:pt>
                <c:pt idx="80">
                  <c:v>-17.9995366469653</c:v>
                </c:pt>
                <c:pt idx="81">
                  <c:v>-18.568261931102899</c:v>
                </c:pt>
                <c:pt idx="82">
                  <c:v>-18.637511638005702</c:v>
                </c:pt>
                <c:pt idx="83">
                  <c:v>-17.9314262981265</c:v>
                </c:pt>
                <c:pt idx="84">
                  <c:v>-17.41475355111746</c:v>
                </c:pt>
                <c:pt idx="85">
                  <c:v>-17.120016938033508</c:v>
                </c:pt>
                <c:pt idx="86">
                  <c:v>-17.057527458832769</c:v>
                </c:pt>
                <c:pt idx="87">
                  <c:v>-17.057527458832769</c:v>
                </c:pt>
                <c:pt idx="88">
                  <c:v>-17.057527458832769</c:v>
                </c:pt>
                <c:pt idx="89">
                  <c:v>-17.057527458832769</c:v>
                </c:pt>
                <c:pt idx="90">
                  <c:v>-17.057527458832769</c:v>
                </c:pt>
                <c:pt idx="91">
                  <c:v>-17.057527458832769</c:v>
                </c:pt>
                <c:pt idx="92">
                  <c:v>-17.057527458832769</c:v>
                </c:pt>
                <c:pt idx="93">
                  <c:v>-17.057527458832769</c:v>
                </c:pt>
                <c:pt idx="94">
                  <c:v>-17.057527458832769</c:v>
                </c:pt>
                <c:pt idx="95">
                  <c:v>-17.057527458832769</c:v>
                </c:pt>
                <c:pt idx="96">
                  <c:v>-17.057527458832769</c:v>
                </c:pt>
                <c:pt idx="97">
                  <c:v>-17.218959392598119</c:v>
                </c:pt>
                <c:pt idx="98">
                  <c:v>-17.5772348153297</c:v>
                </c:pt>
                <c:pt idx="99">
                  <c:v>-18.083556846306301</c:v>
                </c:pt>
                <c:pt idx="100">
                  <c:v>-18.664607680177301</c:v>
                </c:pt>
                <c:pt idx="101">
                  <c:v>-19.036348635526998</c:v>
                </c:pt>
                <c:pt idx="102">
                  <c:v>-18.781742386268299</c:v>
                </c:pt>
                <c:pt idx="103">
                  <c:v>-18.476207377527899</c:v>
                </c:pt>
                <c:pt idx="104">
                  <c:v>-18.1603712716927</c:v>
                </c:pt>
                <c:pt idx="105">
                  <c:v>-17.8717816991585</c:v>
                </c:pt>
                <c:pt idx="106">
                  <c:v>-17.620525831881398</c:v>
                </c:pt>
                <c:pt idx="107">
                  <c:v>-17.384277193816018</c:v>
                </c:pt>
                <c:pt idx="108">
                  <c:v>-17.125673527209202</c:v>
                </c:pt>
                <c:pt idx="109">
                  <c:v>-16.822509320140739</c:v>
                </c:pt>
                <c:pt idx="110">
                  <c:v>-16.488522837435291</c:v>
                </c:pt>
                <c:pt idx="111">
                  <c:v>-16.167092727415628</c:v>
                </c:pt>
                <c:pt idx="112">
                  <c:v>-15.905771625196628</c:v>
                </c:pt>
                <c:pt idx="113">
                  <c:v>-15.733712414208298</c:v>
                </c:pt>
                <c:pt idx="114">
                  <c:v>-15.653162496315179</c:v>
                </c:pt>
                <c:pt idx="115">
                  <c:v>-15.642042813080948</c:v>
                </c:pt>
                <c:pt idx="116">
                  <c:v>-15.642042813080948</c:v>
                </c:pt>
                <c:pt idx="117">
                  <c:v>-15.642042813080948</c:v>
                </c:pt>
                <c:pt idx="118">
                  <c:v>-15.563596439297921</c:v>
                </c:pt>
                <c:pt idx="119">
                  <c:v>-15.33317957282585</c:v>
                </c:pt>
                <c:pt idx="120">
                  <c:v>-14.942004576807541</c:v>
                </c:pt>
                <c:pt idx="121">
                  <c:v>-14.423851778420051</c:v>
                </c:pt>
                <c:pt idx="122">
                  <c:v>-13.8592471230626</c:v>
                </c:pt>
                <c:pt idx="123">
                  <c:v>-13.34305341030913</c:v>
                </c:pt>
                <c:pt idx="124">
                  <c:v>-12.95582080037998</c:v>
                </c:pt>
                <c:pt idx="125">
                  <c:v>-12.75285699116284</c:v>
                </c:pt>
                <c:pt idx="126">
                  <c:v>-12.75285699116284</c:v>
                </c:pt>
                <c:pt idx="127">
                  <c:v>-12.75285699116284</c:v>
                </c:pt>
                <c:pt idx="128">
                  <c:v>-12.75285699116284</c:v>
                </c:pt>
                <c:pt idx="129">
                  <c:v>-12.75285699116284</c:v>
                </c:pt>
                <c:pt idx="130">
                  <c:v>-12.75285699116284</c:v>
                </c:pt>
                <c:pt idx="131">
                  <c:v>-12.75285699116284</c:v>
                </c:pt>
                <c:pt idx="132">
                  <c:v>-12.75285699116284</c:v>
                </c:pt>
                <c:pt idx="133">
                  <c:v>-12.75285699116284</c:v>
                </c:pt>
                <c:pt idx="134">
                  <c:v>-12.75285699116284</c:v>
                </c:pt>
                <c:pt idx="135">
                  <c:v>-12.75285699116284</c:v>
                </c:pt>
                <c:pt idx="136">
                  <c:v>-12.1261631984129</c:v>
                </c:pt>
                <c:pt idx="137">
                  <c:v>-11.56013463174804</c:v>
                </c:pt>
                <c:pt idx="138">
                  <c:v>-11.20336060402666</c:v>
                </c:pt>
                <c:pt idx="139">
                  <c:v>-11.0668748037091</c:v>
                </c:pt>
                <c:pt idx="140">
                  <c:v>-11.0668748037091</c:v>
                </c:pt>
                <c:pt idx="141">
                  <c:v>-11.0668748037091</c:v>
                </c:pt>
                <c:pt idx="142">
                  <c:v>-11.0668748037091</c:v>
                </c:pt>
                <c:pt idx="143">
                  <c:v>-11.0668748037091</c:v>
                </c:pt>
                <c:pt idx="144">
                  <c:v>-11.0668748037091</c:v>
                </c:pt>
                <c:pt idx="145">
                  <c:v>-11.0668748037091</c:v>
                </c:pt>
                <c:pt idx="146">
                  <c:v>-11.0668748037091</c:v>
                </c:pt>
                <c:pt idx="147">
                  <c:v>-11.0668748037091</c:v>
                </c:pt>
                <c:pt idx="148">
                  <c:v>-11.0668748037091</c:v>
                </c:pt>
                <c:pt idx="149">
                  <c:v>-11.0668748037091</c:v>
                </c:pt>
                <c:pt idx="150">
                  <c:v>-11.14706207575019</c:v>
                </c:pt>
                <c:pt idx="151">
                  <c:v>-11.42682145375351</c:v>
                </c:pt>
                <c:pt idx="152">
                  <c:v>-11.672970141850989</c:v>
                </c:pt>
                <c:pt idx="153">
                  <c:v>-11.22823814445357</c:v>
                </c:pt>
                <c:pt idx="154">
                  <c:v>-10.83830136214746</c:v>
                </c:pt>
                <c:pt idx="155">
                  <c:v>-10.50190637846921</c:v>
                </c:pt>
                <c:pt idx="156">
                  <c:v>-10.21778535073085</c:v>
                </c:pt>
                <c:pt idx="157">
                  <c:v>-9.9843745629649909</c:v>
                </c:pt>
                <c:pt idx="158">
                  <c:v>-9.7972113912009497</c:v>
                </c:pt>
                <c:pt idx="159">
                  <c:v>-9.6474975625491801</c:v>
                </c:pt>
                <c:pt idx="160">
                  <c:v>-9.5237669861536602</c:v>
                </c:pt>
                <c:pt idx="161">
                  <c:v>-9.4160383795225595</c:v>
                </c:pt>
                <c:pt idx="162">
                  <c:v>-9.3198131400791588</c:v>
                </c:pt>
                <c:pt idx="163">
                  <c:v>-9.2371883198336402</c:v>
                </c:pt>
                <c:pt idx="164">
                  <c:v>-9.1744013641633195</c:v>
                </c:pt>
                <c:pt idx="165">
                  <c:v>-9.1375998547728301</c:v>
                </c:pt>
                <c:pt idx="166">
                  <c:v>-9.1294688566455893</c:v>
                </c:pt>
                <c:pt idx="167">
                  <c:v>-9.1294688566455893</c:v>
                </c:pt>
                <c:pt idx="168">
                  <c:v>-9.1294688566455893</c:v>
                </c:pt>
                <c:pt idx="169">
                  <c:v>-9.1294688566455893</c:v>
                </c:pt>
                <c:pt idx="170">
                  <c:v>-9.1294688566455893</c:v>
                </c:pt>
                <c:pt idx="171">
                  <c:v>-9.1294688566455893</c:v>
                </c:pt>
                <c:pt idx="172">
                  <c:v>-9.1294688566455893</c:v>
                </c:pt>
                <c:pt idx="173">
                  <c:v>-9.1294688566455893</c:v>
                </c:pt>
                <c:pt idx="174">
                  <c:v>-9.1294688566455893</c:v>
                </c:pt>
                <c:pt idx="175">
                  <c:v>-9.1294688566455893</c:v>
                </c:pt>
                <c:pt idx="176">
                  <c:v>-9.1294688566455893</c:v>
                </c:pt>
                <c:pt idx="177">
                  <c:v>-9.1482763604997199</c:v>
                </c:pt>
                <c:pt idx="178">
                  <c:v>-9.1891619125127004</c:v>
                </c:pt>
                <c:pt idx="179">
                  <c:v>-9.2462583958797193</c:v>
                </c:pt>
                <c:pt idx="180">
                  <c:v>-9.2863206307280404</c:v>
                </c:pt>
                <c:pt idx="181">
                  <c:v>-9.2863206307280404</c:v>
                </c:pt>
                <c:pt idx="182">
                  <c:v>-9.2863206307280404</c:v>
                </c:pt>
                <c:pt idx="183">
                  <c:v>-9.2863206307280404</c:v>
                </c:pt>
                <c:pt idx="184">
                  <c:v>-9.2863206307280404</c:v>
                </c:pt>
                <c:pt idx="185">
                  <c:v>-9.2863206307280404</c:v>
                </c:pt>
                <c:pt idx="186">
                  <c:v>-9.2863206307280404</c:v>
                </c:pt>
                <c:pt idx="187">
                  <c:v>-9.2863206307280404</c:v>
                </c:pt>
                <c:pt idx="188">
                  <c:v>-9.2863206307280404</c:v>
                </c:pt>
                <c:pt idx="189">
                  <c:v>-9.2863206307280404</c:v>
                </c:pt>
                <c:pt idx="190">
                  <c:v>-9.2863206307280404</c:v>
                </c:pt>
                <c:pt idx="191">
                  <c:v>-9.3114468648717192</c:v>
                </c:pt>
                <c:pt idx="192">
                  <c:v>-9.4063620817503004</c:v>
                </c:pt>
                <c:pt idx="193">
                  <c:v>-9.5853729197059501</c:v>
                </c:pt>
                <c:pt idx="194">
                  <c:v>-9.8606217309117206</c:v>
                </c:pt>
                <c:pt idx="195">
                  <c:v>-10.23945829190289</c:v>
                </c:pt>
                <c:pt idx="196">
                  <c:v>-10.719067395840931</c:v>
                </c:pt>
                <c:pt idx="197">
                  <c:v>-11.27999943024237</c:v>
                </c:pt>
                <c:pt idx="198">
                  <c:v>-11.8823319532806</c:v>
                </c:pt>
                <c:pt idx="199">
                  <c:v>-12.469655537819069</c:v>
                </c:pt>
                <c:pt idx="200">
                  <c:v>-12.41909900125995</c:v>
                </c:pt>
                <c:pt idx="201">
                  <c:v>-12.34628933147993</c:v>
                </c:pt>
                <c:pt idx="202">
                  <c:v>-12.34628933147993</c:v>
                </c:pt>
                <c:pt idx="203">
                  <c:v>-12.34628933147993</c:v>
                </c:pt>
                <c:pt idx="204">
                  <c:v>-12.34628933147993</c:v>
                </c:pt>
                <c:pt idx="205">
                  <c:v>-12.34628933147993</c:v>
                </c:pt>
                <c:pt idx="206">
                  <c:v>-12.34628933147993</c:v>
                </c:pt>
                <c:pt idx="207">
                  <c:v>-12.34628933147993</c:v>
                </c:pt>
                <c:pt idx="208">
                  <c:v>-12.34628933147993</c:v>
                </c:pt>
                <c:pt idx="209">
                  <c:v>-12.34628933147993</c:v>
                </c:pt>
                <c:pt idx="210">
                  <c:v>-12.34628933147993</c:v>
                </c:pt>
                <c:pt idx="211">
                  <c:v>-12.34628933147993</c:v>
                </c:pt>
                <c:pt idx="212">
                  <c:v>-12.416696423011729</c:v>
                </c:pt>
                <c:pt idx="213">
                  <c:v>-12.69204358563041</c:v>
                </c:pt>
                <c:pt idx="214">
                  <c:v>-13.224135379631889</c:v>
                </c:pt>
                <c:pt idx="215">
                  <c:v>-14.027536329046509</c:v>
                </c:pt>
                <c:pt idx="216">
                  <c:v>-14.124018679834009</c:v>
                </c:pt>
                <c:pt idx="217">
                  <c:v>-14.124018679834009</c:v>
                </c:pt>
                <c:pt idx="218">
                  <c:v>-14.124018679834009</c:v>
                </c:pt>
                <c:pt idx="219">
                  <c:v>-14.124018679834009</c:v>
                </c:pt>
                <c:pt idx="220">
                  <c:v>-14.124018679834009</c:v>
                </c:pt>
                <c:pt idx="221">
                  <c:v>-14.124018679834009</c:v>
                </c:pt>
                <c:pt idx="222">
                  <c:v>-14.124018679834009</c:v>
                </c:pt>
                <c:pt idx="223">
                  <c:v>-14.124018679834009</c:v>
                </c:pt>
                <c:pt idx="224">
                  <c:v>-14.124018679834009</c:v>
                </c:pt>
                <c:pt idx="225">
                  <c:v>-14.124018679834009</c:v>
                </c:pt>
                <c:pt idx="226">
                  <c:v>-14.124018679834009</c:v>
                </c:pt>
                <c:pt idx="227">
                  <c:v>-14.41485307191979</c:v>
                </c:pt>
                <c:pt idx="228">
                  <c:v>-15.16179846584</c:v>
                </c:pt>
                <c:pt idx="229">
                  <c:v>-15.184654731970319</c:v>
                </c:pt>
                <c:pt idx="230">
                  <c:v>-15.184654731970319</c:v>
                </c:pt>
                <c:pt idx="231">
                  <c:v>-15.184654731970319</c:v>
                </c:pt>
                <c:pt idx="232">
                  <c:v>-15.184654731970319</c:v>
                </c:pt>
                <c:pt idx="233">
                  <c:v>-15.184654731970319</c:v>
                </c:pt>
                <c:pt idx="234">
                  <c:v>-15.184654731970319</c:v>
                </c:pt>
                <c:pt idx="235">
                  <c:v>-15.184654731970319</c:v>
                </c:pt>
                <c:pt idx="236">
                  <c:v>-15.184654731970319</c:v>
                </c:pt>
                <c:pt idx="237">
                  <c:v>-15.510457617191189</c:v>
                </c:pt>
                <c:pt idx="238">
                  <c:v>-16.124689365455819</c:v>
                </c:pt>
                <c:pt idx="239">
                  <c:v>-16.916288225536778</c:v>
                </c:pt>
                <c:pt idx="240">
                  <c:v>-17.763130516034799</c:v>
                </c:pt>
                <c:pt idx="241">
                  <c:v>-18.555250886306698</c:v>
                </c:pt>
                <c:pt idx="242">
                  <c:v>-19.208932081430401</c:v>
                </c:pt>
                <c:pt idx="243">
                  <c:v>-19.6604822379506</c:v>
                </c:pt>
                <c:pt idx="244">
                  <c:v>-19.751792679401401</c:v>
                </c:pt>
                <c:pt idx="245">
                  <c:v>-19.751792679401401</c:v>
                </c:pt>
                <c:pt idx="246">
                  <c:v>-19.751792679401401</c:v>
                </c:pt>
                <c:pt idx="247">
                  <c:v>-19.751792679401401</c:v>
                </c:pt>
                <c:pt idx="248">
                  <c:v>-19.960099684167201</c:v>
                </c:pt>
                <c:pt idx="249">
                  <c:v>-20.495555774179699</c:v>
                </c:pt>
                <c:pt idx="250">
                  <c:v>-20.7132296540128</c:v>
                </c:pt>
                <c:pt idx="251">
                  <c:v>-19.422286448874399</c:v>
                </c:pt>
                <c:pt idx="252">
                  <c:v>-18.474047106472501</c:v>
                </c:pt>
                <c:pt idx="253">
                  <c:v>-17.892991957948698</c:v>
                </c:pt>
                <c:pt idx="254">
                  <c:v>-17.671561820223602</c:v>
                </c:pt>
                <c:pt idx="255">
                  <c:v>-17.671561820223602</c:v>
                </c:pt>
                <c:pt idx="256">
                  <c:v>-17.671561820223602</c:v>
                </c:pt>
                <c:pt idx="257">
                  <c:v>-17.671561820223602</c:v>
                </c:pt>
                <c:pt idx="258">
                  <c:v>-17.671561820223602</c:v>
                </c:pt>
                <c:pt idx="259">
                  <c:v>-17.671561820223602</c:v>
                </c:pt>
                <c:pt idx="260">
                  <c:v>-17.671561820223602</c:v>
                </c:pt>
                <c:pt idx="261">
                  <c:v>-17.671561820223602</c:v>
                </c:pt>
                <c:pt idx="262">
                  <c:v>-17.671561820223602</c:v>
                </c:pt>
                <c:pt idx="263">
                  <c:v>-17.671561820223602</c:v>
                </c:pt>
                <c:pt idx="264">
                  <c:v>-17.671561820223602</c:v>
                </c:pt>
                <c:pt idx="265">
                  <c:v>-17.783254997812598</c:v>
                </c:pt>
                <c:pt idx="266">
                  <c:v>-18.180472424279699</c:v>
                </c:pt>
                <c:pt idx="267">
                  <c:v>-18.7822559639494</c:v>
                </c:pt>
                <c:pt idx="268">
                  <c:v>-19.3787680336759</c:v>
                </c:pt>
                <c:pt idx="269">
                  <c:v>-18.714199029030699</c:v>
                </c:pt>
                <c:pt idx="270">
                  <c:v>-18.217077481459501</c:v>
                </c:pt>
                <c:pt idx="271">
                  <c:v>-17.999901584637701</c:v>
                </c:pt>
                <c:pt idx="272">
                  <c:v>-17.999901584637701</c:v>
                </c:pt>
                <c:pt idx="273">
                  <c:v>-17.999901584637701</c:v>
                </c:pt>
                <c:pt idx="274">
                  <c:v>-17.999901584637701</c:v>
                </c:pt>
                <c:pt idx="275">
                  <c:v>-17.999901584637701</c:v>
                </c:pt>
                <c:pt idx="276">
                  <c:v>-17.999901584637701</c:v>
                </c:pt>
                <c:pt idx="277">
                  <c:v>-17.999901584637701</c:v>
                </c:pt>
                <c:pt idx="278">
                  <c:v>-17.999901584637701</c:v>
                </c:pt>
                <c:pt idx="279">
                  <c:v>-17.999901584637701</c:v>
                </c:pt>
                <c:pt idx="280">
                  <c:v>-17.999901584637701</c:v>
                </c:pt>
                <c:pt idx="281">
                  <c:v>-17.999901584637701</c:v>
                </c:pt>
                <c:pt idx="282">
                  <c:v>-18.118907607294901</c:v>
                </c:pt>
                <c:pt idx="283">
                  <c:v>-18.5856707262827</c:v>
                </c:pt>
                <c:pt idx="284">
                  <c:v>-19.365206512350198</c:v>
                </c:pt>
                <c:pt idx="285">
                  <c:v>-20.358828389091499</c:v>
                </c:pt>
                <c:pt idx="286">
                  <c:v>-21.3927087505276</c:v>
                </c:pt>
                <c:pt idx="287">
                  <c:v>-21.6002783338005</c:v>
                </c:pt>
                <c:pt idx="288">
                  <c:v>-21.417677373261398</c:v>
                </c:pt>
                <c:pt idx="289">
                  <c:v>-20.493143194355</c:v>
                </c:pt>
                <c:pt idx="290">
                  <c:v>-19.1972700879539</c:v>
                </c:pt>
                <c:pt idx="291">
                  <c:v>-18.029293452248901</c:v>
                </c:pt>
                <c:pt idx="292">
                  <c:v>-17.294416701311508</c:v>
                </c:pt>
                <c:pt idx="293">
                  <c:v>-17.108639201381969</c:v>
                </c:pt>
                <c:pt idx="294">
                  <c:v>-17.108639201381969</c:v>
                </c:pt>
                <c:pt idx="295">
                  <c:v>-17.108639201381969</c:v>
                </c:pt>
                <c:pt idx="296">
                  <c:v>-17.108639201381969</c:v>
                </c:pt>
                <c:pt idx="297">
                  <c:v>-17.108639201381969</c:v>
                </c:pt>
                <c:pt idx="298">
                  <c:v>-17.108639201381969</c:v>
                </c:pt>
                <c:pt idx="299">
                  <c:v>-17.042098194448741</c:v>
                </c:pt>
                <c:pt idx="300">
                  <c:v>-16.30310147021936</c:v>
                </c:pt>
                <c:pt idx="301">
                  <c:v>-16.076443596404481</c:v>
                </c:pt>
                <c:pt idx="302">
                  <c:v>-16.076443596404481</c:v>
                </c:pt>
                <c:pt idx="303">
                  <c:v>-16.076443596404481</c:v>
                </c:pt>
                <c:pt idx="304">
                  <c:v>-16.076443596404481</c:v>
                </c:pt>
                <c:pt idx="305">
                  <c:v>-16.076443596404481</c:v>
                </c:pt>
                <c:pt idx="306">
                  <c:v>-16.076443596404481</c:v>
                </c:pt>
                <c:pt idx="307">
                  <c:v>-16.076443596404481</c:v>
                </c:pt>
                <c:pt idx="308">
                  <c:v>-16.076443596404481</c:v>
                </c:pt>
                <c:pt idx="309">
                  <c:v>-16.076443596404481</c:v>
                </c:pt>
                <c:pt idx="310">
                  <c:v>-16.076443596404481</c:v>
                </c:pt>
                <c:pt idx="311">
                  <c:v>-16.076443596404481</c:v>
                </c:pt>
                <c:pt idx="312">
                  <c:v>-16.25359886504588</c:v>
                </c:pt>
                <c:pt idx="313">
                  <c:v>-15.866861840257481</c:v>
                </c:pt>
                <c:pt idx="314">
                  <c:v>-15.304874561004731</c:v>
                </c:pt>
                <c:pt idx="315">
                  <c:v>-14.897282560889739</c:v>
                </c:pt>
                <c:pt idx="316">
                  <c:v>-14.717060604124249</c:v>
                </c:pt>
                <c:pt idx="317">
                  <c:v>-14.717060604124249</c:v>
                </c:pt>
                <c:pt idx="318">
                  <c:v>-14.717060604124249</c:v>
                </c:pt>
                <c:pt idx="319">
                  <c:v>-14.717060604124249</c:v>
                </c:pt>
                <c:pt idx="320">
                  <c:v>-14.717060604124249</c:v>
                </c:pt>
                <c:pt idx="321">
                  <c:v>-14.717060604124249</c:v>
                </c:pt>
                <c:pt idx="322">
                  <c:v>-14.717060604124249</c:v>
                </c:pt>
                <c:pt idx="323">
                  <c:v>-14.717060604124249</c:v>
                </c:pt>
                <c:pt idx="324">
                  <c:v>-14.717060604124249</c:v>
                </c:pt>
                <c:pt idx="325">
                  <c:v>-14.717060604124249</c:v>
                </c:pt>
                <c:pt idx="326">
                  <c:v>-14.717060604124249</c:v>
                </c:pt>
                <c:pt idx="327">
                  <c:v>-14.75495511271474</c:v>
                </c:pt>
                <c:pt idx="328">
                  <c:v>-14.9729902229545</c:v>
                </c:pt>
                <c:pt idx="329">
                  <c:v>-15.33193075316011</c:v>
                </c:pt>
                <c:pt idx="330">
                  <c:v>-14.281160892610011</c:v>
                </c:pt>
                <c:pt idx="331">
                  <c:v>-13.299243252398949</c:v>
                </c:pt>
                <c:pt idx="332">
                  <c:v>-12.452856224921469</c:v>
                </c:pt>
                <c:pt idx="333">
                  <c:v>-11.769392614392769</c:v>
                </c:pt>
                <c:pt idx="334">
                  <c:v>-11.246496480745279</c:v>
                </c:pt>
                <c:pt idx="335">
                  <c:v>-10.86444144700727</c:v>
                </c:pt>
                <c:pt idx="336">
                  <c:v>-10.596642029266709</c:v>
                </c:pt>
                <c:pt idx="337">
                  <c:v>-10.41699536035085</c:v>
                </c:pt>
                <c:pt idx="338">
                  <c:v>-10.3038135749806</c:v>
                </c:pt>
                <c:pt idx="339">
                  <c:v>-10.24076374885844</c:v>
                </c:pt>
                <c:pt idx="340">
                  <c:v>-10.21596087932719</c:v>
                </c:pt>
                <c:pt idx="341">
                  <c:v>-10.21596087932719</c:v>
                </c:pt>
                <c:pt idx="342">
                  <c:v>-10.21596087932719</c:v>
                </c:pt>
                <c:pt idx="343">
                  <c:v>-10.21596087932719</c:v>
                </c:pt>
                <c:pt idx="344">
                  <c:v>-10.21596087932719</c:v>
                </c:pt>
                <c:pt idx="345">
                  <c:v>-10.21596087932719</c:v>
                </c:pt>
                <c:pt idx="346">
                  <c:v>-10.21596087932719</c:v>
                </c:pt>
                <c:pt idx="347">
                  <c:v>-10.21596087932719</c:v>
                </c:pt>
                <c:pt idx="348">
                  <c:v>-10.21596087932719</c:v>
                </c:pt>
                <c:pt idx="349">
                  <c:v>-10.21596087932719</c:v>
                </c:pt>
                <c:pt idx="350">
                  <c:v>-10.21596087932719</c:v>
                </c:pt>
                <c:pt idx="351">
                  <c:v>-10.220617131453331</c:v>
                </c:pt>
                <c:pt idx="352">
                  <c:v>-10.248131329466609</c:v>
                </c:pt>
                <c:pt idx="353">
                  <c:v>-10.29362419966426</c:v>
                </c:pt>
                <c:pt idx="354">
                  <c:v>-10.35335795339741</c:v>
                </c:pt>
                <c:pt idx="355">
                  <c:v>-10.42355786971684</c:v>
                </c:pt>
                <c:pt idx="356">
                  <c:v>-10.498737462945229</c:v>
                </c:pt>
                <c:pt idx="357">
                  <c:v>-10.57031310874069</c:v>
                </c:pt>
                <c:pt idx="358">
                  <c:v>-10.62664776669989</c:v>
                </c:pt>
                <c:pt idx="359">
                  <c:v>-10.64728534079954</c:v>
                </c:pt>
                <c:pt idx="360">
                  <c:v>-10.64728534079954</c:v>
                </c:pt>
              </c:numCache>
            </c:numRef>
          </c:yVal>
          <c:smooth val="0"/>
          <c:extLst>
            <c:ext xmlns:c16="http://schemas.microsoft.com/office/drawing/2014/chart" uri="{C3380CC4-5D6E-409C-BE32-E72D297353CC}">
              <c16:uniqueId val="{00000000-2567-F94E-BDF6-D8B57EA02374}"/>
            </c:ext>
          </c:extLst>
        </c:ser>
        <c:ser>
          <c:idx val="1"/>
          <c:order val="1"/>
          <c:tx>
            <c:strRef>
              <c:f>'Normalized Envelope (2)'!$G$2</c:f>
              <c:strCache>
                <c:ptCount val="1"/>
                <c:pt idx="0">
                  <c:v>F4 (Outer)</c:v>
                </c:pt>
              </c:strCache>
            </c:strRef>
          </c:tx>
          <c:spPr>
            <a:ln w="19050" cap="rnd">
              <a:solidFill>
                <a:schemeClr val="accent4"/>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(2)'!$G$3:$G$363</c:f>
              <c:numCache>
                <c:formatCode>0.0</c:formatCode>
                <c:ptCount val="361"/>
                <c:pt idx="0">
                  <c:v>-9.9242905318355596</c:v>
                </c:pt>
                <c:pt idx="1">
                  <c:v>-9.7232550228859793</c:v>
                </c:pt>
                <c:pt idx="2">
                  <c:v>-9.5418888634540604</c:v>
                </c:pt>
                <c:pt idx="3">
                  <c:v>-9.3818073786794702</c:v>
                </c:pt>
                <c:pt idx="4">
                  <c:v>-9.2406989953293603</c:v>
                </c:pt>
                <c:pt idx="5">
                  <c:v>-9.1174557784866899</c:v>
                </c:pt>
                <c:pt idx="6">
                  <c:v>-9.0122536604425694</c:v>
                </c:pt>
                <c:pt idx="7">
                  <c:v>-8.9246538498815688</c:v>
                </c:pt>
                <c:pt idx="8">
                  <c:v>-8.8549404387525197</c:v>
                </c:pt>
                <c:pt idx="9">
                  <c:v>-8.8096987818316492</c:v>
                </c:pt>
                <c:pt idx="10">
                  <c:v>-8.8065707057099498</c:v>
                </c:pt>
                <c:pt idx="11">
                  <c:v>-8.8065707057099498</c:v>
                </c:pt>
                <c:pt idx="12">
                  <c:v>-8.8065707057099498</c:v>
                </c:pt>
                <c:pt idx="13">
                  <c:v>-8.8065707057099498</c:v>
                </c:pt>
                <c:pt idx="14">
                  <c:v>-8.8065707057099498</c:v>
                </c:pt>
                <c:pt idx="15">
                  <c:v>-8.8065707057099498</c:v>
                </c:pt>
                <c:pt idx="16">
                  <c:v>-8.8065707057099498</c:v>
                </c:pt>
                <c:pt idx="17">
                  <c:v>-8.8065707057099498</c:v>
                </c:pt>
                <c:pt idx="18">
                  <c:v>-8.8065707057099498</c:v>
                </c:pt>
                <c:pt idx="19">
                  <c:v>-8.8065707057099498</c:v>
                </c:pt>
                <c:pt idx="20">
                  <c:v>-8.8065707057099498</c:v>
                </c:pt>
                <c:pt idx="21">
                  <c:v>-8.8722579959998704</c:v>
                </c:pt>
                <c:pt idx="22">
                  <c:v>-9.0336380976962793</c:v>
                </c:pt>
                <c:pt idx="23">
                  <c:v>-9.30773027127678</c:v>
                </c:pt>
                <c:pt idx="24">
                  <c:v>-9.6964398487148795</c:v>
                </c:pt>
                <c:pt idx="25">
                  <c:v>-9.8882561657404509</c:v>
                </c:pt>
                <c:pt idx="26">
                  <c:v>-9.5171491944684803</c:v>
                </c:pt>
                <c:pt idx="27">
                  <c:v>-9.3321112609327894</c:v>
                </c:pt>
                <c:pt idx="28">
                  <c:v>-9.3321112609327894</c:v>
                </c:pt>
                <c:pt idx="29">
                  <c:v>-9.3321112609327894</c:v>
                </c:pt>
                <c:pt idx="30">
                  <c:v>-9.3321112609327894</c:v>
                </c:pt>
                <c:pt idx="31">
                  <c:v>-9.3321112609327894</c:v>
                </c:pt>
                <c:pt idx="32">
                  <c:v>-9.3321112609327894</c:v>
                </c:pt>
                <c:pt idx="33">
                  <c:v>-9.3321112609327894</c:v>
                </c:pt>
                <c:pt idx="34">
                  <c:v>-9.3321112609327894</c:v>
                </c:pt>
                <c:pt idx="35">
                  <c:v>-9.3321112609327894</c:v>
                </c:pt>
                <c:pt idx="36">
                  <c:v>-9.3321112609327894</c:v>
                </c:pt>
                <c:pt idx="37">
                  <c:v>-9.3321112609327894</c:v>
                </c:pt>
                <c:pt idx="38">
                  <c:v>-9.3440712948245093</c:v>
                </c:pt>
                <c:pt idx="39">
                  <c:v>-9.5578846272596287</c:v>
                </c:pt>
                <c:pt idx="40">
                  <c:v>-9.9700722489968694</c:v>
                </c:pt>
                <c:pt idx="41">
                  <c:v>-10.56112747275187</c:v>
                </c:pt>
                <c:pt idx="42">
                  <c:v>-11.281769617591429</c:v>
                </c:pt>
                <c:pt idx="43">
                  <c:v>-12.03473888443415</c:v>
                </c:pt>
                <c:pt idx="44">
                  <c:v>-12.08834737542932</c:v>
                </c:pt>
                <c:pt idx="45">
                  <c:v>-12.08834737542932</c:v>
                </c:pt>
                <c:pt idx="46">
                  <c:v>-12.08834737542932</c:v>
                </c:pt>
                <c:pt idx="47">
                  <c:v>-12.08834737542932</c:v>
                </c:pt>
                <c:pt idx="48">
                  <c:v>-12.08834737542932</c:v>
                </c:pt>
                <c:pt idx="49">
                  <c:v>-12.08834737542932</c:v>
                </c:pt>
                <c:pt idx="50">
                  <c:v>-12.08834737542932</c:v>
                </c:pt>
                <c:pt idx="51">
                  <c:v>-12.12191769542901</c:v>
                </c:pt>
                <c:pt idx="52">
                  <c:v>-12.322824164123599</c:v>
                </c:pt>
                <c:pt idx="53">
                  <c:v>-12.666123112623699</c:v>
                </c:pt>
                <c:pt idx="54">
                  <c:v>-13.09666533627923</c:v>
                </c:pt>
                <c:pt idx="55">
                  <c:v>-13.52793614528856</c:v>
                </c:pt>
                <c:pt idx="56">
                  <c:v>-13.86571880979084</c:v>
                </c:pt>
                <c:pt idx="57">
                  <c:v>-14.061284983693401</c:v>
                </c:pt>
                <c:pt idx="58">
                  <c:v>-14.14956819716817</c:v>
                </c:pt>
                <c:pt idx="59">
                  <c:v>-14.22382739630717</c:v>
                </c:pt>
                <c:pt idx="60">
                  <c:v>-14.373326823328661</c:v>
                </c:pt>
                <c:pt idx="61">
                  <c:v>-14.64170007865139</c:v>
                </c:pt>
                <c:pt idx="62">
                  <c:v>-15.021469339085471</c:v>
                </c:pt>
                <c:pt idx="63">
                  <c:v>-15.471540136102931</c:v>
                </c:pt>
                <c:pt idx="64">
                  <c:v>-15.943318367987828</c:v>
                </c:pt>
                <c:pt idx="65">
                  <c:v>-16.400465569635308</c:v>
                </c:pt>
                <c:pt idx="66">
                  <c:v>-16.820123498358601</c:v>
                </c:pt>
                <c:pt idx="67">
                  <c:v>-17.181399139393278</c:v>
                </c:pt>
                <c:pt idx="68">
                  <c:v>-17.08047009671353</c:v>
                </c:pt>
                <c:pt idx="69">
                  <c:v>-17.08047009671353</c:v>
                </c:pt>
                <c:pt idx="70">
                  <c:v>-17.08047009671353</c:v>
                </c:pt>
                <c:pt idx="71">
                  <c:v>-17.08047009671353</c:v>
                </c:pt>
                <c:pt idx="72">
                  <c:v>-17.08047009671353</c:v>
                </c:pt>
                <c:pt idx="73">
                  <c:v>-17.08047009671353</c:v>
                </c:pt>
                <c:pt idx="74">
                  <c:v>-17.08047009671353</c:v>
                </c:pt>
                <c:pt idx="75">
                  <c:v>-17.08047009671353</c:v>
                </c:pt>
                <c:pt idx="76">
                  <c:v>-17.08047009671353</c:v>
                </c:pt>
                <c:pt idx="77">
                  <c:v>-17.08047009671353</c:v>
                </c:pt>
                <c:pt idx="78">
                  <c:v>-17.08047009671353</c:v>
                </c:pt>
                <c:pt idx="79">
                  <c:v>-17.179031206954811</c:v>
                </c:pt>
                <c:pt idx="80">
                  <c:v>-17.524418128150188</c:v>
                </c:pt>
                <c:pt idx="81">
                  <c:v>-18.112572270214901</c:v>
                </c:pt>
                <c:pt idx="82">
                  <c:v>-18.754878742310598</c:v>
                </c:pt>
                <c:pt idx="83">
                  <c:v>-17.974946488741299</c:v>
                </c:pt>
                <c:pt idx="84">
                  <c:v>-17.421032269853789</c:v>
                </c:pt>
                <c:pt idx="85">
                  <c:v>-17.140426042625229</c:v>
                </c:pt>
                <c:pt idx="86">
                  <c:v>-17.140426042625229</c:v>
                </c:pt>
                <c:pt idx="87">
                  <c:v>-17.140426042625229</c:v>
                </c:pt>
                <c:pt idx="88">
                  <c:v>-17.140426042625229</c:v>
                </c:pt>
                <c:pt idx="89">
                  <c:v>-17.140426042625229</c:v>
                </c:pt>
                <c:pt idx="90">
                  <c:v>-17.140426042625229</c:v>
                </c:pt>
                <c:pt idx="91">
                  <c:v>-17.140426042625229</c:v>
                </c:pt>
                <c:pt idx="92">
                  <c:v>-17.140426042625229</c:v>
                </c:pt>
                <c:pt idx="93">
                  <c:v>-17.140426042625229</c:v>
                </c:pt>
                <c:pt idx="94">
                  <c:v>-17.140426042625229</c:v>
                </c:pt>
                <c:pt idx="95">
                  <c:v>-17.140426042625229</c:v>
                </c:pt>
                <c:pt idx="96">
                  <c:v>-17.151804812471958</c:v>
                </c:pt>
                <c:pt idx="97">
                  <c:v>-17.450640122100619</c:v>
                </c:pt>
                <c:pt idx="98">
                  <c:v>-17.477317726609101</c:v>
                </c:pt>
                <c:pt idx="99">
                  <c:v>-17.005115404054699</c:v>
                </c:pt>
                <c:pt idx="100">
                  <c:v>-16.66045965664139</c:v>
                </c:pt>
                <c:pt idx="101">
                  <c:v>-16.45600215225241</c:v>
                </c:pt>
                <c:pt idx="102">
                  <c:v>-16.365968486312511</c:v>
                </c:pt>
                <c:pt idx="103">
                  <c:v>-16.322424969611429</c:v>
                </c:pt>
                <c:pt idx="104">
                  <c:v>-16.229727726833598</c:v>
                </c:pt>
                <c:pt idx="105">
                  <c:v>-16.003516783599551</c:v>
                </c:pt>
                <c:pt idx="106">
                  <c:v>-15.616083810939259</c:v>
                </c:pt>
                <c:pt idx="107">
                  <c:v>-15.108470520066991</c:v>
                </c:pt>
                <c:pt idx="108">
                  <c:v>-14.56039416089337</c:v>
                </c:pt>
                <c:pt idx="109">
                  <c:v>-14.05282759252421</c:v>
                </c:pt>
                <c:pt idx="110">
                  <c:v>-13.649013514711289</c:v>
                </c:pt>
                <c:pt idx="111">
                  <c:v>-13.38960284386666</c:v>
                </c:pt>
                <c:pt idx="112">
                  <c:v>-13.289381494470939</c:v>
                </c:pt>
                <c:pt idx="113">
                  <c:v>-13.289381494470939</c:v>
                </c:pt>
                <c:pt idx="114">
                  <c:v>-13.289381494470939</c:v>
                </c:pt>
                <c:pt idx="115">
                  <c:v>-13.289381494470939</c:v>
                </c:pt>
                <c:pt idx="116">
                  <c:v>-13.289381494470939</c:v>
                </c:pt>
                <c:pt idx="117">
                  <c:v>-13.271907674497911</c:v>
                </c:pt>
                <c:pt idx="118">
                  <c:v>-12.858636236145539</c:v>
                </c:pt>
                <c:pt idx="119">
                  <c:v>-12.35860292023599</c:v>
                </c:pt>
                <c:pt idx="120">
                  <c:v>-11.8702285533238</c:v>
                </c:pt>
                <c:pt idx="121">
                  <c:v>-11.46799763681655</c:v>
                </c:pt>
                <c:pt idx="122">
                  <c:v>-11.196561142267619</c:v>
                </c:pt>
                <c:pt idx="123">
                  <c:v>-11.073357343761019</c:v>
                </c:pt>
                <c:pt idx="124">
                  <c:v>-11.073357343761019</c:v>
                </c:pt>
                <c:pt idx="125">
                  <c:v>-11.073357343761019</c:v>
                </c:pt>
                <c:pt idx="126">
                  <c:v>-11.073357343761019</c:v>
                </c:pt>
                <c:pt idx="127">
                  <c:v>-11.073357343761019</c:v>
                </c:pt>
                <c:pt idx="128">
                  <c:v>-11.073357343761019</c:v>
                </c:pt>
                <c:pt idx="129">
                  <c:v>-10.831138450068821</c:v>
                </c:pt>
                <c:pt idx="130">
                  <c:v>-10.343125497281399</c:v>
                </c:pt>
                <c:pt idx="131">
                  <c:v>-9.8154346922184903</c:v>
                </c:pt>
                <c:pt idx="132">
                  <c:v>-9.3420040669961804</c:v>
                </c:pt>
                <c:pt idx="133">
                  <c:v>-8.9917662358826398</c:v>
                </c:pt>
                <c:pt idx="134">
                  <c:v>-8.8066045087342797</c:v>
                </c:pt>
                <c:pt idx="135">
                  <c:v>-8.8061144304346506</c:v>
                </c:pt>
                <c:pt idx="136">
                  <c:v>-8.8061144304346506</c:v>
                </c:pt>
                <c:pt idx="137">
                  <c:v>-8.8061144304346506</c:v>
                </c:pt>
                <c:pt idx="138">
                  <c:v>-8.8061144304346506</c:v>
                </c:pt>
                <c:pt idx="139">
                  <c:v>-8.8061144304346506</c:v>
                </c:pt>
                <c:pt idx="140">
                  <c:v>-8.8061144304346506</c:v>
                </c:pt>
                <c:pt idx="141">
                  <c:v>-8.8061144304346506</c:v>
                </c:pt>
                <c:pt idx="142">
                  <c:v>-8.8061144304346506</c:v>
                </c:pt>
                <c:pt idx="143">
                  <c:v>-8.8061144304346506</c:v>
                </c:pt>
                <c:pt idx="144">
                  <c:v>-8.8061144304346506</c:v>
                </c:pt>
                <c:pt idx="145">
                  <c:v>-8.8061144304346506</c:v>
                </c:pt>
                <c:pt idx="146">
                  <c:v>-8.9926909712339693</c:v>
                </c:pt>
                <c:pt idx="147">
                  <c:v>-9.3547401994982096</c:v>
                </c:pt>
                <c:pt idx="148">
                  <c:v>-9.1492509077651203</c:v>
                </c:pt>
                <c:pt idx="149">
                  <c:v>-8.7266183495905203</c:v>
                </c:pt>
                <c:pt idx="150">
                  <c:v>-8.4219159300099502</c:v>
                </c:pt>
                <c:pt idx="151">
                  <c:v>-8.2311224371280876</c:v>
                </c:pt>
                <c:pt idx="152">
                  <c:v>-8.1408072185456213</c:v>
                </c:pt>
                <c:pt idx="153">
                  <c:v>-8.1320083120454747</c:v>
                </c:pt>
                <c:pt idx="154">
                  <c:v>-8.1320083120454747</c:v>
                </c:pt>
                <c:pt idx="155">
                  <c:v>-8.1320083120454747</c:v>
                </c:pt>
                <c:pt idx="156">
                  <c:v>-8.1320083120454747</c:v>
                </c:pt>
                <c:pt idx="157">
                  <c:v>-8.1320083120454747</c:v>
                </c:pt>
                <c:pt idx="158">
                  <c:v>-8.1320083120454747</c:v>
                </c:pt>
                <c:pt idx="159">
                  <c:v>-8.1320083120454747</c:v>
                </c:pt>
                <c:pt idx="160">
                  <c:v>-8.1320083120454747</c:v>
                </c:pt>
                <c:pt idx="161">
                  <c:v>-8.1320083120454747</c:v>
                </c:pt>
                <c:pt idx="162">
                  <c:v>-8.1320083120454747</c:v>
                </c:pt>
                <c:pt idx="163">
                  <c:v>-8.1320083120454747</c:v>
                </c:pt>
                <c:pt idx="164">
                  <c:v>-8.1847610806915494</c:v>
                </c:pt>
                <c:pt idx="165">
                  <c:v>-8.2815291293366755</c:v>
                </c:pt>
                <c:pt idx="166">
                  <c:v>-8.4079045295099029</c:v>
                </c:pt>
                <c:pt idx="167">
                  <c:v>-8.5510109028193995</c:v>
                </c:pt>
                <c:pt idx="168">
                  <c:v>-8.6981007630517801</c:v>
                </c:pt>
                <c:pt idx="169">
                  <c:v>-8.8376102887352097</c:v>
                </c:pt>
                <c:pt idx="170">
                  <c:v>-8.9623394622813102</c:v>
                </c:pt>
                <c:pt idx="171">
                  <c:v>-9.0719282555022893</c:v>
                </c:pt>
                <c:pt idx="172">
                  <c:v>-9.1720603800597491</c:v>
                </c:pt>
                <c:pt idx="173">
                  <c:v>-9.2706378235065401</c:v>
                </c:pt>
                <c:pt idx="174">
                  <c:v>-9.3734677707057195</c:v>
                </c:pt>
                <c:pt idx="175">
                  <c:v>-9.4116763856908197</c:v>
                </c:pt>
                <c:pt idx="176">
                  <c:v>-9.2916822903752596</c:v>
                </c:pt>
                <c:pt idx="177">
                  <c:v>-9.1642337524058899</c:v>
                </c:pt>
                <c:pt idx="178">
                  <c:v>-9.0234864619529702</c:v>
                </c:pt>
                <c:pt idx="179">
                  <c:v>-8.8674502264244506</c:v>
                </c:pt>
                <c:pt idx="180">
                  <c:v>-8.7019126133347697</c:v>
                </c:pt>
                <c:pt idx="181">
                  <c:v>-8.5406947326477081</c:v>
                </c:pt>
                <c:pt idx="182">
                  <c:v>-8.4025568704403923</c:v>
                </c:pt>
                <c:pt idx="183">
                  <c:v>-8.306897950859593</c:v>
                </c:pt>
                <c:pt idx="184">
                  <c:v>-8.2702028793158782</c:v>
                </c:pt>
                <c:pt idx="185">
                  <c:v>-8.2702028793158782</c:v>
                </c:pt>
                <c:pt idx="186">
                  <c:v>-8.2702028793158782</c:v>
                </c:pt>
                <c:pt idx="187">
                  <c:v>-8.2702028793158782</c:v>
                </c:pt>
                <c:pt idx="188">
                  <c:v>-8.2702028793158782</c:v>
                </c:pt>
                <c:pt idx="189">
                  <c:v>-8.2702028793158782</c:v>
                </c:pt>
                <c:pt idx="190">
                  <c:v>-8.2702028793158782</c:v>
                </c:pt>
                <c:pt idx="191">
                  <c:v>-8.2702028793158782</c:v>
                </c:pt>
                <c:pt idx="192">
                  <c:v>-8.2702028793158782</c:v>
                </c:pt>
                <c:pt idx="193">
                  <c:v>-8.2702028793158782</c:v>
                </c:pt>
                <c:pt idx="194">
                  <c:v>-8.2702028793158782</c:v>
                </c:pt>
                <c:pt idx="195">
                  <c:v>-8.3036767569354204</c:v>
                </c:pt>
                <c:pt idx="196">
                  <c:v>-8.4113925910258462</c:v>
                </c:pt>
                <c:pt idx="197">
                  <c:v>-8.5885106894291798</c:v>
                </c:pt>
                <c:pt idx="198">
                  <c:v>-8.8204123512333403</c:v>
                </c:pt>
                <c:pt idx="199">
                  <c:v>-9.0847732992011192</c:v>
                </c:pt>
                <c:pt idx="200">
                  <c:v>-9.3580564473671703</c:v>
                </c:pt>
                <c:pt idx="201">
                  <c:v>-9.6246864595128692</c:v>
                </c:pt>
                <c:pt idx="202">
                  <c:v>-9.883487722069539</c:v>
                </c:pt>
                <c:pt idx="203">
                  <c:v>-10.146790074386139</c:v>
                </c:pt>
                <c:pt idx="204">
                  <c:v>-10.433500032605171</c:v>
                </c:pt>
                <c:pt idx="205">
                  <c:v>-10.76115356185098</c:v>
                </c:pt>
                <c:pt idx="206">
                  <c:v>-10.780110608977239</c:v>
                </c:pt>
                <c:pt idx="207">
                  <c:v>-10.780110608977239</c:v>
                </c:pt>
                <c:pt idx="208">
                  <c:v>-10.780110608977239</c:v>
                </c:pt>
                <c:pt idx="209">
                  <c:v>-10.780110608977239</c:v>
                </c:pt>
                <c:pt idx="210">
                  <c:v>-10.780110608977239</c:v>
                </c:pt>
                <c:pt idx="211">
                  <c:v>-10.780110608977239</c:v>
                </c:pt>
                <c:pt idx="212">
                  <c:v>-10.780110608977239</c:v>
                </c:pt>
                <c:pt idx="213">
                  <c:v>-10.780110608977239</c:v>
                </c:pt>
                <c:pt idx="214">
                  <c:v>-10.780110608977239</c:v>
                </c:pt>
                <c:pt idx="215">
                  <c:v>-10.780110608977239</c:v>
                </c:pt>
                <c:pt idx="216">
                  <c:v>-10.82345754423344</c:v>
                </c:pt>
                <c:pt idx="217">
                  <c:v>-11.038054778666369</c:v>
                </c:pt>
                <c:pt idx="218">
                  <c:v>-11.41849374130719</c:v>
                </c:pt>
                <c:pt idx="219">
                  <c:v>-11.546575299862809</c:v>
                </c:pt>
                <c:pt idx="220">
                  <c:v>-11.546575299862809</c:v>
                </c:pt>
                <c:pt idx="221">
                  <c:v>-11.546575299862809</c:v>
                </c:pt>
                <c:pt idx="222">
                  <c:v>-11.546575299862809</c:v>
                </c:pt>
                <c:pt idx="223">
                  <c:v>-11.546575299862809</c:v>
                </c:pt>
                <c:pt idx="224">
                  <c:v>-11.546575299862809</c:v>
                </c:pt>
                <c:pt idx="225">
                  <c:v>-11.546575299862809</c:v>
                </c:pt>
                <c:pt idx="226">
                  <c:v>-11.546575299862809</c:v>
                </c:pt>
                <c:pt idx="227">
                  <c:v>-11.546575299862809</c:v>
                </c:pt>
                <c:pt idx="228">
                  <c:v>-11.781506987036519</c:v>
                </c:pt>
                <c:pt idx="229">
                  <c:v>-12.42490227589961</c:v>
                </c:pt>
                <c:pt idx="230">
                  <c:v>-13.41958419996598</c:v>
                </c:pt>
                <c:pt idx="231">
                  <c:v>-14.62761359189825</c:v>
                </c:pt>
                <c:pt idx="232">
                  <c:v>-15.232994644969079</c:v>
                </c:pt>
                <c:pt idx="233">
                  <c:v>-15.232994644969079</c:v>
                </c:pt>
                <c:pt idx="234">
                  <c:v>-15.232994644969079</c:v>
                </c:pt>
                <c:pt idx="235">
                  <c:v>-15.232994644969079</c:v>
                </c:pt>
                <c:pt idx="236">
                  <c:v>-15.232994644969079</c:v>
                </c:pt>
                <c:pt idx="237">
                  <c:v>-15.232994644969079</c:v>
                </c:pt>
                <c:pt idx="238">
                  <c:v>-15.232994644969079</c:v>
                </c:pt>
                <c:pt idx="239">
                  <c:v>-15.401091534486099</c:v>
                </c:pt>
                <c:pt idx="240">
                  <c:v>-15.827000039792498</c:v>
                </c:pt>
                <c:pt idx="241">
                  <c:v>-16.078575454998841</c:v>
                </c:pt>
                <c:pt idx="242">
                  <c:v>-16.078575454998841</c:v>
                </c:pt>
                <c:pt idx="243">
                  <c:v>-16.078575454998841</c:v>
                </c:pt>
                <c:pt idx="244">
                  <c:v>-16.078575454998841</c:v>
                </c:pt>
                <c:pt idx="245">
                  <c:v>-16.078575454998841</c:v>
                </c:pt>
                <c:pt idx="246">
                  <c:v>-16.078575454998841</c:v>
                </c:pt>
                <c:pt idx="247">
                  <c:v>-16.078575454998841</c:v>
                </c:pt>
                <c:pt idx="248">
                  <c:v>-16.33530125280323</c:v>
                </c:pt>
                <c:pt idx="249">
                  <c:v>-16.95463322331635</c:v>
                </c:pt>
                <c:pt idx="250">
                  <c:v>-17.901938912287601</c:v>
                </c:pt>
                <c:pt idx="251">
                  <c:v>-19.0948886392862</c:v>
                </c:pt>
                <c:pt idx="252">
                  <c:v>-20.402229227719001</c:v>
                </c:pt>
                <c:pt idx="253">
                  <c:v>-20.932019540735499</c:v>
                </c:pt>
                <c:pt idx="254">
                  <c:v>-20.7048690996231</c:v>
                </c:pt>
                <c:pt idx="255">
                  <c:v>-20.5356653304184</c:v>
                </c:pt>
                <c:pt idx="256">
                  <c:v>-20.4075839886005</c:v>
                </c:pt>
                <c:pt idx="257">
                  <c:v>-20.316950963410299</c:v>
                </c:pt>
                <c:pt idx="258">
                  <c:v>-20.269173039384</c:v>
                </c:pt>
                <c:pt idx="259">
                  <c:v>-20.269173039384</c:v>
                </c:pt>
                <c:pt idx="260">
                  <c:v>-20.269173039384</c:v>
                </c:pt>
                <c:pt idx="261">
                  <c:v>-20.269173039384</c:v>
                </c:pt>
                <c:pt idx="262">
                  <c:v>-20.269173039384</c:v>
                </c:pt>
                <c:pt idx="263">
                  <c:v>-20.269173039384</c:v>
                </c:pt>
                <c:pt idx="264">
                  <c:v>-20.269173039384</c:v>
                </c:pt>
                <c:pt idx="265">
                  <c:v>-20.269173039384</c:v>
                </c:pt>
                <c:pt idx="266">
                  <c:v>-20.269173039384</c:v>
                </c:pt>
                <c:pt idx="267">
                  <c:v>-20.269173039384</c:v>
                </c:pt>
                <c:pt idx="268">
                  <c:v>-20.137339437507499</c:v>
                </c:pt>
                <c:pt idx="269">
                  <c:v>-19.941584267715001</c:v>
                </c:pt>
                <c:pt idx="270">
                  <c:v>-19.788360383036899</c:v>
                </c:pt>
                <c:pt idx="271">
                  <c:v>-19.744367661768202</c:v>
                </c:pt>
                <c:pt idx="272">
                  <c:v>-19.744367661768202</c:v>
                </c:pt>
                <c:pt idx="273">
                  <c:v>-19.744367661768202</c:v>
                </c:pt>
                <c:pt idx="274">
                  <c:v>-19.744367661768202</c:v>
                </c:pt>
                <c:pt idx="275">
                  <c:v>-19.744367661768202</c:v>
                </c:pt>
                <c:pt idx="276">
                  <c:v>-19.744367661768202</c:v>
                </c:pt>
                <c:pt idx="277">
                  <c:v>-19.744367661768202</c:v>
                </c:pt>
                <c:pt idx="278">
                  <c:v>-19.744367661768202</c:v>
                </c:pt>
                <c:pt idx="279">
                  <c:v>-19.744367661768202</c:v>
                </c:pt>
                <c:pt idx="280">
                  <c:v>-19.744367661768202</c:v>
                </c:pt>
                <c:pt idx="281">
                  <c:v>-19.744367661768202</c:v>
                </c:pt>
                <c:pt idx="282">
                  <c:v>-19.8852268192541</c:v>
                </c:pt>
                <c:pt idx="283">
                  <c:v>-19.878829702256699</c:v>
                </c:pt>
                <c:pt idx="284">
                  <c:v>-18.486136521137698</c:v>
                </c:pt>
                <c:pt idx="285">
                  <c:v>-17.210518783821129</c:v>
                </c:pt>
                <c:pt idx="286">
                  <c:v>-16.281164036427931</c:v>
                </c:pt>
                <c:pt idx="287">
                  <c:v>-15.795963996211629</c:v>
                </c:pt>
                <c:pt idx="288">
                  <c:v>-15.76888309618667</c:v>
                </c:pt>
                <c:pt idx="289">
                  <c:v>-15.76888309618667</c:v>
                </c:pt>
                <c:pt idx="290">
                  <c:v>-15.76888309618667</c:v>
                </c:pt>
                <c:pt idx="291">
                  <c:v>-15.76888309618667</c:v>
                </c:pt>
                <c:pt idx="292">
                  <c:v>-15.76888309618667</c:v>
                </c:pt>
                <c:pt idx="293">
                  <c:v>-15.76888309618667</c:v>
                </c:pt>
                <c:pt idx="294">
                  <c:v>-15.76888309618667</c:v>
                </c:pt>
                <c:pt idx="295">
                  <c:v>-15.76888309618667</c:v>
                </c:pt>
                <c:pt idx="296">
                  <c:v>-15.76888309618667</c:v>
                </c:pt>
                <c:pt idx="297">
                  <c:v>-14.826602878637839</c:v>
                </c:pt>
                <c:pt idx="298">
                  <c:v>-14.00513138626491</c:v>
                </c:pt>
                <c:pt idx="299">
                  <c:v>-13.45201416621209</c:v>
                </c:pt>
                <c:pt idx="300">
                  <c:v>-13.282743201791909</c:v>
                </c:pt>
                <c:pt idx="301">
                  <c:v>-13.282743201791909</c:v>
                </c:pt>
                <c:pt idx="302">
                  <c:v>-13.282743201791909</c:v>
                </c:pt>
                <c:pt idx="303">
                  <c:v>-13.282743201791909</c:v>
                </c:pt>
                <c:pt idx="304">
                  <c:v>-13.282743201791909</c:v>
                </c:pt>
                <c:pt idx="305">
                  <c:v>-13.282743201791909</c:v>
                </c:pt>
                <c:pt idx="306">
                  <c:v>-13.282743201791909</c:v>
                </c:pt>
                <c:pt idx="307">
                  <c:v>-13.282743201791909</c:v>
                </c:pt>
                <c:pt idx="308">
                  <c:v>-12.7134407873691</c:v>
                </c:pt>
                <c:pt idx="309">
                  <c:v>-12.19704902454998</c:v>
                </c:pt>
                <c:pt idx="310">
                  <c:v>-12.031377382094529</c:v>
                </c:pt>
                <c:pt idx="311">
                  <c:v>-12.031377382094529</c:v>
                </c:pt>
                <c:pt idx="312">
                  <c:v>-12.031377382094529</c:v>
                </c:pt>
                <c:pt idx="313">
                  <c:v>-12.031377382094529</c:v>
                </c:pt>
                <c:pt idx="314">
                  <c:v>-12.031377382094529</c:v>
                </c:pt>
                <c:pt idx="315">
                  <c:v>-12.031377382094529</c:v>
                </c:pt>
                <c:pt idx="316">
                  <c:v>-12.031377382094529</c:v>
                </c:pt>
                <c:pt idx="317">
                  <c:v>-12.031377382094529</c:v>
                </c:pt>
                <c:pt idx="318">
                  <c:v>-12.031377382094529</c:v>
                </c:pt>
                <c:pt idx="319">
                  <c:v>-12.031377382094529</c:v>
                </c:pt>
                <c:pt idx="320">
                  <c:v>-12.031377382094529</c:v>
                </c:pt>
                <c:pt idx="321">
                  <c:v>-11.99196552753906</c:v>
                </c:pt>
                <c:pt idx="322">
                  <c:v>-11.42946900990291</c:v>
                </c:pt>
                <c:pt idx="323">
                  <c:v>-10.949325461385589</c:v>
                </c:pt>
                <c:pt idx="324">
                  <c:v>-10.539808593031729</c:v>
                </c:pt>
                <c:pt idx="325">
                  <c:v>-10.18387108158535</c:v>
                </c:pt>
                <c:pt idx="326">
                  <c:v>-9.8676756398325498</c:v>
                </c:pt>
                <c:pt idx="327">
                  <c:v>-9.5823567070533002</c:v>
                </c:pt>
                <c:pt idx="328">
                  <c:v>-9.325529193295619</c:v>
                </c:pt>
                <c:pt idx="329">
                  <c:v>-9.1029918751501491</c:v>
                </c:pt>
                <c:pt idx="330">
                  <c:v>-8.9278529627394292</c:v>
                </c:pt>
                <c:pt idx="331">
                  <c:v>-8.8162362466482698</c:v>
                </c:pt>
                <c:pt idx="332">
                  <c:v>-8.7817885336080597</c:v>
                </c:pt>
                <c:pt idx="333">
                  <c:v>-8.7817885336080597</c:v>
                </c:pt>
                <c:pt idx="334">
                  <c:v>-8.7817885336080597</c:v>
                </c:pt>
                <c:pt idx="335">
                  <c:v>-8.7817885336080597</c:v>
                </c:pt>
                <c:pt idx="336">
                  <c:v>-8.7817885336080597</c:v>
                </c:pt>
                <c:pt idx="337">
                  <c:v>-8.7817885336080597</c:v>
                </c:pt>
                <c:pt idx="338">
                  <c:v>-8.7817885336080597</c:v>
                </c:pt>
                <c:pt idx="339">
                  <c:v>-8.7817885336080597</c:v>
                </c:pt>
                <c:pt idx="340">
                  <c:v>-8.7817885336080597</c:v>
                </c:pt>
                <c:pt idx="341">
                  <c:v>-8.7817885336080597</c:v>
                </c:pt>
                <c:pt idx="342">
                  <c:v>-8.7817885336080597</c:v>
                </c:pt>
                <c:pt idx="343">
                  <c:v>-8.831426704305219</c:v>
                </c:pt>
                <c:pt idx="344">
                  <c:v>-8.9627946937933398</c:v>
                </c:pt>
                <c:pt idx="345">
                  <c:v>-9.1626373989519792</c:v>
                </c:pt>
                <c:pt idx="346">
                  <c:v>-9.4061084241081598</c:v>
                </c:pt>
                <c:pt idx="347">
                  <c:v>-9.6589625418231595</c:v>
                </c:pt>
                <c:pt idx="348">
                  <c:v>-9.8850712732801007</c:v>
                </c:pt>
                <c:pt idx="349">
                  <c:v>-10.058184274000469</c:v>
                </c:pt>
                <c:pt idx="350">
                  <c:v>-10.17098575552804</c:v>
                </c:pt>
                <c:pt idx="351">
                  <c:v>-10.233975519963669</c:v>
                </c:pt>
                <c:pt idx="352">
                  <c:v>-10.26521570674346</c:v>
                </c:pt>
                <c:pt idx="353">
                  <c:v>-10.280068390962139</c:v>
                </c:pt>
                <c:pt idx="354">
                  <c:v>-10.288140295002279</c:v>
                </c:pt>
                <c:pt idx="355">
                  <c:v>-10.296484734879009</c:v>
                </c:pt>
                <c:pt idx="356">
                  <c:v>-10.312806892982969</c:v>
                </c:pt>
                <c:pt idx="357">
                  <c:v>-10.34398971383057</c:v>
                </c:pt>
                <c:pt idx="358">
                  <c:v>-10.39111025085502</c:v>
                </c:pt>
                <c:pt idx="359">
                  <c:v>-10.44641282618066</c:v>
                </c:pt>
                <c:pt idx="360">
                  <c:v>-10.49671074217347</c:v>
                </c:pt>
              </c:numCache>
            </c:numRef>
          </c:yVal>
          <c:smooth val="0"/>
          <c:extLst>
            <c:ext xmlns:c16="http://schemas.microsoft.com/office/drawing/2014/chart" uri="{C3380CC4-5D6E-409C-BE32-E72D297353CC}">
              <c16:uniqueId val="{00000001-2567-F94E-BDF6-D8B57EA02374}"/>
            </c:ext>
          </c:extLst>
        </c:ser>
        <c:ser>
          <c:idx val="2"/>
          <c:order val="2"/>
          <c:tx>
            <c:strRef>
              <c:f>'Normalized Envelope (2)'!$H$2</c:f>
              <c:strCache>
                <c:ptCount val="1"/>
                <c:pt idx="0">
                  <c:v>F4 (Nadir)</c:v>
                </c:pt>
              </c:strCache>
            </c:strRef>
          </c:tx>
          <c:spPr>
            <a:ln w="19050" cap="rnd">
              <a:solidFill>
                <a:schemeClr val="accent6"/>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(2)'!$H$3:$H$363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2-2567-F94E-BDF6-D8B57EA02374}"/>
            </c:ext>
          </c:extLst>
        </c:ser>
        <c:ser>
          <c:idx val="3"/>
          <c:order val="3"/>
          <c:tx>
            <c:strRef>
              <c:f>'Normalized Envelope (2)'!$I$2</c:f>
              <c:strCache>
                <c:ptCount val="1"/>
                <c:pt idx="0">
                  <c:v>F5(Outer)</c:v>
                </c:pt>
              </c:strCache>
            </c:strRef>
          </c:tx>
          <c:spPr>
            <a:ln w="19050" cap="rnd">
              <a:solidFill>
                <a:schemeClr val="accent2">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(2)'!$I$3:$I$363</c:f>
              <c:numCache>
                <c:formatCode>0.0</c:formatCode>
                <c:ptCount val="361"/>
                <c:pt idx="0">
                  <c:v>-7.5534599687481565</c:v>
                </c:pt>
                <c:pt idx="1">
                  <c:v>-7.5534599687481565</c:v>
                </c:pt>
                <c:pt idx="2">
                  <c:v>-7.5534599687481565</c:v>
                </c:pt>
                <c:pt idx="3">
                  <c:v>-7.5584184032524337</c:v>
                </c:pt>
                <c:pt idx="4">
                  <c:v>-7.5897884778054054</c:v>
                </c:pt>
                <c:pt idx="5">
                  <c:v>-7.6481189118903377</c:v>
                </c:pt>
                <c:pt idx="6">
                  <c:v>-7.7351478106006342</c:v>
                </c:pt>
                <c:pt idx="7">
                  <c:v>-7.8555292147962739</c:v>
                </c:pt>
                <c:pt idx="8">
                  <c:v>-8.0185606287190474</c:v>
                </c:pt>
                <c:pt idx="9">
                  <c:v>-8.2376384703118362</c:v>
                </c:pt>
                <c:pt idx="10">
                  <c:v>-8.5255731274149742</c:v>
                </c:pt>
                <c:pt idx="11">
                  <c:v>-8.8859807868074103</c:v>
                </c:pt>
                <c:pt idx="12">
                  <c:v>-8.6564819583337194</c:v>
                </c:pt>
                <c:pt idx="13">
                  <c:v>-8.2548308094017671</c:v>
                </c:pt>
                <c:pt idx="14">
                  <c:v>-7.9341893787278774</c:v>
                </c:pt>
                <c:pt idx="15">
                  <c:v>-7.6910460535693339</c:v>
                </c:pt>
                <c:pt idx="16">
                  <c:v>-7.523508769906555</c:v>
                </c:pt>
                <c:pt idx="17">
                  <c:v>-7.4429933387796616</c:v>
                </c:pt>
                <c:pt idx="18">
                  <c:v>-7.4429933387796616</c:v>
                </c:pt>
                <c:pt idx="19">
                  <c:v>-7.4429933387796616</c:v>
                </c:pt>
                <c:pt idx="20">
                  <c:v>-7.4429933387796616</c:v>
                </c:pt>
                <c:pt idx="21">
                  <c:v>-7.4429933387796616</c:v>
                </c:pt>
                <c:pt idx="22">
                  <c:v>-7.4429933387796616</c:v>
                </c:pt>
                <c:pt idx="23">
                  <c:v>-7.4429933387796616</c:v>
                </c:pt>
                <c:pt idx="24">
                  <c:v>-7.4429933387796616</c:v>
                </c:pt>
                <c:pt idx="25">
                  <c:v>-7.4429933387796616</c:v>
                </c:pt>
                <c:pt idx="26">
                  <c:v>-7.4429933387796616</c:v>
                </c:pt>
                <c:pt idx="27">
                  <c:v>-7.4429933387796616</c:v>
                </c:pt>
                <c:pt idx="28">
                  <c:v>-7.471835220985537</c:v>
                </c:pt>
                <c:pt idx="29">
                  <c:v>-7.6310648001449302</c:v>
                </c:pt>
                <c:pt idx="30">
                  <c:v>-7.9273141422513547</c:v>
                </c:pt>
                <c:pt idx="31">
                  <c:v>-8.3432504772729459</c:v>
                </c:pt>
                <c:pt idx="32">
                  <c:v>-8.7004168973740601</c:v>
                </c:pt>
                <c:pt idx="33">
                  <c:v>-8.7004168973740601</c:v>
                </c:pt>
                <c:pt idx="34">
                  <c:v>-8.7004168973740601</c:v>
                </c:pt>
                <c:pt idx="35">
                  <c:v>-8.7004168973740601</c:v>
                </c:pt>
                <c:pt idx="36">
                  <c:v>-8.7004168973740601</c:v>
                </c:pt>
                <c:pt idx="37">
                  <c:v>-8.7004168973740601</c:v>
                </c:pt>
                <c:pt idx="38">
                  <c:v>-8.7004168973740601</c:v>
                </c:pt>
                <c:pt idx="39">
                  <c:v>-8.7004168973740601</c:v>
                </c:pt>
                <c:pt idx="40">
                  <c:v>-8.7004168973740601</c:v>
                </c:pt>
                <c:pt idx="41">
                  <c:v>-8.7145091503685101</c:v>
                </c:pt>
                <c:pt idx="42">
                  <c:v>-8.8704828307795403</c:v>
                </c:pt>
                <c:pt idx="43">
                  <c:v>-9.1474285690653296</c:v>
                </c:pt>
                <c:pt idx="44">
                  <c:v>-9.5073344629021701</c:v>
                </c:pt>
                <c:pt idx="45">
                  <c:v>-9.9010766698691892</c:v>
                </c:pt>
                <c:pt idx="46">
                  <c:v>-10.28228813055266</c:v>
                </c:pt>
                <c:pt idx="47">
                  <c:v>-10.620946413958631</c:v>
                </c:pt>
                <c:pt idx="48">
                  <c:v>-10.90272568997921</c:v>
                </c:pt>
                <c:pt idx="49">
                  <c:v>-11.11582841905547</c:v>
                </c:pt>
                <c:pt idx="50">
                  <c:v>-11.24642403812177</c:v>
                </c:pt>
                <c:pt idx="51">
                  <c:v>-11.29261114983664</c:v>
                </c:pt>
                <c:pt idx="52">
                  <c:v>-11.29261114983664</c:v>
                </c:pt>
                <c:pt idx="53">
                  <c:v>-11.29788239603641</c:v>
                </c:pt>
                <c:pt idx="54">
                  <c:v>-11.36803076275838</c:v>
                </c:pt>
                <c:pt idx="55">
                  <c:v>-11.540440029392599</c:v>
                </c:pt>
                <c:pt idx="56">
                  <c:v>-11.829539546032329</c:v>
                </c:pt>
                <c:pt idx="57">
                  <c:v>-12.232850444912239</c:v>
                </c:pt>
                <c:pt idx="58">
                  <c:v>-12.732097201029241</c:v>
                </c:pt>
                <c:pt idx="59">
                  <c:v>-13.283896740122941</c:v>
                </c:pt>
                <c:pt idx="60">
                  <c:v>-13.811543422786901</c:v>
                </c:pt>
                <c:pt idx="61">
                  <c:v>-14.22419551019803</c:v>
                </c:pt>
                <c:pt idx="62">
                  <c:v>-14.47306514394343</c:v>
                </c:pt>
                <c:pt idx="63">
                  <c:v>-14.5953657447</c:v>
                </c:pt>
                <c:pt idx="64">
                  <c:v>-14.687984256092289</c:v>
                </c:pt>
                <c:pt idx="65">
                  <c:v>-14.8407066017012</c:v>
                </c:pt>
                <c:pt idx="66">
                  <c:v>-15.095960105963329</c:v>
                </c:pt>
                <c:pt idx="67">
                  <c:v>-15.450866548306049</c:v>
                </c:pt>
                <c:pt idx="68">
                  <c:v>-15.881476617631378</c:v>
                </c:pt>
                <c:pt idx="69">
                  <c:v>-16.365970192606699</c:v>
                </c:pt>
                <c:pt idx="70">
                  <c:v>-16.889010932469478</c:v>
                </c:pt>
                <c:pt idx="71">
                  <c:v>-17.424179268206849</c:v>
                </c:pt>
                <c:pt idx="72">
                  <c:v>-17.9129393160276</c:v>
                </c:pt>
                <c:pt idx="73">
                  <c:v>-18.271038287854399</c:v>
                </c:pt>
                <c:pt idx="74">
                  <c:v>-18.2774771052087</c:v>
                </c:pt>
                <c:pt idx="75">
                  <c:v>-18.2774771052087</c:v>
                </c:pt>
                <c:pt idx="76">
                  <c:v>-18.2774771052087</c:v>
                </c:pt>
                <c:pt idx="77">
                  <c:v>-18.2774771052087</c:v>
                </c:pt>
                <c:pt idx="78">
                  <c:v>-18.324361355651298</c:v>
                </c:pt>
                <c:pt idx="79">
                  <c:v>-18.523230226942601</c:v>
                </c:pt>
                <c:pt idx="80">
                  <c:v>-18.8790510716175</c:v>
                </c:pt>
                <c:pt idx="81">
                  <c:v>-19.361531152786601</c:v>
                </c:pt>
                <c:pt idx="82">
                  <c:v>-19.7703162644424</c:v>
                </c:pt>
                <c:pt idx="83">
                  <c:v>-19.409873659379201</c:v>
                </c:pt>
                <c:pt idx="84">
                  <c:v>-19.100301018783998</c:v>
                </c:pt>
                <c:pt idx="85">
                  <c:v>-18.914980465194098</c:v>
                </c:pt>
                <c:pt idx="86">
                  <c:v>-18.8957617711823</c:v>
                </c:pt>
                <c:pt idx="87">
                  <c:v>-18.8957617711823</c:v>
                </c:pt>
                <c:pt idx="88">
                  <c:v>-18.8957617711823</c:v>
                </c:pt>
                <c:pt idx="89">
                  <c:v>-18.8957617711823</c:v>
                </c:pt>
                <c:pt idx="90">
                  <c:v>-18.8957617711823</c:v>
                </c:pt>
                <c:pt idx="91">
                  <c:v>-18.8957617711823</c:v>
                </c:pt>
                <c:pt idx="92">
                  <c:v>-18.8957617711823</c:v>
                </c:pt>
                <c:pt idx="93">
                  <c:v>-18.8957617711823</c:v>
                </c:pt>
                <c:pt idx="94">
                  <c:v>-18.8957617711823</c:v>
                </c:pt>
                <c:pt idx="95">
                  <c:v>-18.8957617711823</c:v>
                </c:pt>
                <c:pt idx="96">
                  <c:v>-18.5686731222027</c:v>
                </c:pt>
                <c:pt idx="97">
                  <c:v>-17.8151670385042</c:v>
                </c:pt>
                <c:pt idx="98">
                  <c:v>-17.05457616491822</c:v>
                </c:pt>
                <c:pt idx="99">
                  <c:v>-16.361856621472189</c:v>
                </c:pt>
                <c:pt idx="100">
                  <c:v>-15.793064502338268</c:v>
                </c:pt>
                <c:pt idx="101">
                  <c:v>-15.377117444744339</c:v>
                </c:pt>
                <c:pt idx="102">
                  <c:v>-15.112007020430021</c:v>
                </c:pt>
                <c:pt idx="103">
                  <c:v>-14.96363284963107</c:v>
                </c:pt>
                <c:pt idx="104">
                  <c:v>-14.870763829094951</c:v>
                </c:pt>
                <c:pt idx="105">
                  <c:v>-14.762493294398201</c:v>
                </c:pt>
                <c:pt idx="106">
                  <c:v>-14.586625317688409</c:v>
                </c:pt>
                <c:pt idx="107">
                  <c:v>-14.33051895592118</c:v>
                </c:pt>
                <c:pt idx="108">
                  <c:v>-14.01556490264864</c:v>
                </c:pt>
                <c:pt idx="109">
                  <c:v>-13.673331351637181</c:v>
                </c:pt>
                <c:pt idx="110">
                  <c:v>-13.327949068559271</c:v>
                </c:pt>
                <c:pt idx="111">
                  <c:v>-12.994279149292819</c:v>
                </c:pt>
                <c:pt idx="112">
                  <c:v>-12.68199152100353</c:v>
                </c:pt>
                <c:pt idx="113">
                  <c:v>-12.394509358066749</c:v>
                </c:pt>
                <c:pt idx="114">
                  <c:v>-12.123857935222659</c:v>
                </c:pt>
                <c:pt idx="115">
                  <c:v>-11.85145644790755</c:v>
                </c:pt>
                <c:pt idx="116">
                  <c:v>-11.560551277429031</c:v>
                </c:pt>
                <c:pt idx="117">
                  <c:v>-11.251929220373659</c:v>
                </c:pt>
                <c:pt idx="118">
                  <c:v>-10.947219759866659</c:v>
                </c:pt>
                <c:pt idx="119">
                  <c:v>-10.675922667387891</c:v>
                </c:pt>
                <c:pt idx="120">
                  <c:v>-10.45900038577331</c:v>
                </c:pt>
                <c:pt idx="121">
                  <c:v>-10.301883824931359</c:v>
                </c:pt>
                <c:pt idx="122">
                  <c:v>-10.19703405442025</c:v>
                </c:pt>
                <c:pt idx="123">
                  <c:v>-10.12738632641619</c:v>
                </c:pt>
                <c:pt idx="124">
                  <c:v>-10.06471447672099</c:v>
                </c:pt>
                <c:pt idx="125">
                  <c:v>-9.9679608095596599</c:v>
                </c:pt>
                <c:pt idx="126">
                  <c:v>-9.7938414803915297</c:v>
                </c:pt>
                <c:pt idx="127">
                  <c:v>-9.5219448958190398</c:v>
                </c:pt>
                <c:pt idx="128">
                  <c:v>-9.1742931230533191</c:v>
                </c:pt>
                <c:pt idx="129">
                  <c:v>-8.8080397197835403</c:v>
                </c:pt>
                <c:pt idx="130">
                  <c:v>-8.4892129064224893</c:v>
                </c:pt>
                <c:pt idx="131">
                  <c:v>-8.2716756583094178</c:v>
                </c:pt>
                <c:pt idx="132">
                  <c:v>-8.1904427331052929</c:v>
                </c:pt>
                <c:pt idx="133">
                  <c:v>-8.1904427331052929</c:v>
                </c:pt>
                <c:pt idx="134">
                  <c:v>-8.1904427331052929</c:v>
                </c:pt>
                <c:pt idx="135">
                  <c:v>-8.1904427331052929</c:v>
                </c:pt>
                <c:pt idx="136">
                  <c:v>-8.1904427331052929</c:v>
                </c:pt>
                <c:pt idx="137">
                  <c:v>-8.1904427331052929</c:v>
                </c:pt>
                <c:pt idx="138">
                  <c:v>-8.1904427331052929</c:v>
                </c:pt>
                <c:pt idx="139">
                  <c:v>-8.1904427331052929</c:v>
                </c:pt>
                <c:pt idx="140">
                  <c:v>-8.1904427331052929</c:v>
                </c:pt>
                <c:pt idx="141">
                  <c:v>-8.1904427331052929</c:v>
                </c:pt>
                <c:pt idx="142">
                  <c:v>-8.1904427331052929</c:v>
                </c:pt>
                <c:pt idx="143">
                  <c:v>-8.2617857259679361</c:v>
                </c:pt>
                <c:pt idx="144">
                  <c:v>-8.1513432408952156</c:v>
                </c:pt>
                <c:pt idx="145">
                  <c:v>-8.0174993840373592</c:v>
                </c:pt>
                <c:pt idx="146">
                  <c:v>-7.9995194566265155</c:v>
                </c:pt>
                <c:pt idx="147">
                  <c:v>-7.9995194566265155</c:v>
                </c:pt>
                <c:pt idx="148">
                  <c:v>-7.9995194566265155</c:v>
                </c:pt>
                <c:pt idx="149">
                  <c:v>-7.9995194566265155</c:v>
                </c:pt>
                <c:pt idx="150">
                  <c:v>-7.9995194566265155</c:v>
                </c:pt>
                <c:pt idx="151">
                  <c:v>-7.9995194566265155</c:v>
                </c:pt>
                <c:pt idx="152">
                  <c:v>-7.9995194566265155</c:v>
                </c:pt>
                <c:pt idx="153">
                  <c:v>-7.9995194566265155</c:v>
                </c:pt>
                <c:pt idx="154">
                  <c:v>-7.9995194566265155</c:v>
                </c:pt>
                <c:pt idx="155">
                  <c:v>-7.9995194566265155</c:v>
                </c:pt>
                <c:pt idx="156">
                  <c:v>-7.9995194566265155</c:v>
                </c:pt>
                <c:pt idx="157">
                  <c:v>-8.0971606554029432</c:v>
                </c:pt>
                <c:pt idx="158">
                  <c:v>-8.3027476839365306</c:v>
                </c:pt>
                <c:pt idx="159">
                  <c:v>-8.6006923228905592</c:v>
                </c:pt>
                <c:pt idx="160">
                  <c:v>-8.9633810968980399</c:v>
                </c:pt>
                <c:pt idx="161">
                  <c:v>-9.1301587311763104</c:v>
                </c:pt>
                <c:pt idx="162">
                  <c:v>-8.9627507229609797</c:v>
                </c:pt>
                <c:pt idx="163">
                  <c:v>-8.7926307030168793</c:v>
                </c:pt>
                <c:pt idx="164">
                  <c:v>-8.6118448112355797</c:v>
                </c:pt>
                <c:pt idx="165">
                  <c:v>-8.4281939978747218</c:v>
                </c:pt>
                <c:pt idx="166">
                  <c:v>-8.2616623713197921</c:v>
                </c:pt>
                <c:pt idx="167">
                  <c:v>-8.132901739518628</c:v>
                </c:pt>
                <c:pt idx="168">
                  <c:v>-8.0534602749717088</c:v>
                </c:pt>
                <c:pt idx="169">
                  <c:v>-8.0234637647284615</c:v>
                </c:pt>
                <c:pt idx="170">
                  <c:v>-8.0234637647284615</c:v>
                </c:pt>
                <c:pt idx="171">
                  <c:v>-8.0234637647284615</c:v>
                </c:pt>
                <c:pt idx="172">
                  <c:v>-8.0234637647284615</c:v>
                </c:pt>
                <c:pt idx="173">
                  <c:v>-8.0234637647284615</c:v>
                </c:pt>
                <c:pt idx="174">
                  <c:v>-8.0234637647284615</c:v>
                </c:pt>
                <c:pt idx="175">
                  <c:v>-8.0234637647284615</c:v>
                </c:pt>
                <c:pt idx="176">
                  <c:v>-8.0234637647284615</c:v>
                </c:pt>
                <c:pt idx="177">
                  <c:v>-8.0234637647284615</c:v>
                </c:pt>
                <c:pt idx="178">
                  <c:v>-8.0234637647284615</c:v>
                </c:pt>
                <c:pt idx="179">
                  <c:v>-8.0234637647284615</c:v>
                </c:pt>
                <c:pt idx="180">
                  <c:v>-8.0357818578245812</c:v>
                </c:pt>
                <c:pt idx="181">
                  <c:v>-8.082029686909749</c:v>
                </c:pt>
                <c:pt idx="182">
                  <c:v>-8.1560586564373772</c:v>
                </c:pt>
                <c:pt idx="183">
                  <c:v>-8.2538383778703199</c:v>
                </c:pt>
                <c:pt idx="184">
                  <c:v>-8.3721474502450377</c:v>
                </c:pt>
                <c:pt idx="185">
                  <c:v>-8.5090349850040869</c:v>
                </c:pt>
                <c:pt idx="186">
                  <c:v>-8.6660288295857697</c:v>
                </c:pt>
                <c:pt idx="187">
                  <c:v>-8.8487230245526689</c:v>
                </c:pt>
                <c:pt idx="188">
                  <c:v>-9.0625728049261589</c:v>
                </c:pt>
                <c:pt idx="189">
                  <c:v>-9.3048019276375804</c:v>
                </c:pt>
                <c:pt idx="190">
                  <c:v>-9.0689835383288102</c:v>
                </c:pt>
                <c:pt idx="191">
                  <c:v>-8.7866191777332592</c:v>
                </c:pt>
                <c:pt idx="192">
                  <c:v>-8.4900992500862991</c:v>
                </c:pt>
                <c:pt idx="193">
                  <c:v>-8.2130593858757308</c:v>
                </c:pt>
                <c:pt idx="194">
                  <c:v>-8.0002483674074902</c:v>
                </c:pt>
                <c:pt idx="195">
                  <c:v>-7.8997571093686085</c:v>
                </c:pt>
                <c:pt idx="196">
                  <c:v>-7.8997571093686085</c:v>
                </c:pt>
                <c:pt idx="197">
                  <c:v>-7.8997571093686085</c:v>
                </c:pt>
                <c:pt idx="198">
                  <c:v>-7.8997571093686085</c:v>
                </c:pt>
                <c:pt idx="199">
                  <c:v>-7.8997571093686085</c:v>
                </c:pt>
                <c:pt idx="200">
                  <c:v>-7.8997571093686085</c:v>
                </c:pt>
                <c:pt idx="201">
                  <c:v>-7.8997571093686085</c:v>
                </c:pt>
                <c:pt idx="202">
                  <c:v>-7.8997571093686085</c:v>
                </c:pt>
                <c:pt idx="203">
                  <c:v>-7.8997571093686085</c:v>
                </c:pt>
                <c:pt idx="204">
                  <c:v>-7.8997571093686085</c:v>
                </c:pt>
                <c:pt idx="205">
                  <c:v>-7.8997571093686085</c:v>
                </c:pt>
                <c:pt idx="206">
                  <c:v>-7.9575627849079362</c:v>
                </c:pt>
                <c:pt idx="207">
                  <c:v>-8.2140908305464926</c:v>
                </c:pt>
                <c:pt idx="208">
                  <c:v>-8.6986509180435601</c:v>
                </c:pt>
                <c:pt idx="209">
                  <c:v>-9.4164823515597504</c:v>
                </c:pt>
                <c:pt idx="210">
                  <c:v>-10.14619006605729</c:v>
                </c:pt>
                <c:pt idx="211">
                  <c:v>-10.14619006605729</c:v>
                </c:pt>
                <c:pt idx="212">
                  <c:v>-10.14619006605729</c:v>
                </c:pt>
                <c:pt idx="213">
                  <c:v>-10.14619006605729</c:v>
                </c:pt>
                <c:pt idx="214">
                  <c:v>-10.14619006605729</c:v>
                </c:pt>
                <c:pt idx="215">
                  <c:v>-10.14619006605729</c:v>
                </c:pt>
                <c:pt idx="216">
                  <c:v>-10.14619006605729</c:v>
                </c:pt>
                <c:pt idx="217">
                  <c:v>-10.14619006605729</c:v>
                </c:pt>
                <c:pt idx="218">
                  <c:v>-10.14619006605729</c:v>
                </c:pt>
                <c:pt idx="219">
                  <c:v>-10.14619006605729</c:v>
                </c:pt>
                <c:pt idx="220">
                  <c:v>-10.397644965287011</c:v>
                </c:pt>
                <c:pt idx="221">
                  <c:v>-10.974448465268239</c:v>
                </c:pt>
                <c:pt idx="222">
                  <c:v>-11.624024909514159</c:v>
                </c:pt>
                <c:pt idx="223">
                  <c:v>-11.624024909514159</c:v>
                </c:pt>
                <c:pt idx="224">
                  <c:v>-11.624024909514159</c:v>
                </c:pt>
                <c:pt idx="225">
                  <c:v>-11.624024909514159</c:v>
                </c:pt>
                <c:pt idx="226">
                  <c:v>-11.624024909514159</c:v>
                </c:pt>
                <c:pt idx="227">
                  <c:v>-11.624024909514159</c:v>
                </c:pt>
                <c:pt idx="228">
                  <c:v>-11.624024909514159</c:v>
                </c:pt>
                <c:pt idx="229">
                  <c:v>-11.624024909514159</c:v>
                </c:pt>
                <c:pt idx="230">
                  <c:v>-11.69385103879787</c:v>
                </c:pt>
                <c:pt idx="231">
                  <c:v>-11.942802839705699</c:v>
                </c:pt>
                <c:pt idx="232">
                  <c:v>-12.286033744737761</c:v>
                </c:pt>
                <c:pt idx="233">
                  <c:v>-12.52518743921126</c:v>
                </c:pt>
                <c:pt idx="234">
                  <c:v>-12.52518743921126</c:v>
                </c:pt>
                <c:pt idx="235">
                  <c:v>-12.52518743921126</c:v>
                </c:pt>
                <c:pt idx="236">
                  <c:v>-12.52518743921126</c:v>
                </c:pt>
                <c:pt idx="237">
                  <c:v>-12.52518743921126</c:v>
                </c:pt>
                <c:pt idx="238">
                  <c:v>-12.54822006257197</c:v>
                </c:pt>
                <c:pt idx="239">
                  <c:v>-12.78978746794388</c:v>
                </c:pt>
                <c:pt idx="240">
                  <c:v>-13.27959686162575</c:v>
                </c:pt>
                <c:pt idx="241">
                  <c:v>-13.985556974379389</c:v>
                </c:pt>
                <c:pt idx="242">
                  <c:v>-14.801601991836801</c:v>
                </c:pt>
                <c:pt idx="243">
                  <c:v>-15.55732050526526</c:v>
                </c:pt>
                <c:pt idx="244">
                  <c:v>-16.093688884498349</c:v>
                </c:pt>
                <c:pt idx="245">
                  <c:v>-16.375429171268561</c:v>
                </c:pt>
                <c:pt idx="246">
                  <c:v>-16.502620913342351</c:v>
                </c:pt>
                <c:pt idx="247">
                  <c:v>-16.60486337065446</c:v>
                </c:pt>
                <c:pt idx="248">
                  <c:v>-16.758370734359989</c:v>
                </c:pt>
                <c:pt idx="249">
                  <c:v>-16.97946232114985</c:v>
                </c:pt>
                <c:pt idx="250">
                  <c:v>-17.249285425117058</c:v>
                </c:pt>
                <c:pt idx="251">
                  <c:v>-17.530247716089089</c:v>
                </c:pt>
                <c:pt idx="252">
                  <c:v>-17.716554080573399</c:v>
                </c:pt>
                <c:pt idx="253">
                  <c:v>-17.716554080573399</c:v>
                </c:pt>
                <c:pt idx="254">
                  <c:v>-17.716554080573399</c:v>
                </c:pt>
                <c:pt idx="255">
                  <c:v>-17.716554080573399</c:v>
                </c:pt>
                <c:pt idx="256">
                  <c:v>-17.716554080573399</c:v>
                </c:pt>
                <c:pt idx="257">
                  <c:v>-17.7307427697232</c:v>
                </c:pt>
                <c:pt idx="258">
                  <c:v>-17.9414800592996</c:v>
                </c:pt>
                <c:pt idx="259">
                  <c:v>-18.391160519544801</c:v>
                </c:pt>
                <c:pt idx="260">
                  <c:v>-19.079291869655801</c:v>
                </c:pt>
                <c:pt idx="261">
                  <c:v>-19.556372707380699</c:v>
                </c:pt>
                <c:pt idx="262">
                  <c:v>-19.2272415250983</c:v>
                </c:pt>
                <c:pt idx="263">
                  <c:v>-19.2272415250983</c:v>
                </c:pt>
                <c:pt idx="264">
                  <c:v>-19.2272415250983</c:v>
                </c:pt>
                <c:pt idx="265">
                  <c:v>-19.2272415250983</c:v>
                </c:pt>
                <c:pt idx="266">
                  <c:v>-19.2272415250983</c:v>
                </c:pt>
                <c:pt idx="267">
                  <c:v>-19.2272415250983</c:v>
                </c:pt>
                <c:pt idx="268">
                  <c:v>-19.2272415250983</c:v>
                </c:pt>
                <c:pt idx="269">
                  <c:v>-19.2272415250983</c:v>
                </c:pt>
                <c:pt idx="270">
                  <c:v>-19.2272415250983</c:v>
                </c:pt>
                <c:pt idx="271">
                  <c:v>-19.2272415250983</c:v>
                </c:pt>
                <c:pt idx="272">
                  <c:v>-19.2272415250983</c:v>
                </c:pt>
                <c:pt idx="273">
                  <c:v>-18.688971941346498</c:v>
                </c:pt>
                <c:pt idx="274">
                  <c:v>-17.933927012899002</c:v>
                </c:pt>
                <c:pt idx="275">
                  <c:v>-17.402377950370681</c:v>
                </c:pt>
                <c:pt idx="276">
                  <c:v>-17.119168242715372</c:v>
                </c:pt>
                <c:pt idx="277">
                  <c:v>-17.059169754883278</c:v>
                </c:pt>
                <c:pt idx="278">
                  <c:v>-17.059169754883278</c:v>
                </c:pt>
                <c:pt idx="279">
                  <c:v>-17.059169754883278</c:v>
                </c:pt>
                <c:pt idx="280">
                  <c:v>-17.059169754883278</c:v>
                </c:pt>
                <c:pt idx="281">
                  <c:v>-17.059169754883278</c:v>
                </c:pt>
                <c:pt idx="282">
                  <c:v>-17.059169754883278</c:v>
                </c:pt>
                <c:pt idx="283">
                  <c:v>-16.840300482154301</c:v>
                </c:pt>
                <c:pt idx="284">
                  <c:v>-16.388357846600758</c:v>
                </c:pt>
                <c:pt idx="285">
                  <c:v>-15.85170300526751</c:v>
                </c:pt>
                <c:pt idx="286">
                  <c:v>-15.33842623929824</c:v>
                </c:pt>
                <c:pt idx="287">
                  <c:v>-14.96176146195827</c:v>
                </c:pt>
                <c:pt idx="288">
                  <c:v>-14.777234362409549</c:v>
                </c:pt>
                <c:pt idx="289">
                  <c:v>-14.73875982954527</c:v>
                </c:pt>
                <c:pt idx="290">
                  <c:v>-14.686824054529481</c:v>
                </c:pt>
                <c:pt idx="291">
                  <c:v>-14.41775102125257</c:v>
                </c:pt>
                <c:pt idx="292">
                  <c:v>-13.85003966230604</c:v>
                </c:pt>
                <c:pt idx="293">
                  <c:v>-13.108248121896779</c:v>
                </c:pt>
                <c:pt idx="294">
                  <c:v>-12.403201228092101</c:v>
                </c:pt>
                <c:pt idx="295">
                  <c:v>-11.89656199558298</c:v>
                </c:pt>
                <c:pt idx="296">
                  <c:v>-11.6734192590317</c:v>
                </c:pt>
                <c:pt idx="297">
                  <c:v>-11.6734192590317</c:v>
                </c:pt>
                <c:pt idx="298">
                  <c:v>-11.6734192590317</c:v>
                </c:pt>
                <c:pt idx="299">
                  <c:v>-11.6734192590317</c:v>
                </c:pt>
                <c:pt idx="300">
                  <c:v>-11.6734192590317</c:v>
                </c:pt>
                <c:pt idx="301">
                  <c:v>-11.6734192590317</c:v>
                </c:pt>
                <c:pt idx="302">
                  <c:v>-11.6734192590317</c:v>
                </c:pt>
                <c:pt idx="303">
                  <c:v>-11.6734192590317</c:v>
                </c:pt>
                <c:pt idx="304">
                  <c:v>-11.6734192590317</c:v>
                </c:pt>
                <c:pt idx="305">
                  <c:v>-11.56891181147763</c:v>
                </c:pt>
                <c:pt idx="306">
                  <c:v>-10.45196276530128</c:v>
                </c:pt>
                <c:pt idx="307">
                  <c:v>-9.7167692784698705</c:v>
                </c:pt>
                <c:pt idx="308">
                  <c:v>-9.4225709307306502</c:v>
                </c:pt>
                <c:pt idx="309">
                  <c:v>-9.4225709307306502</c:v>
                </c:pt>
                <c:pt idx="310">
                  <c:v>-9.4225709307306502</c:v>
                </c:pt>
                <c:pt idx="311">
                  <c:v>-9.4225709307306502</c:v>
                </c:pt>
                <c:pt idx="312">
                  <c:v>-9.4225709307306502</c:v>
                </c:pt>
                <c:pt idx="313">
                  <c:v>-9.4225709307306502</c:v>
                </c:pt>
                <c:pt idx="314">
                  <c:v>-9.4225709307306502</c:v>
                </c:pt>
                <c:pt idx="315">
                  <c:v>-9.4225709307306502</c:v>
                </c:pt>
                <c:pt idx="316">
                  <c:v>-9.4225709307306502</c:v>
                </c:pt>
                <c:pt idx="317">
                  <c:v>-9.4225709307306502</c:v>
                </c:pt>
                <c:pt idx="318">
                  <c:v>-9.4225709307306502</c:v>
                </c:pt>
                <c:pt idx="319">
                  <c:v>-9.5824639452165208</c:v>
                </c:pt>
                <c:pt idx="320">
                  <c:v>-9.0888441476593798</c:v>
                </c:pt>
                <c:pt idx="321">
                  <c:v>-8.5991929115100803</c:v>
                </c:pt>
                <c:pt idx="322">
                  <c:v>-8.3496677604540501</c:v>
                </c:pt>
                <c:pt idx="323">
                  <c:v>-8.3031108619148242</c:v>
                </c:pt>
                <c:pt idx="324">
                  <c:v>-8.3031108619148242</c:v>
                </c:pt>
                <c:pt idx="325">
                  <c:v>-8.3031108619148242</c:v>
                </c:pt>
                <c:pt idx="326">
                  <c:v>-8.3031108619148242</c:v>
                </c:pt>
                <c:pt idx="327">
                  <c:v>-8.3031108619148242</c:v>
                </c:pt>
                <c:pt idx="328">
                  <c:v>-8.3031108619148242</c:v>
                </c:pt>
                <c:pt idx="329">
                  <c:v>-8.3031108619148242</c:v>
                </c:pt>
                <c:pt idx="330">
                  <c:v>-8.3031108619148242</c:v>
                </c:pt>
                <c:pt idx="331">
                  <c:v>-8.3031108619148242</c:v>
                </c:pt>
                <c:pt idx="332">
                  <c:v>-8.3031108619148242</c:v>
                </c:pt>
                <c:pt idx="333">
                  <c:v>-8.3031108619148242</c:v>
                </c:pt>
                <c:pt idx="334">
                  <c:v>-8.413061561554148</c:v>
                </c:pt>
                <c:pt idx="335">
                  <c:v>-8.6278863863549695</c:v>
                </c:pt>
                <c:pt idx="336">
                  <c:v>-8.8948092434823103</c:v>
                </c:pt>
                <c:pt idx="337">
                  <c:v>-9.1670657585424706</c:v>
                </c:pt>
                <c:pt idx="338">
                  <c:v>-9.199252191156809</c:v>
                </c:pt>
                <c:pt idx="339">
                  <c:v>-9.0276541313195491</c:v>
                </c:pt>
                <c:pt idx="340">
                  <c:v>-8.8646519656459191</c:v>
                </c:pt>
                <c:pt idx="341">
                  <c:v>-8.7210505425853597</c:v>
                </c:pt>
                <c:pt idx="342">
                  <c:v>-8.5963571263235998</c:v>
                </c:pt>
                <c:pt idx="343">
                  <c:v>-8.4795048196291436</c:v>
                </c:pt>
                <c:pt idx="344">
                  <c:v>-8.3567735099017852</c:v>
                </c:pt>
                <c:pt idx="345">
                  <c:v>-8.2210401981485663</c:v>
                </c:pt>
                <c:pt idx="346">
                  <c:v>-8.0759196144095924</c:v>
                </c:pt>
                <c:pt idx="347">
                  <c:v>-7.9328397046516619</c:v>
                </c:pt>
                <c:pt idx="348">
                  <c:v>-7.8045729674741819</c:v>
                </c:pt>
                <c:pt idx="349">
                  <c:v>-7.7001589505230266</c:v>
                </c:pt>
                <c:pt idx="350">
                  <c:v>-7.6235125492685487</c:v>
                </c:pt>
                <c:pt idx="351">
                  <c:v>-7.6235125492685487</c:v>
                </c:pt>
                <c:pt idx="352">
                  <c:v>-7.6235125492685487</c:v>
                </c:pt>
                <c:pt idx="353">
                  <c:v>-7.6235125492685487</c:v>
                </c:pt>
                <c:pt idx="354">
                  <c:v>-7.6235125492685487</c:v>
                </c:pt>
                <c:pt idx="355">
                  <c:v>-7.6235125492685487</c:v>
                </c:pt>
                <c:pt idx="356">
                  <c:v>-7.6235125492685487</c:v>
                </c:pt>
                <c:pt idx="357">
                  <c:v>-7.6235125492685487</c:v>
                </c:pt>
                <c:pt idx="358">
                  <c:v>-7.6235125492685487</c:v>
                </c:pt>
                <c:pt idx="359">
                  <c:v>-7.6235125492685487</c:v>
                </c:pt>
                <c:pt idx="360">
                  <c:v>-7.6235125492685487</c:v>
                </c:pt>
              </c:numCache>
            </c:numRef>
          </c:yVal>
          <c:smooth val="0"/>
          <c:extLst>
            <c:ext xmlns:c16="http://schemas.microsoft.com/office/drawing/2014/chart" uri="{C3380CC4-5D6E-409C-BE32-E72D297353CC}">
              <c16:uniqueId val="{00000003-2567-F94E-BDF6-D8B57EA02374}"/>
            </c:ext>
          </c:extLst>
        </c:ser>
        <c:ser>
          <c:idx val="4"/>
          <c:order val="4"/>
          <c:tx>
            <c:strRef>
              <c:f>'Normalized Envelope (2)'!$J$2</c:f>
              <c:strCache>
                <c:ptCount val="1"/>
                <c:pt idx="0">
                  <c:v>F5 (Nadir)</c:v>
                </c:pt>
              </c:strCache>
            </c:strRef>
          </c:tx>
          <c:spPr>
            <a:ln w="19050" cap="rnd">
              <a:solidFill>
                <a:schemeClr val="accent4">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(2)'!$J$3:$J$363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4-2567-F94E-BDF6-D8B57EA02374}"/>
            </c:ext>
          </c:extLst>
        </c:ser>
        <c:ser>
          <c:idx val="5"/>
          <c:order val="5"/>
          <c:tx>
            <c:strRef>
              <c:f>'Normalized Envelope (2)'!$K$2</c:f>
              <c:strCache>
                <c:ptCount val="1"/>
                <c:pt idx="0">
                  <c:v>F6</c:v>
                </c:pt>
              </c:strCache>
            </c:strRef>
          </c:tx>
          <c:spPr>
            <a:ln w="19050" cap="rnd">
              <a:solidFill>
                <a:schemeClr val="accent6">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(2)'!$K$3:$K$363</c:f>
              <c:numCache>
                <c:formatCode>0.0</c:formatCode>
                <c:ptCount val="361"/>
                <c:pt idx="0">
                  <c:v>-7.0386609051801026</c:v>
                </c:pt>
                <c:pt idx="1">
                  <c:v>-7.0386609051801026</c:v>
                </c:pt>
                <c:pt idx="2">
                  <c:v>-7.0386609051801026</c:v>
                </c:pt>
                <c:pt idx="3">
                  <c:v>-7.0386609051801026</c:v>
                </c:pt>
                <c:pt idx="4">
                  <c:v>-7.0392983899322292</c:v>
                </c:pt>
                <c:pt idx="5">
                  <c:v>-7.0659065756891568</c:v>
                </c:pt>
                <c:pt idx="6">
                  <c:v>-7.1269347777734486</c:v>
                </c:pt>
                <c:pt idx="7">
                  <c:v>-7.2331650410751278</c:v>
                </c:pt>
                <c:pt idx="8">
                  <c:v>-7.3969289083370722</c:v>
                </c:pt>
                <c:pt idx="9">
                  <c:v>-7.6304680425550622</c:v>
                </c:pt>
                <c:pt idx="10">
                  <c:v>-7.9425298257291228</c:v>
                </c:pt>
                <c:pt idx="11">
                  <c:v>-8.3328340220217392</c:v>
                </c:pt>
                <c:pt idx="12">
                  <c:v>-8.78570082066285</c:v>
                </c:pt>
                <c:pt idx="13">
                  <c:v>-8.4858916552563173</c:v>
                </c:pt>
                <c:pt idx="14">
                  <c:v>-8.0959886226272246</c:v>
                </c:pt>
                <c:pt idx="15">
                  <c:v>-7.7638316379726771</c:v>
                </c:pt>
                <c:pt idx="16">
                  <c:v>-7.4939447733295133</c:v>
                </c:pt>
                <c:pt idx="17">
                  <c:v>-7.3056320152949228</c:v>
                </c:pt>
                <c:pt idx="18">
                  <c:v>-7.2290698443922929</c:v>
                </c:pt>
                <c:pt idx="19">
                  <c:v>-7.2290698443922929</c:v>
                </c:pt>
                <c:pt idx="20">
                  <c:v>-7.2290698443922929</c:v>
                </c:pt>
                <c:pt idx="21">
                  <c:v>-7.2290698443922929</c:v>
                </c:pt>
                <c:pt idx="22">
                  <c:v>-7.2290698443922929</c:v>
                </c:pt>
                <c:pt idx="23">
                  <c:v>-7.2290698443922929</c:v>
                </c:pt>
                <c:pt idx="24">
                  <c:v>-7.2290698443922929</c:v>
                </c:pt>
                <c:pt idx="25">
                  <c:v>-7.2290698443922929</c:v>
                </c:pt>
                <c:pt idx="26">
                  <c:v>-7.2290698443922929</c:v>
                </c:pt>
                <c:pt idx="27">
                  <c:v>-7.2290698443922929</c:v>
                </c:pt>
                <c:pt idx="28">
                  <c:v>-7.2290698443922929</c:v>
                </c:pt>
                <c:pt idx="29">
                  <c:v>-7.2918962910001888</c:v>
                </c:pt>
                <c:pt idx="30">
                  <c:v>-7.5068759165567114</c:v>
                </c:pt>
                <c:pt idx="31">
                  <c:v>-7.8644996212515919</c:v>
                </c:pt>
                <c:pt idx="32">
                  <c:v>-8.3275316624917011</c:v>
                </c:pt>
                <c:pt idx="33">
                  <c:v>-8.7466577070299607</c:v>
                </c:pt>
                <c:pt idx="34">
                  <c:v>-8.7466577070299607</c:v>
                </c:pt>
                <c:pt idx="35">
                  <c:v>-8.7466577070299607</c:v>
                </c:pt>
                <c:pt idx="36">
                  <c:v>-8.7466577070299607</c:v>
                </c:pt>
                <c:pt idx="37">
                  <c:v>-8.7466577070299607</c:v>
                </c:pt>
                <c:pt idx="38">
                  <c:v>-8.7466577070299607</c:v>
                </c:pt>
                <c:pt idx="39">
                  <c:v>-8.7466577070299607</c:v>
                </c:pt>
                <c:pt idx="40">
                  <c:v>-8.7466577070299607</c:v>
                </c:pt>
                <c:pt idx="41">
                  <c:v>-8.7466577070299607</c:v>
                </c:pt>
                <c:pt idx="42">
                  <c:v>-8.8584493142535798</c:v>
                </c:pt>
                <c:pt idx="43">
                  <c:v>-9.0912761598025202</c:v>
                </c:pt>
                <c:pt idx="44">
                  <c:v>-9.4198155051119201</c:v>
                </c:pt>
                <c:pt idx="45">
                  <c:v>-9.8064481978312692</c:v>
                </c:pt>
                <c:pt idx="46">
                  <c:v>-10.211523205027319</c:v>
                </c:pt>
                <c:pt idx="47">
                  <c:v>-10.60239779165245</c:v>
                </c:pt>
                <c:pt idx="48">
                  <c:v>-10.95044016888842</c:v>
                </c:pt>
                <c:pt idx="49">
                  <c:v>-11.22064824868033</c:v>
                </c:pt>
                <c:pt idx="50">
                  <c:v>-11.323827638250689</c:v>
                </c:pt>
                <c:pt idx="51">
                  <c:v>-11.323827638250689</c:v>
                </c:pt>
                <c:pt idx="52">
                  <c:v>-11.323827638250689</c:v>
                </c:pt>
                <c:pt idx="53">
                  <c:v>-11.323827638250689</c:v>
                </c:pt>
                <c:pt idx="54">
                  <c:v>-11.36067180042056</c:v>
                </c:pt>
                <c:pt idx="55">
                  <c:v>-11.523705380633499</c:v>
                </c:pt>
                <c:pt idx="56">
                  <c:v>-11.82885431998676</c:v>
                </c:pt>
                <c:pt idx="57">
                  <c:v>-12.268158077495091</c:v>
                </c:pt>
                <c:pt idx="58">
                  <c:v>-12.810472933411369</c:v>
                </c:pt>
                <c:pt idx="59">
                  <c:v>-13.39181249384826</c:v>
                </c:pt>
                <c:pt idx="60">
                  <c:v>-13.91229929341848</c:v>
                </c:pt>
                <c:pt idx="61">
                  <c:v>-14.271516236824219</c:v>
                </c:pt>
                <c:pt idx="62">
                  <c:v>-14.440205914611461</c:v>
                </c:pt>
                <c:pt idx="63">
                  <c:v>-14.492470456082849</c:v>
                </c:pt>
                <c:pt idx="64">
                  <c:v>-14.55071474654455</c:v>
                </c:pt>
                <c:pt idx="65">
                  <c:v>-14.70962051857747</c:v>
                </c:pt>
                <c:pt idx="66">
                  <c:v>-15.005168265867169</c:v>
                </c:pt>
                <c:pt idx="67">
                  <c:v>-15.42465988265864</c:v>
                </c:pt>
                <c:pt idx="68">
                  <c:v>-15.931994583168908</c:v>
                </c:pt>
                <c:pt idx="69">
                  <c:v>-16.489247639146669</c:v>
                </c:pt>
                <c:pt idx="70">
                  <c:v>-17.06165823057988</c:v>
                </c:pt>
                <c:pt idx="71">
                  <c:v>-17.605642312244999</c:v>
                </c:pt>
                <c:pt idx="72">
                  <c:v>-18.058893916697901</c:v>
                </c:pt>
                <c:pt idx="73">
                  <c:v>-18.357808562590701</c:v>
                </c:pt>
                <c:pt idx="74">
                  <c:v>-18.398542218528199</c:v>
                </c:pt>
                <c:pt idx="75">
                  <c:v>-18.398542218528199</c:v>
                </c:pt>
                <c:pt idx="76">
                  <c:v>-18.398542218528199</c:v>
                </c:pt>
                <c:pt idx="77">
                  <c:v>-18.398542218528199</c:v>
                </c:pt>
                <c:pt idx="78">
                  <c:v>-18.4813860713653</c:v>
                </c:pt>
                <c:pt idx="79">
                  <c:v>-18.693049549341801</c:v>
                </c:pt>
                <c:pt idx="80">
                  <c:v>-19.036729082608801</c:v>
                </c:pt>
                <c:pt idx="81">
                  <c:v>-19.486361997590098</c:v>
                </c:pt>
                <c:pt idx="82">
                  <c:v>-19.9795897357005</c:v>
                </c:pt>
                <c:pt idx="83">
                  <c:v>-19.6482606234974</c:v>
                </c:pt>
                <c:pt idx="84">
                  <c:v>-19.336295718793099</c:v>
                </c:pt>
                <c:pt idx="85">
                  <c:v>-19.129858494877201</c:v>
                </c:pt>
                <c:pt idx="86">
                  <c:v>-19.077917354331099</c:v>
                </c:pt>
                <c:pt idx="87">
                  <c:v>-19.077917354331099</c:v>
                </c:pt>
                <c:pt idx="88">
                  <c:v>-19.077917354331099</c:v>
                </c:pt>
                <c:pt idx="89">
                  <c:v>-19.077917354331099</c:v>
                </c:pt>
                <c:pt idx="90">
                  <c:v>-19.077917354331099</c:v>
                </c:pt>
                <c:pt idx="91">
                  <c:v>-19.077917354331099</c:v>
                </c:pt>
                <c:pt idx="92">
                  <c:v>-19.077917354331099</c:v>
                </c:pt>
                <c:pt idx="93">
                  <c:v>-19.077917354331099</c:v>
                </c:pt>
                <c:pt idx="94">
                  <c:v>-19.077917354331099</c:v>
                </c:pt>
                <c:pt idx="95">
                  <c:v>-19.077917354331099</c:v>
                </c:pt>
                <c:pt idx="96">
                  <c:v>-18.533980397388699</c:v>
                </c:pt>
                <c:pt idx="97">
                  <c:v>-17.834748378758299</c:v>
                </c:pt>
                <c:pt idx="98">
                  <c:v>-17.111995019706541</c:v>
                </c:pt>
                <c:pt idx="99">
                  <c:v>-16.437304101462551</c:v>
                </c:pt>
                <c:pt idx="100">
                  <c:v>-15.86403594445056</c:v>
                </c:pt>
                <c:pt idx="101">
                  <c:v>-15.418838406132341</c:v>
                </c:pt>
                <c:pt idx="102">
                  <c:v>-15.0995654219311</c:v>
                </c:pt>
                <c:pt idx="103">
                  <c:v>-14.876823636809579</c:v>
                </c:pt>
                <c:pt idx="104">
                  <c:v>-14.701548799237369</c:v>
                </c:pt>
                <c:pt idx="105">
                  <c:v>-14.52208605799253</c:v>
                </c:pt>
                <c:pt idx="106">
                  <c:v>-14.30599713059158</c:v>
                </c:pt>
                <c:pt idx="107">
                  <c:v>-14.050856073121629</c:v>
                </c:pt>
                <c:pt idx="108">
                  <c:v>-13.77368564903588</c:v>
                </c:pt>
                <c:pt idx="109">
                  <c:v>-13.48998356909296</c:v>
                </c:pt>
                <c:pt idx="110">
                  <c:v>-13.20237999669806</c:v>
                </c:pt>
                <c:pt idx="111">
                  <c:v>-12.9057219101058</c:v>
                </c:pt>
                <c:pt idx="112">
                  <c:v>-12.598169520031099</c:v>
                </c:pt>
                <c:pt idx="113">
                  <c:v>-12.28432855454505</c:v>
                </c:pt>
                <c:pt idx="114">
                  <c:v>-11.968712005139391</c:v>
                </c:pt>
                <c:pt idx="115">
                  <c:v>-11.65069938611224</c:v>
                </c:pt>
                <c:pt idx="116">
                  <c:v>-11.329631871457449</c:v>
                </c:pt>
                <c:pt idx="117">
                  <c:v>-11.014586109656051</c:v>
                </c:pt>
                <c:pt idx="118">
                  <c:v>-10.725904032456089</c:v>
                </c:pt>
                <c:pt idx="119">
                  <c:v>-10.484679308560189</c:v>
                </c:pt>
                <c:pt idx="120">
                  <c:v>-10.299991315816101</c:v>
                </c:pt>
                <c:pt idx="121">
                  <c:v>-10.16489669651466</c:v>
                </c:pt>
                <c:pt idx="122">
                  <c:v>-10.062155319165459</c:v>
                </c:pt>
                <c:pt idx="123">
                  <c:v>-9.9714045549372194</c:v>
                </c:pt>
                <c:pt idx="124">
                  <c:v>-9.870177757069829</c:v>
                </c:pt>
                <c:pt idx="125">
                  <c:v>-9.7318976017439596</c:v>
                </c:pt>
                <c:pt idx="126">
                  <c:v>-9.5320305629565905</c:v>
                </c:pt>
                <c:pt idx="127">
                  <c:v>-9.2649883924917802</c:v>
                </c:pt>
                <c:pt idx="128">
                  <c:v>-8.9565241008967398</c:v>
                </c:pt>
                <c:pt idx="129">
                  <c:v>-8.6564623166967394</c:v>
                </c:pt>
                <c:pt idx="130">
                  <c:v>-8.4182893242564472</c:v>
                </c:pt>
                <c:pt idx="131">
                  <c:v>-8.2832732201530597</c:v>
                </c:pt>
                <c:pt idx="132">
                  <c:v>-8.2755098572323202</c:v>
                </c:pt>
                <c:pt idx="133">
                  <c:v>-8.2755098572323202</c:v>
                </c:pt>
                <c:pt idx="134">
                  <c:v>-8.2755098572323202</c:v>
                </c:pt>
                <c:pt idx="135">
                  <c:v>-8.2755098572323202</c:v>
                </c:pt>
                <c:pt idx="136">
                  <c:v>-8.2755098572323202</c:v>
                </c:pt>
                <c:pt idx="137">
                  <c:v>-8.2755098572323202</c:v>
                </c:pt>
                <c:pt idx="138">
                  <c:v>-8.2755098572323202</c:v>
                </c:pt>
                <c:pt idx="139">
                  <c:v>-8.2755098572323202</c:v>
                </c:pt>
                <c:pt idx="140">
                  <c:v>-8.2755098572323202</c:v>
                </c:pt>
                <c:pt idx="141">
                  <c:v>-8.2755098572323202</c:v>
                </c:pt>
                <c:pt idx="142">
                  <c:v>-8.2755098572323202</c:v>
                </c:pt>
                <c:pt idx="143">
                  <c:v>-8.0720297173654334</c:v>
                </c:pt>
                <c:pt idx="144">
                  <c:v>-7.9282716125910166</c:v>
                </c:pt>
                <c:pt idx="145">
                  <c:v>-7.9001848373383172</c:v>
                </c:pt>
                <c:pt idx="146">
                  <c:v>-7.9001848373383172</c:v>
                </c:pt>
                <c:pt idx="147">
                  <c:v>-7.9001848373383172</c:v>
                </c:pt>
                <c:pt idx="148">
                  <c:v>-7.9001848373383172</c:v>
                </c:pt>
                <c:pt idx="149">
                  <c:v>-7.9001848373383172</c:v>
                </c:pt>
                <c:pt idx="150">
                  <c:v>-7.9001848373383172</c:v>
                </c:pt>
                <c:pt idx="151">
                  <c:v>-7.9001848373383172</c:v>
                </c:pt>
                <c:pt idx="152">
                  <c:v>-7.9001848373383172</c:v>
                </c:pt>
                <c:pt idx="153">
                  <c:v>-7.9001848373383172</c:v>
                </c:pt>
                <c:pt idx="154">
                  <c:v>-7.9001848373383172</c:v>
                </c:pt>
                <c:pt idx="155">
                  <c:v>-7.9001848373383172</c:v>
                </c:pt>
                <c:pt idx="156">
                  <c:v>-7.9916113122465058</c:v>
                </c:pt>
                <c:pt idx="157">
                  <c:v>-8.1982363738463704</c:v>
                </c:pt>
                <c:pt idx="158">
                  <c:v>-8.5087083578463591</c:v>
                </c:pt>
                <c:pt idx="159">
                  <c:v>-8.9018544854717003</c:v>
                </c:pt>
                <c:pt idx="160">
                  <c:v>-8.7877286869789</c:v>
                </c:pt>
                <c:pt idx="161">
                  <c:v>-8.5627587725262089</c:v>
                </c:pt>
                <c:pt idx="162">
                  <c:v>-8.3716486258685681</c:v>
                </c:pt>
                <c:pt idx="163">
                  <c:v>-8.1953706437535558</c:v>
                </c:pt>
                <c:pt idx="164">
                  <c:v>-8.0214876246003435</c:v>
                </c:pt>
                <c:pt idx="165">
                  <c:v>-7.8528416803704513</c:v>
                </c:pt>
                <c:pt idx="166">
                  <c:v>-7.7047903121339267</c:v>
                </c:pt>
                <c:pt idx="167">
                  <c:v>-7.5946992675174974</c:v>
                </c:pt>
                <c:pt idx="168">
                  <c:v>-7.5325794614637118</c:v>
                </c:pt>
                <c:pt idx="169">
                  <c:v>-7.5184076167958516</c:v>
                </c:pt>
                <c:pt idx="170">
                  <c:v>-7.5184076167958516</c:v>
                </c:pt>
                <c:pt idx="171">
                  <c:v>-7.5184076167958516</c:v>
                </c:pt>
                <c:pt idx="172">
                  <c:v>-7.5184076167958516</c:v>
                </c:pt>
                <c:pt idx="173">
                  <c:v>-7.5184076167958516</c:v>
                </c:pt>
                <c:pt idx="174">
                  <c:v>-7.5184076167958516</c:v>
                </c:pt>
                <c:pt idx="175">
                  <c:v>-7.5184076167958516</c:v>
                </c:pt>
                <c:pt idx="176">
                  <c:v>-7.5184076167958516</c:v>
                </c:pt>
                <c:pt idx="177">
                  <c:v>-7.5184076167958516</c:v>
                </c:pt>
                <c:pt idx="178">
                  <c:v>-7.5184076167958516</c:v>
                </c:pt>
                <c:pt idx="179">
                  <c:v>-7.5184076167958516</c:v>
                </c:pt>
                <c:pt idx="180">
                  <c:v>-7.5454610017709269</c:v>
                </c:pt>
                <c:pt idx="181">
                  <c:v>-7.6053931135612105</c:v>
                </c:pt>
                <c:pt idx="182">
                  <c:v>-7.6910426315937981</c:v>
                </c:pt>
                <c:pt idx="183">
                  <c:v>-7.7961359019938996</c:v>
                </c:pt>
                <c:pt idx="184">
                  <c:v>-7.9144507244390505</c:v>
                </c:pt>
                <c:pt idx="185">
                  <c:v>-8.0414332541140094</c:v>
                </c:pt>
                <c:pt idx="186">
                  <c:v>-8.177990607794893</c:v>
                </c:pt>
                <c:pt idx="187">
                  <c:v>-8.3324327327391696</c:v>
                </c:pt>
                <c:pt idx="188">
                  <c:v>-8.5167449711649912</c:v>
                </c:pt>
                <c:pt idx="189">
                  <c:v>-8.7380118498201007</c:v>
                </c:pt>
                <c:pt idx="190">
                  <c:v>-8.9903446119610795</c:v>
                </c:pt>
                <c:pt idx="191">
                  <c:v>-9.1026321528051106</c:v>
                </c:pt>
                <c:pt idx="192">
                  <c:v>-8.7637774932529098</c:v>
                </c:pt>
                <c:pt idx="193">
                  <c:v>-8.4253303723323896</c:v>
                </c:pt>
                <c:pt idx="194">
                  <c:v>-8.1389358338905353</c:v>
                </c:pt>
                <c:pt idx="195">
                  <c:v>-7.9585440923722075</c:v>
                </c:pt>
                <c:pt idx="196">
                  <c:v>-7.9343156867796552</c:v>
                </c:pt>
                <c:pt idx="197">
                  <c:v>-7.9343156867796552</c:v>
                </c:pt>
                <c:pt idx="198">
                  <c:v>-7.9343156867796552</c:v>
                </c:pt>
                <c:pt idx="199">
                  <c:v>-7.9343156867796552</c:v>
                </c:pt>
                <c:pt idx="200">
                  <c:v>-7.9343156867796552</c:v>
                </c:pt>
                <c:pt idx="201">
                  <c:v>-7.9343156867796552</c:v>
                </c:pt>
                <c:pt idx="202">
                  <c:v>-7.9343156867796552</c:v>
                </c:pt>
                <c:pt idx="203">
                  <c:v>-7.9343156867796552</c:v>
                </c:pt>
                <c:pt idx="204">
                  <c:v>-7.9343156867796552</c:v>
                </c:pt>
                <c:pt idx="205">
                  <c:v>-7.9343156867796552</c:v>
                </c:pt>
                <c:pt idx="206">
                  <c:v>-7.9343156867796552</c:v>
                </c:pt>
                <c:pt idx="207">
                  <c:v>-8.1097598162426756</c:v>
                </c:pt>
                <c:pt idx="208">
                  <c:v>-8.5180476833221572</c:v>
                </c:pt>
                <c:pt idx="209">
                  <c:v>-9.17262828458591</c:v>
                </c:pt>
                <c:pt idx="210">
                  <c:v>-10.04764947503576</c:v>
                </c:pt>
                <c:pt idx="211">
                  <c:v>-10.063633142800599</c:v>
                </c:pt>
                <c:pt idx="212">
                  <c:v>-10.063633142800599</c:v>
                </c:pt>
                <c:pt idx="213">
                  <c:v>-10.063633142800599</c:v>
                </c:pt>
                <c:pt idx="214">
                  <c:v>-10.063633142800599</c:v>
                </c:pt>
                <c:pt idx="215">
                  <c:v>-10.063633142800599</c:v>
                </c:pt>
                <c:pt idx="216">
                  <c:v>-10.063633142800599</c:v>
                </c:pt>
                <c:pt idx="217">
                  <c:v>-10.063633142800599</c:v>
                </c:pt>
                <c:pt idx="218">
                  <c:v>-10.063633142800599</c:v>
                </c:pt>
                <c:pt idx="219">
                  <c:v>-10.063633142800599</c:v>
                </c:pt>
                <c:pt idx="220">
                  <c:v>-10.2056856261206</c:v>
                </c:pt>
                <c:pt idx="221">
                  <c:v>-10.693608157767649</c:v>
                </c:pt>
                <c:pt idx="222">
                  <c:v>-11.44677716053312</c:v>
                </c:pt>
                <c:pt idx="223">
                  <c:v>-11.69714448462334</c:v>
                </c:pt>
                <c:pt idx="224">
                  <c:v>-11.69714448462334</c:v>
                </c:pt>
                <c:pt idx="225">
                  <c:v>-11.69714448462334</c:v>
                </c:pt>
                <c:pt idx="226">
                  <c:v>-11.69714448462334</c:v>
                </c:pt>
                <c:pt idx="227">
                  <c:v>-11.69714448462334</c:v>
                </c:pt>
                <c:pt idx="228">
                  <c:v>-11.69714448462334</c:v>
                </c:pt>
                <c:pt idx="229">
                  <c:v>-11.69714448462334</c:v>
                </c:pt>
                <c:pt idx="230">
                  <c:v>-11.69714448462334</c:v>
                </c:pt>
                <c:pt idx="231">
                  <c:v>-11.83076183424625</c:v>
                </c:pt>
                <c:pt idx="232">
                  <c:v>-12.090715799462799</c:v>
                </c:pt>
                <c:pt idx="233">
                  <c:v>-12.373032953019269</c:v>
                </c:pt>
                <c:pt idx="234">
                  <c:v>-12.52961778915822</c:v>
                </c:pt>
                <c:pt idx="235">
                  <c:v>-12.52961778915822</c:v>
                </c:pt>
                <c:pt idx="236">
                  <c:v>-12.52961778915822</c:v>
                </c:pt>
                <c:pt idx="237">
                  <c:v>-12.52961778915822</c:v>
                </c:pt>
                <c:pt idx="238">
                  <c:v>-12.583059229368239</c:v>
                </c:pt>
                <c:pt idx="239">
                  <c:v>-12.82091196340291</c:v>
                </c:pt>
                <c:pt idx="240">
                  <c:v>-13.270800829781379</c:v>
                </c:pt>
                <c:pt idx="241">
                  <c:v>-13.89717316128087</c:v>
                </c:pt>
                <c:pt idx="242">
                  <c:v>-14.59587224627847</c:v>
                </c:pt>
                <c:pt idx="243">
                  <c:v>-15.218119687913049</c:v>
                </c:pt>
                <c:pt idx="244">
                  <c:v>-15.647375041890189</c:v>
                </c:pt>
                <c:pt idx="245">
                  <c:v>-15.878543467825811</c:v>
                </c:pt>
                <c:pt idx="246">
                  <c:v>-16.002969416307391</c:v>
                </c:pt>
                <c:pt idx="247">
                  <c:v>-16.12290523815031</c:v>
                </c:pt>
                <c:pt idx="248">
                  <c:v>-16.297728602058879</c:v>
                </c:pt>
                <c:pt idx="249">
                  <c:v>-16.543947985986591</c:v>
                </c:pt>
                <c:pt idx="250">
                  <c:v>-16.85056219552914</c:v>
                </c:pt>
                <c:pt idx="251">
                  <c:v>-17.182270502062771</c:v>
                </c:pt>
                <c:pt idx="252">
                  <c:v>-17.443488077882609</c:v>
                </c:pt>
                <c:pt idx="253">
                  <c:v>-17.443488077882609</c:v>
                </c:pt>
                <c:pt idx="254">
                  <c:v>-17.443488077882609</c:v>
                </c:pt>
                <c:pt idx="255">
                  <c:v>-17.443488077882609</c:v>
                </c:pt>
                <c:pt idx="256">
                  <c:v>-17.443488077882609</c:v>
                </c:pt>
                <c:pt idx="257">
                  <c:v>-17.46024261328235</c:v>
                </c:pt>
                <c:pt idx="258">
                  <c:v>-17.691794280236198</c:v>
                </c:pt>
                <c:pt idx="259">
                  <c:v>-18.178951471396999</c:v>
                </c:pt>
                <c:pt idx="260">
                  <c:v>-18.918840546644201</c:v>
                </c:pt>
                <c:pt idx="261">
                  <c:v>-19.730664773852101</c:v>
                </c:pt>
                <c:pt idx="262">
                  <c:v>-19.356775265712901</c:v>
                </c:pt>
                <c:pt idx="263">
                  <c:v>-19.356775265712901</c:v>
                </c:pt>
                <c:pt idx="264">
                  <c:v>-19.356775265712901</c:v>
                </c:pt>
                <c:pt idx="265">
                  <c:v>-19.356775265712901</c:v>
                </c:pt>
                <c:pt idx="266">
                  <c:v>-19.356775265712901</c:v>
                </c:pt>
                <c:pt idx="267">
                  <c:v>-19.356775265712901</c:v>
                </c:pt>
                <c:pt idx="268">
                  <c:v>-19.356775265712901</c:v>
                </c:pt>
                <c:pt idx="269">
                  <c:v>-19.356775265712901</c:v>
                </c:pt>
                <c:pt idx="270">
                  <c:v>-19.356775265712901</c:v>
                </c:pt>
                <c:pt idx="271">
                  <c:v>-19.356775265712901</c:v>
                </c:pt>
                <c:pt idx="272">
                  <c:v>-19.356775265712901</c:v>
                </c:pt>
                <c:pt idx="273">
                  <c:v>-18.502319432488701</c:v>
                </c:pt>
                <c:pt idx="274">
                  <c:v>-17.617822362652198</c:v>
                </c:pt>
                <c:pt idx="275">
                  <c:v>-16.97078801405867</c:v>
                </c:pt>
                <c:pt idx="276">
                  <c:v>-16.592287331231049</c:v>
                </c:pt>
                <c:pt idx="277">
                  <c:v>-16.46656827779529</c:v>
                </c:pt>
                <c:pt idx="278">
                  <c:v>-16.46656827779529</c:v>
                </c:pt>
                <c:pt idx="279">
                  <c:v>-16.46656827779529</c:v>
                </c:pt>
                <c:pt idx="280">
                  <c:v>-16.46656827779529</c:v>
                </c:pt>
                <c:pt idx="281">
                  <c:v>-16.46656827779529</c:v>
                </c:pt>
                <c:pt idx="282">
                  <c:v>-16.46656827779529</c:v>
                </c:pt>
                <c:pt idx="283">
                  <c:v>-16.46656827779529</c:v>
                </c:pt>
                <c:pt idx="284">
                  <c:v>-16.309818977745699</c:v>
                </c:pt>
                <c:pt idx="285">
                  <c:v>-15.943983070203799</c:v>
                </c:pt>
                <c:pt idx="286">
                  <c:v>-15.574588669983939</c:v>
                </c:pt>
                <c:pt idx="287">
                  <c:v>-15.290946903142459</c:v>
                </c:pt>
                <c:pt idx="288">
                  <c:v>-15.137388158232589</c:v>
                </c:pt>
                <c:pt idx="289">
                  <c:v>-15.055328186896741</c:v>
                </c:pt>
                <c:pt idx="290">
                  <c:v>-14.872453699310359</c:v>
                </c:pt>
                <c:pt idx="291">
                  <c:v>-14.40410061603037</c:v>
                </c:pt>
                <c:pt idx="292">
                  <c:v>-13.63415318183338</c:v>
                </c:pt>
                <c:pt idx="293">
                  <c:v>-12.74269173370436</c:v>
                </c:pt>
                <c:pt idx="294">
                  <c:v>-11.94714831010756</c:v>
                </c:pt>
                <c:pt idx="295">
                  <c:v>-11.391420033276539</c:v>
                </c:pt>
                <c:pt idx="296">
                  <c:v>-11.144455664121869</c:v>
                </c:pt>
                <c:pt idx="297">
                  <c:v>-11.144455664121869</c:v>
                </c:pt>
                <c:pt idx="298">
                  <c:v>-11.144455664121869</c:v>
                </c:pt>
                <c:pt idx="299">
                  <c:v>-11.144455664121869</c:v>
                </c:pt>
                <c:pt idx="300">
                  <c:v>-11.144455664121869</c:v>
                </c:pt>
                <c:pt idx="301">
                  <c:v>-11.144455664121869</c:v>
                </c:pt>
                <c:pt idx="302">
                  <c:v>-11.144455664121869</c:v>
                </c:pt>
                <c:pt idx="303">
                  <c:v>-11.144455664121869</c:v>
                </c:pt>
                <c:pt idx="304">
                  <c:v>-11.144455664121869</c:v>
                </c:pt>
                <c:pt idx="305">
                  <c:v>-10.86050377399734</c:v>
                </c:pt>
                <c:pt idx="306">
                  <c:v>-9.8733121218686097</c:v>
                </c:pt>
                <c:pt idx="307">
                  <c:v>-9.2490763020044788</c:v>
                </c:pt>
                <c:pt idx="308">
                  <c:v>-9.0434233054146702</c:v>
                </c:pt>
                <c:pt idx="309">
                  <c:v>-9.0434233054146702</c:v>
                </c:pt>
                <c:pt idx="310">
                  <c:v>-9.0434233054146702</c:v>
                </c:pt>
                <c:pt idx="311">
                  <c:v>-9.0434233054146702</c:v>
                </c:pt>
                <c:pt idx="312">
                  <c:v>-9.0434233054146702</c:v>
                </c:pt>
                <c:pt idx="313">
                  <c:v>-9.0434233054146702</c:v>
                </c:pt>
                <c:pt idx="314">
                  <c:v>-9.0434233054146702</c:v>
                </c:pt>
                <c:pt idx="315">
                  <c:v>-9.0434233054146702</c:v>
                </c:pt>
                <c:pt idx="316">
                  <c:v>-9.0434233054146702</c:v>
                </c:pt>
                <c:pt idx="317">
                  <c:v>-9.0434233054146702</c:v>
                </c:pt>
                <c:pt idx="318">
                  <c:v>-9.0434233054146702</c:v>
                </c:pt>
                <c:pt idx="319">
                  <c:v>-9.27363630713125</c:v>
                </c:pt>
                <c:pt idx="320">
                  <c:v>-8.7436552456053889</c:v>
                </c:pt>
                <c:pt idx="321">
                  <c:v>-8.3818144773801926</c:v>
                </c:pt>
                <c:pt idx="322">
                  <c:v>-8.2577411744242788</c:v>
                </c:pt>
                <c:pt idx="323">
                  <c:v>-8.2577411744242788</c:v>
                </c:pt>
                <c:pt idx="324">
                  <c:v>-8.2577411744242788</c:v>
                </c:pt>
                <c:pt idx="325">
                  <c:v>-8.2577411744242788</c:v>
                </c:pt>
                <c:pt idx="326">
                  <c:v>-8.2577411744242788</c:v>
                </c:pt>
                <c:pt idx="327">
                  <c:v>-8.2577411744242788</c:v>
                </c:pt>
                <c:pt idx="328">
                  <c:v>-8.2577411744242788</c:v>
                </c:pt>
                <c:pt idx="329">
                  <c:v>-8.2577411744242788</c:v>
                </c:pt>
                <c:pt idx="330">
                  <c:v>-8.2577411744242788</c:v>
                </c:pt>
                <c:pt idx="331">
                  <c:v>-8.2577411744242788</c:v>
                </c:pt>
                <c:pt idx="332">
                  <c:v>-8.2577411744242788</c:v>
                </c:pt>
                <c:pt idx="333">
                  <c:v>-8.3371322366617164</c:v>
                </c:pt>
                <c:pt idx="334">
                  <c:v>-8.5739323940778007</c:v>
                </c:pt>
                <c:pt idx="335">
                  <c:v>-8.9121724799006206</c:v>
                </c:pt>
                <c:pt idx="336">
                  <c:v>-9.0152336723879998</c:v>
                </c:pt>
                <c:pt idx="337">
                  <c:v>-8.7510488088153391</c:v>
                </c:pt>
                <c:pt idx="338">
                  <c:v>-8.5109595930831254</c:v>
                </c:pt>
                <c:pt idx="339">
                  <c:v>-8.3027451466781024</c:v>
                </c:pt>
                <c:pt idx="340">
                  <c:v>-8.1333356066855789</c:v>
                </c:pt>
                <c:pt idx="341">
                  <c:v>-8.003419302554807</c:v>
                </c:pt>
                <c:pt idx="342">
                  <c:v>-7.9041332744145869</c:v>
                </c:pt>
                <c:pt idx="343">
                  <c:v>-7.8194234173705786</c:v>
                </c:pt>
                <c:pt idx="344">
                  <c:v>-7.7330423105911272</c:v>
                </c:pt>
                <c:pt idx="345">
                  <c:v>-7.635700873589041</c:v>
                </c:pt>
                <c:pt idx="346">
                  <c:v>-7.5278586771950735</c:v>
                </c:pt>
                <c:pt idx="347">
                  <c:v>-7.4171264028562174</c:v>
                </c:pt>
                <c:pt idx="348">
                  <c:v>-7.3130684172103564</c:v>
                </c:pt>
                <c:pt idx="349">
                  <c:v>-7.2229868486672286</c:v>
                </c:pt>
                <c:pt idx="350">
                  <c:v>-7.15037682808721</c:v>
                </c:pt>
                <c:pt idx="351">
                  <c:v>-7.15037682808721</c:v>
                </c:pt>
                <c:pt idx="352">
                  <c:v>-7.15037682808721</c:v>
                </c:pt>
                <c:pt idx="353">
                  <c:v>-7.15037682808721</c:v>
                </c:pt>
                <c:pt idx="354">
                  <c:v>-7.15037682808721</c:v>
                </c:pt>
                <c:pt idx="355">
                  <c:v>-7.15037682808721</c:v>
                </c:pt>
                <c:pt idx="356">
                  <c:v>-7.15037682808721</c:v>
                </c:pt>
                <c:pt idx="357">
                  <c:v>-7.15037682808721</c:v>
                </c:pt>
                <c:pt idx="358">
                  <c:v>-7.15037682808721</c:v>
                </c:pt>
                <c:pt idx="359">
                  <c:v>-7.15037682808721</c:v>
                </c:pt>
                <c:pt idx="360">
                  <c:v>-7.15037682808721</c:v>
                </c:pt>
              </c:numCache>
            </c:numRef>
          </c:yVal>
          <c:smooth val="0"/>
          <c:extLst>
            <c:ext xmlns:c16="http://schemas.microsoft.com/office/drawing/2014/chart" uri="{C3380CC4-5D6E-409C-BE32-E72D297353CC}">
              <c16:uniqueId val="{00000005-2567-F94E-BDF6-D8B57EA02374}"/>
            </c:ext>
          </c:extLst>
        </c:ser>
        <c:ser>
          <c:idx val="6"/>
          <c:order val="6"/>
          <c:tx>
            <c:strRef>
              <c:f>'Normalized Envelope (2)'!$L$2</c:f>
              <c:strCache>
                <c:ptCount val="1"/>
                <c:pt idx="0">
                  <c:v>F8</c:v>
                </c:pt>
              </c:strCache>
            </c:strRef>
          </c:tx>
          <c:spPr>
            <a:ln w="19050" cap="rnd">
              <a:solidFill>
                <a:schemeClr val="accent2">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(2)'!$L$3:$L$363</c:f>
              <c:numCache>
                <c:formatCode>0.0</c:formatCode>
                <c:ptCount val="361"/>
                <c:pt idx="0">
                  <c:v>-9.5119939053024698</c:v>
                </c:pt>
                <c:pt idx="1">
                  <c:v>-9.4422401467420602</c:v>
                </c:pt>
                <c:pt idx="2">
                  <c:v>-9.3880448703314503</c:v>
                </c:pt>
                <c:pt idx="3">
                  <c:v>-9.35472618659667</c:v>
                </c:pt>
                <c:pt idx="4">
                  <c:v>-9.3482187268113606</c:v>
                </c:pt>
                <c:pt idx="5">
                  <c:v>-9.3482187268113606</c:v>
                </c:pt>
                <c:pt idx="6">
                  <c:v>-9.3482187268113606</c:v>
                </c:pt>
                <c:pt idx="7">
                  <c:v>-9.3482187268113606</c:v>
                </c:pt>
                <c:pt idx="8">
                  <c:v>-9.3482187268113606</c:v>
                </c:pt>
                <c:pt idx="9">
                  <c:v>-9.3482187268113606</c:v>
                </c:pt>
                <c:pt idx="10">
                  <c:v>-9.3482187268113606</c:v>
                </c:pt>
                <c:pt idx="11">
                  <c:v>-9.3482187268113606</c:v>
                </c:pt>
                <c:pt idx="12">
                  <c:v>-9.3482187268113606</c:v>
                </c:pt>
                <c:pt idx="13">
                  <c:v>-9.3482187268113606</c:v>
                </c:pt>
                <c:pt idx="14">
                  <c:v>-9.3482187268113606</c:v>
                </c:pt>
                <c:pt idx="15">
                  <c:v>-9.3735057104232791</c:v>
                </c:pt>
                <c:pt idx="16">
                  <c:v>-9.4327548422267302</c:v>
                </c:pt>
                <c:pt idx="17">
                  <c:v>-9.5262062469745707</c:v>
                </c:pt>
                <c:pt idx="18">
                  <c:v>-9.6572726812641196</c:v>
                </c:pt>
                <c:pt idx="19">
                  <c:v>-9.8391041959296697</c:v>
                </c:pt>
                <c:pt idx="20">
                  <c:v>-10.09692850381418</c:v>
                </c:pt>
                <c:pt idx="21">
                  <c:v>-10.462563910813969</c:v>
                </c:pt>
                <c:pt idx="22">
                  <c:v>-10.96293288110687</c:v>
                </c:pt>
                <c:pt idx="23">
                  <c:v>-11.423254175534879</c:v>
                </c:pt>
                <c:pt idx="24">
                  <c:v>-10.831124465973829</c:v>
                </c:pt>
                <c:pt idx="25">
                  <c:v>-10.479126989866199</c:v>
                </c:pt>
                <c:pt idx="26">
                  <c:v>-10.36718897601955</c:v>
                </c:pt>
                <c:pt idx="27">
                  <c:v>-10.36718897601955</c:v>
                </c:pt>
                <c:pt idx="28">
                  <c:v>-10.36718897601955</c:v>
                </c:pt>
                <c:pt idx="29">
                  <c:v>-10.36718897601955</c:v>
                </c:pt>
                <c:pt idx="30">
                  <c:v>-10.36718897601955</c:v>
                </c:pt>
                <c:pt idx="31">
                  <c:v>-10.36718897601955</c:v>
                </c:pt>
                <c:pt idx="32">
                  <c:v>-10.36718897601955</c:v>
                </c:pt>
                <c:pt idx="33">
                  <c:v>-10.36718897601955</c:v>
                </c:pt>
                <c:pt idx="34">
                  <c:v>-10.36718897601955</c:v>
                </c:pt>
                <c:pt idx="35">
                  <c:v>-10.36718897601955</c:v>
                </c:pt>
                <c:pt idx="36">
                  <c:v>-10.36718897601955</c:v>
                </c:pt>
                <c:pt idx="37">
                  <c:v>-10.48641638564373</c:v>
                </c:pt>
                <c:pt idx="38">
                  <c:v>-10.82551595322575</c:v>
                </c:pt>
                <c:pt idx="39">
                  <c:v>-11.369572586675289</c:v>
                </c:pt>
                <c:pt idx="40">
                  <c:v>-12.091172210998209</c:v>
                </c:pt>
                <c:pt idx="41">
                  <c:v>-12.93326483440752</c:v>
                </c:pt>
                <c:pt idx="42">
                  <c:v>-13.43218403486002</c:v>
                </c:pt>
                <c:pt idx="43">
                  <c:v>-13.43218403486002</c:v>
                </c:pt>
                <c:pt idx="44">
                  <c:v>-13.43218403486002</c:v>
                </c:pt>
                <c:pt idx="45">
                  <c:v>-13.43218403486002</c:v>
                </c:pt>
                <c:pt idx="46">
                  <c:v>-13.43218403486002</c:v>
                </c:pt>
                <c:pt idx="47">
                  <c:v>-13.43218403486002</c:v>
                </c:pt>
                <c:pt idx="48">
                  <c:v>-13.43218403486002</c:v>
                </c:pt>
                <c:pt idx="49">
                  <c:v>-13.43218403486002</c:v>
                </c:pt>
                <c:pt idx="50">
                  <c:v>-13.43218403486002</c:v>
                </c:pt>
                <c:pt idx="51">
                  <c:v>-13.53858717814669</c:v>
                </c:pt>
                <c:pt idx="52">
                  <c:v>-13.832920209324159</c:v>
                </c:pt>
                <c:pt idx="53">
                  <c:v>-14.301845066833749</c:v>
                </c:pt>
                <c:pt idx="54">
                  <c:v>-14.89630874330482</c:v>
                </c:pt>
                <c:pt idx="55">
                  <c:v>-15.50924868611272</c:v>
                </c:pt>
                <c:pt idx="56">
                  <c:v>-15.889407294907631</c:v>
                </c:pt>
                <c:pt idx="57">
                  <c:v>-15.889407294907631</c:v>
                </c:pt>
                <c:pt idx="58">
                  <c:v>-15.889407294907631</c:v>
                </c:pt>
                <c:pt idx="59">
                  <c:v>-15.889407294907631</c:v>
                </c:pt>
                <c:pt idx="60">
                  <c:v>-15.889407294907631</c:v>
                </c:pt>
                <c:pt idx="61">
                  <c:v>-15.92710991406155</c:v>
                </c:pt>
                <c:pt idx="62">
                  <c:v>-16.117204074352681</c:v>
                </c:pt>
                <c:pt idx="63">
                  <c:v>-16.420249684289029</c:v>
                </c:pt>
                <c:pt idx="64">
                  <c:v>-16.78170818513869</c:v>
                </c:pt>
                <c:pt idx="65">
                  <c:v>-17.164222375824789</c:v>
                </c:pt>
                <c:pt idx="66">
                  <c:v>-17.39242521357183</c:v>
                </c:pt>
                <c:pt idx="67">
                  <c:v>-17.164396095301111</c:v>
                </c:pt>
                <c:pt idx="68">
                  <c:v>-17.07926649621637</c:v>
                </c:pt>
                <c:pt idx="69">
                  <c:v>-17.07926649621637</c:v>
                </c:pt>
                <c:pt idx="70">
                  <c:v>-17.07926649621637</c:v>
                </c:pt>
                <c:pt idx="71">
                  <c:v>-17.07926649621637</c:v>
                </c:pt>
                <c:pt idx="72">
                  <c:v>-17.07926649621637</c:v>
                </c:pt>
                <c:pt idx="73">
                  <c:v>-17.07926649621637</c:v>
                </c:pt>
                <c:pt idx="74">
                  <c:v>-17.07926649621637</c:v>
                </c:pt>
                <c:pt idx="75">
                  <c:v>-17.07926649621637</c:v>
                </c:pt>
                <c:pt idx="76">
                  <c:v>-17.07926649621637</c:v>
                </c:pt>
                <c:pt idx="77">
                  <c:v>-17.07926649621637</c:v>
                </c:pt>
                <c:pt idx="78">
                  <c:v>-17.07926649621637</c:v>
                </c:pt>
                <c:pt idx="79">
                  <c:v>-17.18437359364777</c:v>
                </c:pt>
                <c:pt idx="80">
                  <c:v>-17.508540932759249</c:v>
                </c:pt>
                <c:pt idx="81">
                  <c:v>-18.054512560541699</c:v>
                </c:pt>
                <c:pt idx="82">
                  <c:v>-18.609598522482202</c:v>
                </c:pt>
                <c:pt idx="83">
                  <c:v>-17.782662623639698</c:v>
                </c:pt>
                <c:pt idx="84">
                  <c:v>-17.18088823953569</c:v>
                </c:pt>
                <c:pt idx="85">
                  <c:v>-16.849705629330519</c:v>
                </c:pt>
                <c:pt idx="86">
                  <c:v>-16.805059530207672</c:v>
                </c:pt>
                <c:pt idx="87">
                  <c:v>-16.805059530207672</c:v>
                </c:pt>
                <c:pt idx="88">
                  <c:v>-16.805059530207672</c:v>
                </c:pt>
                <c:pt idx="89">
                  <c:v>-16.805059530207672</c:v>
                </c:pt>
                <c:pt idx="90">
                  <c:v>-16.805059530207672</c:v>
                </c:pt>
                <c:pt idx="91">
                  <c:v>-16.805059530207672</c:v>
                </c:pt>
                <c:pt idx="92">
                  <c:v>-16.805059530207672</c:v>
                </c:pt>
                <c:pt idx="93">
                  <c:v>-16.805059530207672</c:v>
                </c:pt>
                <c:pt idx="94">
                  <c:v>-16.805059530207672</c:v>
                </c:pt>
                <c:pt idx="95">
                  <c:v>-16.805059530207672</c:v>
                </c:pt>
                <c:pt idx="96">
                  <c:v>-16.805059530207672</c:v>
                </c:pt>
                <c:pt idx="97">
                  <c:v>-17.040373970577111</c:v>
                </c:pt>
                <c:pt idx="98">
                  <c:v>-17.525097310944389</c:v>
                </c:pt>
                <c:pt idx="99">
                  <c:v>-18.1956530298527</c:v>
                </c:pt>
                <c:pt idx="100">
                  <c:v>-17.9589019423262</c:v>
                </c:pt>
                <c:pt idx="101">
                  <c:v>-17.719742784702099</c:v>
                </c:pt>
                <c:pt idx="102">
                  <c:v>-17.50383891548827</c:v>
                </c:pt>
                <c:pt idx="103">
                  <c:v>-17.264033722229389</c:v>
                </c:pt>
                <c:pt idx="104">
                  <c:v>-16.962546958159599</c:v>
                </c:pt>
                <c:pt idx="105">
                  <c:v>-16.587293464677099</c:v>
                </c:pt>
                <c:pt idx="106">
                  <c:v>-16.15205107838813</c:v>
                </c:pt>
                <c:pt idx="107">
                  <c:v>-15.685190732240009</c:v>
                </c:pt>
                <c:pt idx="108">
                  <c:v>-15.220299492676929</c:v>
                </c:pt>
                <c:pt idx="109">
                  <c:v>-14.793619652689991</c:v>
                </c:pt>
                <c:pt idx="110">
                  <c:v>-14.44271508434783</c:v>
                </c:pt>
                <c:pt idx="111">
                  <c:v>-14.20050522567931</c:v>
                </c:pt>
                <c:pt idx="112">
                  <c:v>-14.084631223546879</c:v>
                </c:pt>
                <c:pt idx="113">
                  <c:v>-14.084631223546879</c:v>
                </c:pt>
                <c:pt idx="114">
                  <c:v>-14.084631223546879</c:v>
                </c:pt>
                <c:pt idx="115">
                  <c:v>-14.084631223546879</c:v>
                </c:pt>
                <c:pt idx="116">
                  <c:v>-14.084631223546879</c:v>
                </c:pt>
                <c:pt idx="117">
                  <c:v>-14.03830207068815</c:v>
                </c:pt>
                <c:pt idx="118">
                  <c:v>-13.705177322490639</c:v>
                </c:pt>
                <c:pt idx="119">
                  <c:v>-13.25825282062881</c:v>
                </c:pt>
                <c:pt idx="120">
                  <c:v>-12.76907232863827</c:v>
                </c:pt>
                <c:pt idx="121">
                  <c:v>-12.30911189081427</c:v>
                </c:pt>
                <c:pt idx="122">
                  <c:v>-11.9376341302067</c:v>
                </c:pt>
                <c:pt idx="123">
                  <c:v>-11.697738682434679</c:v>
                </c:pt>
                <c:pt idx="124">
                  <c:v>-11.61424956372456</c:v>
                </c:pt>
                <c:pt idx="125">
                  <c:v>-11.61424956372456</c:v>
                </c:pt>
                <c:pt idx="126">
                  <c:v>-11.61424956372456</c:v>
                </c:pt>
                <c:pt idx="127">
                  <c:v>-11.61424956372456</c:v>
                </c:pt>
                <c:pt idx="128">
                  <c:v>-11.61424956372456</c:v>
                </c:pt>
                <c:pt idx="129">
                  <c:v>-11.61424956372456</c:v>
                </c:pt>
                <c:pt idx="130">
                  <c:v>-11.61424956372456</c:v>
                </c:pt>
                <c:pt idx="131">
                  <c:v>-11.61424956372456</c:v>
                </c:pt>
                <c:pt idx="132">
                  <c:v>-11.61424956372456</c:v>
                </c:pt>
                <c:pt idx="133">
                  <c:v>-11.168563815686859</c:v>
                </c:pt>
                <c:pt idx="134">
                  <c:v>-10.65594717518182</c:v>
                </c:pt>
                <c:pt idx="135">
                  <c:v>-10.265821725818981</c:v>
                </c:pt>
                <c:pt idx="136">
                  <c:v>-10.03592398152802</c:v>
                </c:pt>
                <c:pt idx="137">
                  <c:v>-9.9827549375005393</c:v>
                </c:pt>
                <c:pt idx="138">
                  <c:v>-9.9827549375005393</c:v>
                </c:pt>
                <c:pt idx="139">
                  <c:v>-9.9827549375005393</c:v>
                </c:pt>
                <c:pt idx="140">
                  <c:v>-9.9827549375005393</c:v>
                </c:pt>
                <c:pt idx="141">
                  <c:v>-9.9827549375005393</c:v>
                </c:pt>
                <c:pt idx="142">
                  <c:v>-9.9827549375005393</c:v>
                </c:pt>
                <c:pt idx="143">
                  <c:v>-9.9827549375005393</c:v>
                </c:pt>
                <c:pt idx="144">
                  <c:v>-9.9827549375005393</c:v>
                </c:pt>
                <c:pt idx="145">
                  <c:v>-9.9827549375005393</c:v>
                </c:pt>
                <c:pt idx="146">
                  <c:v>-9.9827549375005393</c:v>
                </c:pt>
                <c:pt idx="147">
                  <c:v>-9.9827549375005393</c:v>
                </c:pt>
                <c:pt idx="148">
                  <c:v>-10.11068671877543</c:v>
                </c:pt>
                <c:pt idx="149">
                  <c:v>-10.41449747521699</c:v>
                </c:pt>
                <c:pt idx="150">
                  <c:v>-10.02644724483635</c:v>
                </c:pt>
                <c:pt idx="151">
                  <c:v>-9.6013759366504896</c:v>
                </c:pt>
                <c:pt idx="152">
                  <c:v>-9.2725598070740105</c:v>
                </c:pt>
                <c:pt idx="153">
                  <c:v>-9.0258802056409291</c:v>
                </c:pt>
                <c:pt idx="154">
                  <c:v>-8.8435523110467802</c:v>
                </c:pt>
                <c:pt idx="155">
                  <c:v>-8.7102825273473705</c:v>
                </c:pt>
                <c:pt idx="156">
                  <c:v>-8.6155936180260202</c:v>
                </c:pt>
                <c:pt idx="157">
                  <c:v>-8.5524565984313305</c:v>
                </c:pt>
                <c:pt idx="158">
                  <c:v>-8.5145587821339834</c:v>
                </c:pt>
                <c:pt idx="159">
                  <c:v>-8.4950593772653917</c:v>
                </c:pt>
                <c:pt idx="160">
                  <c:v>-8.487948392472294</c:v>
                </c:pt>
                <c:pt idx="161">
                  <c:v>-8.487948392472294</c:v>
                </c:pt>
                <c:pt idx="162">
                  <c:v>-8.487948392472294</c:v>
                </c:pt>
                <c:pt idx="163">
                  <c:v>-8.487948392472294</c:v>
                </c:pt>
                <c:pt idx="164">
                  <c:v>-8.487948392472294</c:v>
                </c:pt>
                <c:pt idx="165">
                  <c:v>-8.487948392472294</c:v>
                </c:pt>
                <c:pt idx="166">
                  <c:v>-8.487948392472294</c:v>
                </c:pt>
                <c:pt idx="167">
                  <c:v>-8.487948392472294</c:v>
                </c:pt>
                <c:pt idx="168">
                  <c:v>-8.487948392472294</c:v>
                </c:pt>
                <c:pt idx="169">
                  <c:v>-8.487948392472294</c:v>
                </c:pt>
                <c:pt idx="170">
                  <c:v>-8.487948392472294</c:v>
                </c:pt>
                <c:pt idx="171">
                  <c:v>-8.4906383453537924</c:v>
                </c:pt>
                <c:pt idx="172">
                  <c:v>-8.5052495915773694</c:v>
                </c:pt>
                <c:pt idx="173">
                  <c:v>-8.5371059991738019</c:v>
                </c:pt>
                <c:pt idx="174">
                  <c:v>-8.5911603903946308</c:v>
                </c:pt>
                <c:pt idx="175">
                  <c:v>-8.6684301805879898</c:v>
                </c:pt>
                <c:pt idx="176">
                  <c:v>-8.7642155770447001</c:v>
                </c:pt>
                <c:pt idx="177">
                  <c:v>-8.6414296592650501</c:v>
                </c:pt>
                <c:pt idx="178">
                  <c:v>-8.4785826112360443</c:v>
                </c:pt>
                <c:pt idx="179">
                  <c:v>-8.3200610028231274</c:v>
                </c:pt>
                <c:pt idx="180">
                  <c:v>-8.1854009154138812</c:v>
                </c:pt>
                <c:pt idx="181">
                  <c:v>-8.0950390560848735</c:v>
                </c:pt>
                <c:pt idx="182">
                  <c:v>-8.0681360463484353</c:v>
                </c:pt>
                <c:pt idx="183">
                  <c:v>-8.0681360463484353</c:v>
                </c:pt>
                <c:pt idx="184">
                  <c:v>-8.0681360463484353</c:v>
                </c:pt>
                <c:pt idx="185">
                  <c:v>-8.0681360463484353</c:v>
                </c:pt>
                <c:pt idx="186">
                  <c:v>-8.0681360463484353</c:v>
                </c:pt>
                <c:pt idx="187">
                  <c:v>-8.0681360463484353</c:v>
                </c:pt>
                <c:pt idx="188">
                  <c:v>-8.0681360463484353</c:v>
                </c:pt>
                <c:pt idx="189">
                  <c:v>-8.0681360463484353</c:v>
                </c:pt>
                <c:pt idx="190">
                  <c:v>-8.0681360463484353</c:v>
                </c:pt>
                <c:pt idx="191">
                  <c:v>-8.0681360463484353</c:v>
                </c:pt>
                <c:pt idx="192">
                  <c:v>-8.0681360463484353</c:v>
                </c:pt>
                <c:pt idx="193">
                  <c:v>-8.1213950656366229</c:v>
                </c:pt>
                <c:pt idx="194">
                  <c:v>-8.2683726672380953</c:v>
                </c:pt>
                <c:pt idx="195">
                  <c:v>-8.5182570796913293</c:v>
                </c:pt>
                <c:pt idx="196">
                  <c:v>-8.87339759590391</c:v>
                </c:pt>
                <c:pt idx="197">
                  <c:v>-9.325885293947529</c:v>
                </c:pt>
                <c:pt idx="198">
                  <c:v>-9.8548796499242002</c:v>
                </c:pt>
                <c:pt idx="199">
                  <c:v>-10.427487657090589</c:v>
                </c:pt>
                <c:pt idx="200">
                  <c:v>-11.00531199372219</c:v>
                </c:pt>
                <c:pt idx="201">
                  <c:v>-11.55464605633213</c:v>
                </c:pt>
                <c:pt idx="202">
                  <c:v>-11.79061750341263</c:v>
                </c:pt>
                <c:pt idx="203">
                  <c:v>-11.6126069823154</c:v>
                </c:pt>
                <c:pt idx="204">
                  <c:v>-11.6126069823154</c:v>
                </c:pt>
                <c:pt idx="205">
                  <c:v>-11.6126069823154</c:v>
                </c:pt>
                <c:pt idx="206">
                  <c:v>-11.6126069823154</c:v>
                </c:pt>
                <c:pt idx="207">
                  <c:v>-11.6126069823154</c:v>
                </c:pt>
                <c:pt idx="208">
                  <c:v>-11.6126069823154</c:v>
                </c:pt>
                <c:pt idx="209">
                  <c:v>-11.6126069823154</c:v>
                </c:pt>
                <c:pt idx="210">
                  <c:v>-11.6126069823154</c:v>
                </c:pt>
                <c:pt idx="211">
                  <c:v>-11.6126069823154</c:v>
                </c:pt>
                <c:pt idx="212">
                  <c:v>-11.6126069823154</c:v>
                </c:pt>
                <c:pt idx="213">
                  <c:v>-11.6126069823154</c:v>
                </c:pt>
                <c:pt idx="214">
                  <c:v>-11.654226116033669</c:v>
                </c:pt>
                <c:pt idx="215">
                  <c:v>-11.93389030114956</c:v>
                </c:pt>
                <c:pt idx="216">
                  <c:v>-12.424378681211319</c:v>
                </c:pt>
                <c:pt idx="217">
                  <c:v>-12.780461186201419</c:v>
                </c:pt>
                <c:pt idx="218">
                  <c:v>-12.780461186201419</c:v>
                </c:pt>
                <c:pt idx="219">
                  <c:v>-12.780461186201419</c:v>
                </c:pt>
                <c:pt idx="220">
                  <c:v>-12.780461186201419</c:v>
                </c:pt>
                <c:pt idx="221">
                  <c:v>-12.780461186201419</c:v>
                </c:pt>
                <c:pt idx="222">
                  <c:v>-12.780461186201419</c:v>
                </c:pt>
                <c:pt idx="223">
                  <c:v>-12.780461186201419</c:v>
                </c:pt>
                <c:pt idx="224">
                  <c:v>-12.780461186201419</c:v>
                </c:pt>
                <c:pt idx="225">
                  <c:v>-12.780461186201419</c:v>
                </c:pt>
                <c:pt idx="226">
                  <c:v>-12.780461186201419</c:v>
                </c:pt>
                <c:pt idx="227">
                  <c:v>-12.826353248086299</c:v>
                </c:pt>
                <c:pt idx="228">
                  <c:v>-13.35067340831751</c:v>
                </c:pt>
                <c:pt idx="229">
                  <c:v>-14.331229550852559</c:v>
                </c:pt>
                <c:pt idx="230">
                  <c:v>-15.636150891767802</c:v>
                </c:pt>
                <c:pt idx="231">
                  <c:v>-15.719880442444978</c:v>
                </c:pt>
                <c:pt idx="232">
                  <c:v>-15.719880442444978</c:v>
                </c:pt>
                <c:pt idx="233">
                  <c:v>-15.719880442444978</c:v>
                </c:pt>
                <c:pt idx="234">
                  <c:v>-15.719880442444978</c:v>
                </c:pt>
                <c:pt idx="235">
                  <c:v>-15.719880442444978</c:v>
                </c:pt>
                <c:pt idx="236">
                  <c:v>-15.719880442444978</c:v>
                </c:pt>
                <c:pt idx="237">
                  <c:v>-15.719880442444978</c:v>
                </c:pt>
                <c:pt idx="238">
                  <c:v>-15.954198914663468</c:v>
                </c:pt>
                <c:pt idx="239">
                  <c:v>-16.42134013622341</c:v>
                </c:pt>
                <c:pt idx="240">
                  <c:v>-17.054687715786478</c:v>
                </c:pt>
                <c:pt idx="241">
                  <c:v>-17.134254712854268</c:v>
                </c:pt>
                <c:pt idx="242">
                  <c:v>-17.134254712854268</c:v>
                </c:pt>
                <c:pt idx="243">
                  <c:v>-17.134254712854268</c:v>
                </c:pt>
                <c:pt idx="244">
                  <c:v>-17.134254712854268</c:v>
                </c:pt>
                <c:pt idx="245">
                  <c:v>-17.134254712854268</c:v>
                </c:pt>
                <c:pt idx="246">
                  <c:v>-17.134254712854268</c:v>
                </c:pt>
                <c:pt idx="247">
                  <c:v>-17.134254712854268</c:v>
                </c:pt>
                <c:pt idx="248">
                  <c:v>-17.389059009954458</c:v>
                </c:pt>
                <c:pt idx="249">
                  <c:v>-18.073356956597401</c:v>
                </c:pt>
                <c:pt idx="250">
                  <c:v>-19.188290939357501</c:v>
                </c:pt>
                <c:pt idx="251">
                  <c:v>-20.678341028164201</c:v>
                </c:pt>
                <c:pt idx="252">
                  <c:v>-19.774506524426801</c:v>
                </c:pt>
                <c:pt idx="253">
                  <c:v>-19.161412665722601</c:v>
                </c:pt>
                <c:pt idx="254">
                  <c:v>-18.849429368333698</c:v>
                </c:pt>
                <c:pt idx="255">
                  <c:v>-18.8038026929583</c:v>
                </c:pt>
                <c:pt idx="256">
                  <c:v>-18.8038026929583</c:v>
                </c:pt>
                <c:pt idx="257">
                  <c:v>-18.8038026929583</c:v>
                </c:pt>
                <c:pt idx="258">
                  <c:v>-18.8038026929583</c:v>
                </c:pt>
                <c:pt idx="259">
                  <c:v>-18.8038026929583</c:v>
                </c:pt>
                <c:pt idx="260">
                  <c:v>-18.8038026929583</c:v>
                </c:pt>
                <c:pt idx="261">
                  <c:v>-18.8038026929583</c:v>
                </c:pt>
                <c:pt idx="262">
                  <c:v>-18.8038026929583</c:v>
                </c:pt>
                <c:pt idx="263">
                  <c:v>-18.8038026929583</c:v>
                </c:pt>
                <c:pt idx="264">
                  <c:v>-18.8038026929583</c:v>
                </c:pt>
                <c:pt idx="265">
                  <c:v>-18.8038026929583</c:v>
                </c:pt>
                <c:pt idx="266">
                  <c:v>-18.978206903423001</c:v>
                </c:pt>
                <c:pt idx="267">
                  <c:v>-19.3140914778179</c:v>
                </c:pt>
                <c:pt idx="268">
                  <c:v>-19.5781769993322</c:v>
                </c:pt>
                <c:pt idx="269">
                  <c:v>-19.105565955941501</c:v>
                </c:pt>
                <c:pt idx="270">
                  <c:v>-18.761632343510701</c:v>
                </c:pt>
                <c:pt idx="271">
                  <c:v>-18.652669854715299</c:v>
                </c:pt>
                <c:pt idx="272">
                  <c:v>-18.652669854715299</c:v>
                </c:pt>
                <c:pt idx="273">
                  <c:v>-18.652669854715299</c:v>
                </c:pt>
                <c:pt idx="274">
                  <c:v>-18.652669854715299</c:v>
                </c:pt>
                <c:pt idx="275">
                  <c:v>-18.652669854715299</c:v>
                </c:pt>
                <c:pt idx="276">
                  <c:v>-18.652669854715299</c:v>
                </c:pt>
                <c:pt idx="277">
                  <c:v>-18.652669854715299</c:v>
                </c:pt>
                <c:pt idx="278">
                  <c:v>-18.652669854715299</c:v>
                </c:pt>
                <c:pt idx="279">
                  <c:v>-18.652669854715299</c:v>
                </c:pt>
                <c:pt idx="280">
                  <c:v>-18.652669854715299</c:v>
                </c:pt>
                <c:pt idx="281">
                  <c:v>-18.652669854715299</c:v>
                </c:pt>
                <c:pt idx="282">
                  <c:v>-18.857698876847898</c:v>
                </c:pt>
                <c:pt idx="283">
                  <c:v>-19.420348194644898</c:v>
                </c:pt>
                <c:pt idx="284">
                  <c:v>-20.328220010493698</c:v>
                </c:pt>
                <c:pt idx="285">
                  <c:v>-19.7813075645455</c:v>
                </c:pt>
                <c:pt idx="286">
                  <c:v>-19.1211093725945</c:v>
                </c:pt>
                <c:pt idx="287">
                  <c:v>-18.922511758790201</c:v>
                </c:pt>
                <c:pt idx="288">
                  <c:v>-18.922511758790201</c:v>
                </c:pt>
                <c:pt idx="289">
                  <c:v>-18.922511758790201</c:v>
                </c:pt>
                <c:pt idx="290">
                  <c:v>-18.922511758790201</c:v>
                </c:pt>
                <c:pt idx="291">
                  <c:v>-18.922511758790201</c:v>
                </c:pt>
                <c:pt idx="292">
                  <c:v>-18.922511758790201</c:v>
                </c:pt>
                <c:pt idx="293">
                  <c:v>-18.922511758790201</c:v>
                </c:pt>
                <c:pt idx="294">
                  <c:v>-18.922511758790201</c:v>
                </c:pt>
                <c:pt idx="295">
                  <c:v>-18.922511758790201</c:v>
                </c:pt>
                <c:pt idx="296">
                  <c:v>-18.110434525601001</c:v>
                </c:pt>
                <c:pt idx="297">
                  <c:v>-16.804900394411089</c:v>
                </c:pt>
                <c:pt idx="298">
                  <c:v>-15.50302212977979</c:v>
                </c:pt>
                <c:pt idx="299">
                  <c:v>-14.51611973065874</c:v>
                </c:pt>
                <c:pt idx="300">
                  <c:v>-14.010083795636959</c:v>
                </c:pt>
                <c:pt idx="301">
                  <c:v>-14.010083795636959</c:v>
                </c:pt>
                <c:pt idx="302">
                  <c:v>-14.010083795636959</c:v>
                </c:pt>
                <c:pt idx="303">
                  <c:v>-14.010083795636959</c:v>
                </c:pt>
                <c:pt idx="304">
                  <c:v>-14.010083795636959</c:v>
                </c:pt>
                <c:pt idx="305">
                  <c:v>-14.010083795636959</c:v>
                </c:pt>
                <c:pt idx="306">
                  <c:v>-14.010083795636959</c:v>
                </c:pt>
                <c:pt idx="307">
                  <c:v>-14.010083795636959</c:v>
                </c:pt>
                <c:pt idx="308">
                  <c:v>-14.010083795636959</c:v>
                </c:pt>
                <c:pt idx="309">
                  <c:v>-14.006412916512119</c:v>
                </c:pt>
                <c:pt idx="310">
                  <c:v>-13.71475858884323</c:v>
                </c:pt>
                <c:pt idx="311">
                  <c:v>-13.533941726161579</c:v>
                </c:pt>
                <c:pt idx="312">
                  <c:v>-13.36184067238967</c:v>
                </c:pt>
                <c:pt idx="313">
                  <c:v>-13.197242980987529</c:v>
                </c:pt>
                <c:pt idx="314">
                  <c:v>-13.11370055132913</c:v>
                </c:pt>
                <c:pt idx="315">
                  <c:v>-13.11370055132913</c:v>
                </c:pt>
                <c:pt idx="316">
                  <c:v>-13.11370055132913</c:v>
                </c:pt>
                <c:pt idx="317">
                  <c:v>-13.11370055132913</c:v>
                </c:pt>
                <c:pt idx="318">
                  <c:v>-13.11370055132913</c:v>
                </c:pt>
                <c:pt idx="319">
                  <c:v>-13.11370055132913</c:v>
                </c:pt>
                <c:pt idx="320">
                  <c:v>-13.11370055132913</c:v>
                </c:pt>
                <c:pt idx="321">
                  <c:v>-13.11370055132913</c:v>
                </c:pt>
                <c:pt idx="322">
                  <c:v>-13.11370055132913</c:v>
                </c:pt>
                <c:pt idx="323">
                  <c:v>-13.11370055132913</c:v>
                </c:pt>
                <c:pt idx="324">
                  <c:v>-13.11370055132913</c:v>
                </c:pt>
                <c:pt idx="325">
                  <c:v>-13.182247198645809</c:v>
                </c:pt>
                <c:pt idx="326">
                  <c:v>-13.0844425056665</c:v>
                </c:pt>
                <c:pt idx="327">
                  <c:v>-12.485470038427479</c:v>
                </c:pt>
                <c:pt idx="328">
                  <c:v>-11.876961951748189</c:v>
                </c:pt>
                <c:pt idx="329">
                  <c:v>-11.28178377968838</c:v>
                </c:pt>
                <c:pt idx="330">
                  <c:v>-10.72659248115747</c:v>
                </c:pt>
                <c:pt idx="331">
                  <c:v>-10.23961068714878</c:v>
                </c:pt>
                <c:pt idx="332">
                  <c:v>-9.8432774784624595</c:v>
                </c:pt>
                <c:pt idx="333">
                  <c:v>-9.5486967311643696</c:v>
                </c:pt>
                <c:pt idx="334">
                  <c:v>-9.3545099230347102</c:v>
                </c:pt>
                <c:pt idx="335">
                  <c:v>-9.2490647548356204</c:v>
                </c:pt>
                <c:pt idx="336">
                  <c:v>-9.2139655314492703</c:v>
                </c:pt>
                <c:pt idx="337">
                  <c:v>-9.2139655314492703</c:v>
                </c:pt>
                <c:pt idx="338">
                  <c:v>-9.2139655314492703</c:v>
                </c:pt>
                <c:pt idx="339">
                  <c:v>-9.2139655314492703</c:v>
                </c:pt>
                <c:pt idx="340">
                  <c:v>-9.2139655314492703</c:v>
                </c:pt>
                <c:pt idx="341">
                  <c:v>-9.2139655314492703</c:v>
                </c:pt>
                <c:pt idx="342">
                  <c:v>-9.2139655314492703</c:v>
                </c:pt>
                <c:pt idx="343">
                  <c:v>-9.2139655314492703</c:v>
                </c:pt>
                <c:pt idx="344">
                  <c:v>-9.2139655314492703</c:v>
                </c:pt>
                <c:pt idx="345">
                  <c:v>-9.2139655314492703</c:v>
                </c:pt>
                <c:pt idx="346">
                  <c:v>-9.2139655314492703</c:v>
                </c:pt>
                <c:pt idx="347">
                  <c:v>-9.22790922067494</c:v>
                </c:pt>
                <c:pt idx="348">
                  <c:v>-9.2704943965082798</c:v>
                </c:pt>
                <c:pt idx="349">
                  <c:v>-9.3257001757219395</c:v>
                </c:pt>
                <c:pt idx="350">
                  <c:v>-9.3842065331831392</c:v>
                </c:pt>
                <c:pt idx="351">
                  <c:v>-9.4436124997429491</c:v>
                </c:pt>
                <c:pt idx="352">
                  <c:v>-9.5065119196146703</c:v>
                </c:pt>
                <c:pt idx="353">
                  <c:v>-9.5776001843216996</c:v>
                </c:pt>
                <c:pt idx="354">
                  <c:v>-9.6612012282372195</c:v>
                </c:pt>
                <c:pt idx="355">
                  <c:v>-9.7596021468030294</c:v>
                </c:pt>
                <c:pt idx="356">
                  <c:v>-9.8715498963384203</c:v>
                </c:pt>
                <c:pt idx="357">
                  <c:v>-9.9904503681195198</c:v>
                </c:pt>
                <c:pt idx="358">
                  <c:v>-10.103216597319539</c:v>
                </c:pt>
                <c:pt idx="359">
                  <c:v>-10.191934588597249</c:v>
                </c:pt>
                <c:pt idx="360">
                  <c:v>-10.239663917662909</c:v>
                </c:pt>
              </c:numCache>
            </c:numRef>
          </c:yVal>
          <c:smooth val="0"/>
          <c:extLst>
            <c:ext xmlns:c16="http://schemas.microsoft.com/office/drawing/2014/chart" uri="{C3380CC4-5D6E-409C-BE32-E72D297353CC}">
              <c16:uniqueId val="{00000006-2567-F94E-BDF6-D8B57EA02374}"/>
            </c:ext>
          </c:extLst>
        </c:ser>
        <c:ser>
          <c:idx val="7"/>
          <c:order val="7"/>
          <c:tx>
            <c:strRef>
              <c:f>'Normalized Envelope (2)'!$M$2</c:f>
              <c:strCache>
                <c:ptCount val="1"/>
                <c:pt idx="0">
                  <c:v>F9 (MWS) (Outer)</c:v>
                </c:pt>
              </c:strCache>
            </c:strRef>
          </c:tx>
          <c:spPr>
            <a:ln w="19050" cap="rnd">
              <a:solidFill>
                <a:schemeClr val="accent4">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(2)'!$M$3:$M$363</c:f>
              <c:numCache>
                <c:formatCode>0.0</c:formatCode>
                <c:ptCount val="361"/>
                <c:pt idx="0">
                  <c:v>-10.12111469832875</c:v>
                </c:pt>
                <c:pt idx="1">
                  <c:v>-9.9387750013596001</c:v>
                </c:pt>
                <c:pt idx="2">
                  <c:v>-9.7760254221804104</c:v>
                </c:pt>
                <c:pt idx="3">
                  <c:v>-9.6288114026338292</c:v>
                </c:pt>
                <c:pt idx="4">
                  <c:v>-9.48767012958238</c:v>
                </c:pt>
                <c:pt idx="5">
                  <c:v>-9.3464617410904296</c:v>
                </c:pt>
                <c:pt idx="6">
                  <c:v>-9.2037626822678895</c:v>
                </c:pt>
                <c:pt idx="7">
                  <c:v>-9.0596680063331192</c:v>
                </c:pt>
                <c:pt idx="8">
                  <c:v>-8.9153479531906203</c:v>
                </c:pt>
                <c:pt idx="9">
                  <c:v>-8.7782636061893502</c:v>
                </c:pt>
                <c:pt idx="10">
                  <c:v>-8.6676676315536394</c:v>
                </c:pt>
                <c:pt idx="11">
                  <c:v>-8.6129211984565597</c:v>
                </c:pt>
                <c:pt idx="12">
                  <c:v>-8.6129211984565597</c:v>
                </c:pt>
                <c:pt idx="13">
                  <c:v>-8.6129211984565597</c:v>
                </c:pt>
                <c:pt idx="14">
                  <c:v>-8.6129211984565597</c:v>
                </c:pt>
                <c:pt idx="15">
                  <c:v>-8.6129211984565597</c:v>
                </c:pt>
                <c:pt idx="16">
                  <c:v>-8.6129211984565597</c:v>
                </c:pt>
                <c:pt idx="17">
                  <c:v>-8.6129211984565597</c:v>
                </c:pt>
                <c:pt idx="18">
                  <c:v>-8.6129211984565597</c:v>
                </c:pt>
                <c:pt idx="19">
                  <c:v>-8.6129211984565597</c:v>
                </c:pt>
                <c:pt idx="20">
                  <c:v>-8.6129211984565597</c:v>
                </c:pt>
                <c:pt idx="21">
                  <c:v>-8.6129211984565597</c:v>
                </c:pt>
                <c:pt idx="22">
                  <c:v>-8.64396751528718</c:v>
                </c:pt>
                <c:pt idx="23">
                  <c:v>-8.7806216204316989</c:v>
                </c:pt>
                <c:pt idx="24">
                  <c:v>-9.027567434746059</c:v>
                </c:pt>
                <c:pt idx="25">
                  <c:v>-9.37682330891794</c:v>
                </c:pt>
                <c:pt idx="26">
                  <c:v>-9.4870939336459301</c:v>
                </c:pt>
                <c:pt idx="27">
                  <c:v>-9.2171200020685493</c:v>
                </c:pt>
                <c:pt idx="28">
                  <c:v>-9.1241919257040607</c:v>
                </c:pt>
                <c:pt idx="29">
                  <c:v>-9.1241919257040607</c:v>
                </c:pt>
                <c:pt idx="30">
                  <c:v>-9.1241919257040607</c:v>
                </c:pt>
                <c:pt idx="31">
                  <c:v>-9.1241919257040607</c:v>
                </c:pt>
                <c:pt idx="32">
                  <c:v>-9.1241919257040607</c:v>
                </c:pt>
                <c:pt idx="33">
                  <c:v>-9.1241919257040607</c:v>
                </c:pt>
                <c:pt idx="34">
                  <c:v>-9.1241919257040607</c:v>
                </c:pt>
                <c:pt idx="35">
                  <c:v>-9.1241919257040607</c:v>
                </c:pt>
                <c:pt idx="36">
                  <c:v>-9.1241919257040607</c:v>
                </c:pt>
                <c:pt idx="37">
                  <c:v>-9.1241919257040607</c:v>
                </c:pt>
                <c:pt idx="38">
                  <c:v>-9.1241919257040607</c:v>
                </c:pt>
                <c:pt idx="39">
                  <c:v>-9.2232150172572691</c:v>
                </c:pt>
                <c:pt idx="40">
                  <c:v>-9.5166876623682395</c:v>
                </c:pt>
                <c:pt idx="41">
                  <c:v>-9.9900732528144101</c:v>
                </c:pt>
                <c:pt idx="42">
                  <c:v>-10.60218355587936</c:v>
                </c:pt>
                <c:pt idx="43">
                  <c:v>-11.271590032476199</c:v>
                </c:pt>
                <c:pt idx="44">
                  <c:v>-11.689992772514231</c:v>
                </c:pt>
                <c:pt idx="45">
                  <c:v>-11.689992772514231</c:v>
                </c:pt>
                <c:pt idx="46">
                  <c:v>-11.689992772514231</c:v>
                </c:pt>
                <c:pt idx="47">
                  <c:v>-11.689992772514231</c:v>
                </c:pt>
                <c:pt idx="48">
                  <c:v>-11.689992772514231</c:v>
                </c:pt>
                <c:pt idx="49">
                  <c:v>-11.689992772514231</c:v>
                </c:pt>
                <c:pt idx="50">
                  <c:v>-11.689992772514231</c:v>
                </c:pt>
                <c:pt idx="51">
                  <c:v>-11.722636088535641</c:v>
                </c:pt>
                <c:pt idx="52">
                  <c:v>-11.894031890732489</c:v>
                </c:pt>
                <c:pt idx="53">
                  <c:v>-12.182566555065169</c:v>
                </c:pt>
                <c:pt idx="54">
                  <c:v>-12.54275985397533</c:v>
                </c:pt>
                <c:pt idx="55">
                  <c:v>-12.9083230600205</c:v>
                </c:pt>
                <c:pt idx="56">
                  <c:v>-13.213284961830741</c:v>
                </c:pt>
                <c:pt idx="57">
                  <c:v>-13.42948509384135</c:v>
                </c:pt>
                <c:pt idx="58">
                  <c:v>-13.58823470555844</c:v>
                </c:pt>
                <c:pt idx="59">
                  <c:v>-13.75869691060837</c:v>
                </c:pt>
                <c:pt idx="60">
                  <c:v>-14.002632892811299</c:v>
                </c:pt>
                <c:pt idx="61">
                  <c:v>-14.34323387635285</c:v>
                </c:pt>
                <c:pt idx="62">
                  <c:v>-14.761600272522131</c:v>
                </c:pt>
                <c:pt idx="63">
                  <c:v>-15.214543798071841</c:v>
                </c:pt>
                <c:pt idx="64">
                  <c:v>-15.660249257540961</c:v>
                </c:pt>
                <c:pt idx="65">
                  <c:v>-16.073810547658439</c:v>
                </c:pt>
                <c:pt idx="66">
                  <c:v>-16.442691938919069</c:v>
                </c:pt>
                <c:pt idx="67">
                  <c:v>-16.754708669742399</c:v>
                </c:pt>
                <c:pt idx="68">
                  <c:v>-17.000037844608919</c:v>
                </c:pt>
                <c:pt idx="69">
                  <c:v>-17.187531228774741</c:v>
                </c:pt>
                <c:pt idx="70">
                  <c:v>-17.215482323710731</c:v>
                </c:pt>
                <c:pt idx="71">
                  <c:v>-17.215482323710731</c:v>
                </c:pt>
                <c:pt idx="72">
                  <c:v>-17.215482323710731</c:v>
                </c:pt>
                <c:pt idx="73">
                  <c:v>-17.215482323710731</c:v>
                </c:pt>
                <c:pt idx="74">
                  <c:v>-17.215482323710731</c:v>
                </c:pt>
                <c:pt idx="75">
                  <c:v>-17.215482323710731</c:v>
                </c:pt>
                <c:pt idx="76">
                  <c:v>-17.215482323710731</c:v>
                </c:pt>
                <c:pt idx="77">
                  <c:v>-17.215482323710731</c:v>
                </c:pt>
                <c:pt idx="78">
                  <c:v>-17.215482323710731</c:v>
                </c:pt>
                <c:pt idx="79">
                  <c:v>-17.330725109874859</c:v>
                </c:pt>
                <c:pt idx="80">
                  <c:v>-17.690399583049398</c:v>
                </c:pt>
                <c:pt idx="81">
                  <c:v>-18.2853882704086</c:v>
                </c:pt>
                <c:pt idx="82">
                  <c:v>-18.866942286202399</c:v>
                </c:pt>
                <c:pt idx="83">
                  <c:v>-18.151105955948101</c:v>
                </c:pt>
                <c:pt idx="84">
                  <c:v>-17.645045310795101</c:v>
                </c:pt>
                <c:pt idx="85">
                  <c:v>-17.397094730949519</c:v>
                </c:pt>
                <c:pt idx="86">
                  <c:v>-17.397094730949519</c:v>
                </c:pt>
                <c:pt idx="87">
                  <c:v>-17.397094730949519</c:v>
                </c:pt>
                <c:pt idx="88">
                  <c:v>-17.397094730949519</c:v>
                </c:pt>
                <c:pt idx="89">
                  <c:v>-17.397094730949519</c:v>
                </c:pt>
                <c:pt idx="90">
                  <c:v>-17.397094730949519</c:v>
                </c:pt>
                <c:pt idx="91">
                  <c:v>-17.397094730949519</c:v>
                </c:pt>
                <c:pt idx="92">
                  <c:v>-17.397094730949519</c:v>
                </c:pt>
                <c:pt idx="93">
                  <c:v>-17.397094730949519</c:v>
                </c:pt>
                <c:pt idx="94">
                  <c:v>-17.397094730949519</c:v>
                </c:pt>
                <c:pt idx="95">
                  <c:v>-17.397094730949519</c:v>
                </c:pt>
                <c:pt idx="96">
                  <c:v>-17.42758880673302</c:v>
                </c:pt>
                <c:pt idx="97">
                  <c:v>-17.732808100859899</c:v>
                </c:pt>
                <c:pt idx="98">
                  <c:v>-17.20353833290136</c:v>
                </c:pt>
                <c:pt idx="99">
                  <c:v>-16.687202654804441</c:v>
                </c:pt>
                <c:pt idx="100">
                  <c:v>-16.31256808358221</c:v>
                </c:pt>
                <c:pt idx="101">
                  <c:v>-16.09923121519196</c:v>
                </c:pt>
                <c:pt idx="102">
                  <c:v>-16.028837315105331</c:v>
                </c:pt>
                <c:pt idx="103">
                  <c:v>-16.028837315105331</c:v>
                </c:pt>
                <c:pt idx="104">
                  <c:v>-16.02337672679074</c:v>
                </c:pt>
                <c:pt idx="105">
                  <c:v>-15.88147829552771</c:v>
                </c:pt>
                <c:pt idx="106">
                  <c:v>-15.55890935514978</c:v>
                </c:pt>
                <c:pt idx="107">
                  <c:v>-15.084018479728709</c:v>
                </c:pt>
                <c:pt idx="108">
                  <c:v>-14.54071702560406</c:v>
                </c:pt>
                <c:pt idx="109">
                  <c:v>-14.02106998246337</c:v>
                </c:pt>
                <c:pt idx="110">
                  <c:v>-13.597226313790241</c:v>
                </c:pt>
                <c:pt idx="111">
                  <c:v>-13.31444501042218</c:v>
                </c:pt>
                <c:pt idx="112">
                  <c:v>-13.18926264198266</c:v>
                </c:pt>
                <c:pt idx="113">
                  <c:v>-13.18926264198266</c:v>
                </c:pt>
                <c:pt idx="114">
                  <c:v>-13.18926264198266</c:v>
                </c:pt>
                <c:pt idx="115">
                  <c:v>-13.18926264198266</c:v>
                </c:pt>
                <c:pt idx="116">
                  <c:v>-13.18926264198266</c:v>
                </c:pt>
                <c:pt idx="117">
                  <c:v>-13.053813965929169</c:v>
                </c:pt>
                <c:pt idx="118">
                  <c:v>-12.63931433007353</c:v>
                </c:pt>
                <c:pt idx="119">
                  <c:v>-12.152480110198081</c:v>
                </c:pt>
                <c:pt idx="120">
                  <c:v>-11.68888733742279</c:v>
                </c:pt>
                <c:pt idx="121">
                  <c:v>-11.318123903834699</c:v>
                </c:pt>
                <c:pt idx="122">
                  <c:v>-11.07891089631422</c:v>
                </c:pt>
                <c:pt idx="123">
                  <c:v>-10.98131248851832</c:v>
                </c:pt>
                <c:pt idx="124">
                  <c:v>-10.98131248851832</c:v>
                </c:pt>
                <c:pt idx="125">
                  <c:v>-10.98131248851832</c:v>
                </c:pt>
                <c:pt idx="126">
                  <c:v>-10.98131248851832</c:v>
                </c:pt>
                <c:pt idx="127">
                  <c:v>-10.98131248851832</c:v>
                </c:pt>
                <c:pt idx="128">
                  <c:v>-10.777270344987489</c:v>
                </c:pt>
                <c:pt idx="129">
                  <c:v>-10.32288773004081</c:v>
                </c:pt>
                <c:pt idx="130">
                  <c:v>-9.7804539508756694</c:v>
                </c:pt>
                <c:pt idx="131">
                  <c:v>-9.2520372962970008</c:v>
                </c:pt>
                <c:pt idx="132">
                  <c:v>-8.8208219614932908</c:v>
                </c:pt>
                <c:pt idx="133">
                  <c:v>-8.5422335928613347</c:v>
                </c:pt>
                <c:pt idx="134">
                  <c:v>-8.4473128930996122</c:v>
                </c:pt>
                <c:pt idx="135">
                  <c:v>-8.4473128930996122</c:v>
                </c:pt>
                <c:pt idx="136">
                  <c:v>-8.4473128930996122</c:v>
                </c:pt>
                <c:pt idx="137">
                  <c:v>-8.4473128930996122</c:v>
                </c:pt>
                <c:pt idx="138">
                  <c:v>-8.4473128930996122</c:v>
                </c:pt>
                <c:pt idx="139">
                  <c:v>-8.4473128930996122</c:v>
                </c:pt>
                <c:pt idx="140">
                  <c:v>-8.4473128930996122</c:v>
                </c:pt>
                <c:pt idx="141">
                  <c:v>-8.4473128930996122</c:v>
                </c:pt>
                <c:pt idx="142">
                  <c:v>-8.4473128930996122</c:v>
                </c:pt>
                <c:pt idx="143">
                  <c:v>-8.4473128930996122</c:v>
                </c:pt>
                <c:pt idx="144">
                  <c:v>-8.4473128930996122</c:v>
                </c:pt>
                <c:pt idx="145">
                  <c:v>-8.5474687688192486</c:v>
                </c:pt>
                <c:pt idx="146">
                  <c:v>-8.8372282732506893</c:v>
                </c:pt>
                <c:pt idx="147">
                  <c:v>-9.1273317051851599</c:v>
                </c:pt>
                <c:pt idx="148">
                  <c:v>-8.6940264677251307</c:v>
                </c:pt>
                <c:pt idx="149">
                  <c:v>-8.3737311188172399</c:v>
                </c:pt>
                <c:pt idx="150">
                  <c:v>-8.168599515424706</c:v>
                </c:pt>
                <c:pt idx="151">
                  <c:v>-8.0714157119354493</c:v>
                </c:pt>
                <c:pt idx="152">
                  <c:v>-8.0674492544515779</c:v>
                </c:pt>
                <c:pt idx="153">
                  <c:v>-8.0674492544515779</c:v>
                </c:pt>
                <c:pt idx="154">
                  <c:v>-8.0674492544515779</c:v>
                </c:pt>
                <c:pt idx="155">
                  <c:v>-8.0674492544515779</c:v>
                </c:pt>
                <c:pt idx="156">
                  <c:v>-8.0674492544515779</c:v>
                </c:pt>
                <c:pt idx="157">
                  <c:v>-8.0674492544515779</c:v>
                </c:pt>
                <c:pt idx="158">
                  <c:v>-8.0674492544515779</c:v>
                </c:pt>
                <c:pt idx="159">
                  <c:v>-8.0674492544515779</c:v>
                </c:pt>
                <c:pt idx="160">
                  <c:v>-8.0674492544515779</c:v>
                </c:pt>
                <c:pt idx="161">
                  <c:v>-8.0674492544515779</c:v>
                </c:pt>
                <c:pt idx="162">
                  <c:v>-8.0674492544515779</c:v>
                </c:pt>
                <c:pt idx="163">
                  <c:v>-8.1376469014611992</c:v>
                </c:pt>
                <c:pt idx="164">
                  <c:v>-8.2627461487485601</c:v>
                </c:pt>
                <c:pt idx="165">
                  <c:v>-8.4261328786238394</c:v>
                </c:pt>
                <c:pt idx="166">
                  <c:v>-8.6137872245500198</c:v>
                </c:pt>
                <c:pt idx="167">
                  <c:v>-8.8121919757287994</c:v>
                </c:pt>
                <c:pt idx="168">
                  <c:v>-9.00712762182477</c:v>
                </c:pt>
                <c:pt idx="169">
                  <c:v>-9.1854663329242108</c:v>
                </c:pt>
                <c:pt idx="170">
                  <c:v>-9.3388965177984105</c:v>
                </c:pt>
                <c:pt idx="171">
                  <c:v>-9.4661891841049499</c:v>
                </c:pt>
                <c:pt idx="172">
                  <c:v>-9.5718374090194995</c:v>
                </c:pt>
                <c:pt idx="173">
                  <c:v>-9.6623429336114803</c:v>
                </c:pt>
                <c:pt idx="174">
                  <c:v>-9.7126775741109697</c:v>
                </c:pt>
                <c:pt idx="175">
                  <c:v>-9.6305771248613006</c:v>
                </c:pt>
                <c:pt idx="176">
                  <c:v>-9.5563666984942497</c:v>
                </c:pt>
                <c:pt idx="177">
                  <c:v>-9.4823813624317701</c:v>
                </c:pt>
                <c:pt idx="178">
                  <c:v>-9.3960182186497399</c:v>
                </c:pt>
                <c:pt idx="179">
                  <c:v>-9.2859406606664905</c:v>
                </c:pt>
                <c:pt idx="180">
                  <c:v>-9.14840738293098</c:v>
                </c:pt>
                <c:pt idx="181">
                  <c:v>-8.9905082116893791</c:v>
                </c:pt>
                <c:pt idx="182">
                  <c:v>-8.828671570560779</c:v>
                </c:pt>
                <c:pt idx="183">
                  <c:v>-8.6837976245922306</c:v>
                </c:pt>
                <c:pt idx="184">
                  <c:v>-8.5759119433335798</c:v>
                </c:pt>
                <c:pt idx="185">
                  <c:v>-8.5201952651634532</c:v>
                </c:pt>
                <c:pt idx="186">
                  <c:v>-8.5201952651634532</c:v>
                </c:pt>
                <c:pt idx="187">
                  <c:v>-8.5201952651634532</c:v>
                </c:pt>
                <c:pt idx="188">
                  <c:v>-8.5201952651634532</c:v>
                </c:pt>
                <c:pt idx="189">
                  <c:v>-8.5201952651634532</c:v>
                </c:pt>
                <c:pt idx="190">
                  <c:v>-8.5201952651634532</c:v>
                </c:pt>
                <c:pt idx="191">
                  <c:v>-8.5201952651634532</c:v>
                </c:pt>
                <c:pt idx="192">
                  <c:v>-8.5201952651634532</c:v>
                </c:pt>
                <c:pt idx="193">
                  <c:v>-8.5201952651634532</c:v>
                </c:pt>
                <c:pt idx="194">
                  <c:v>-8.5201952651634532</c:v>
                </c:pt>
                <c:pt idx="195">
                  <c:v>-8.5201952651634532</c:v>
                </c:pt>
                <c:pt idx="196">
                  <c:v>-8.5244035230504807</c:v>
                </c:pt>
                <c:pt idx="197">
                  <c:v>-8.5871078490902892</c:v>
                </c:pt>
                <c:pt idx="198">
                  <c:v>-8.6971506514664902</c:v>
                </c:pt>
                <c:pt idx="199">
                  <c:v>-8.8359507339583505</c:v>
                </c:pt>
                <c:pt idx="200">
                  <c:v>-8.9839371702380291</c:v>
                </c:pt>
                <c:pt idx="201">
                  <c:v>-9.1294893819588907</c:v>
                </c:pt>
                <c:pt idx="202">
                  <c:v>-9.2754205462562602</c:v>
                </c:pt>
                <c:pt idx="203">
                  <c:v>-9.4387628966303705</c:v>
                </c:pt>
                <c:pt idx="204">
                  <c:v>-9.6448539994182809</c:v>
                </c:pt>
                <c:pt idx="205">
                  <c:v>-9.9201244604276297</c:v>
                </c:pt>
                <c:pt idx="206">
                  <c:v>-10.28500689623459</c:v>
                </c:pt>
                <c:pt idx="207">
                  <c:v>-10.54961907232139</c:v>
                </c:pt>
                <c:pt idx="208">
                  <c:v>-10.54961907232139</c:v>
                </c:pt>
                <c:pt idx="209">
                  <c:v>-10.54961907232139</c:v>
                </c:pt>
                <c:pt idx="210">
                  <c:v>-10.54961907232139</c:v>
                </c:pt>
                <c:pt idx="211">
                  <c:v>-10.54961907232139</c:v>
                </c:pt>
                <c:pt idx="212">
                  <c:v>-10.54961907232139</c:v>
                </c:pt>
                <c:pt idx="213">
                  <c:v>-10.54961907232139</c:v>
                </c:pt>
                <c:pt idx="214">
                  <c:v>-10.54961907232139</c:v>
                </c:pt>
                <c:pt idx="215">
                  <c:v>-10.54961907232139</c:v>
                </c:pt>
                <c:pt idx="216">
                  <c:v>-10.54961907232139</c:v>
                </c:pt>
                <c:pt idx="217">
                  <c:v>-10.633115879907759</c:v>
                </c:pt>
                <c:pt idx="218">
                  <c:v>-10.898384852830191</c:v>
                </c:pt>
                <c:pt idx="219">
                  <c:v>-11.29709172396114</c:v>
                </c:pt>
                <c:pt idx="220">
                  <c:v>-11.29709172396114</c:v>
                </c:pt>
                <c:pt idx="221">
                  <c:v>-11.29709172396114</c:v>
                </c:pt>
                <c:pt idx="222">
                  <c:v>-11.29709172396114</c:v>
                </c:pt>
                <c:pt idx="223">
                  <c:v>-11.29709172396114</c:v>
                </c:pt>
                <c:pt idx="224">
                  <c:v>-11.29709172396114</c:v>
                </c:pt>
                <c:pt idx="225">
                  <c:v>-11.29709172396114</c:v>
                </c:pt>
                <c:pt idx="226">
                  <c:v>-11.29709172396114</c:v>
                </c:pt>
                <c:pt idx="227">
                  <c:v>-11.29709172396114</c:v>
                </c:pt>
                <c:pt idx="228">
                  <c:v>-11.4318320526409</c:v>
                </c:pt>
                <c:pt idx="229">
                  <c:v>-11.94626413377082</c:v>
                </c:pt>
                <c:pt idx="230">
                  <c:v>-12.78933829795081</c:v>
                </c:pt>
                <c:pt idx="231">
                  <c:v>-13.84769640943621</c:v>
                </c:pt>
                <c:pt idx="232">
                  <c:v>-14.67274368473406</c:v>
                </c:pt>
                <c:pt idx="233">
                  <c:v>-14.67274368473406</c:v>
                </c:pt>
                <c:pt idx="234">
                  <c:v>-14.67274368473406</c:v>
                </c:pt>
                <c:pt idx="235">
                  <c:v>-14.67274368473406</c:v>
                </c:pt>
                <c:pt idx="236">
                  <c:v>-14.67274368473406</c:v>
                </c:pt>
                <c:pt idx="237">
                  <c:v>-14.67274368473406</c:v>
                </c:pt>
                <c:pt idx="238">
                  <c:v>-14.67274368473406</c:v>
                </c:pt>
                <c:pt idx="239">
                  <c:v>-14.82809658296131</c:v>
                </c:pt>
                <c:pt idx="240">
                  <c:v>-15.266489536427141</c:v>
                </c:pt>
                <c:pt idx="241">
                  <c:v>-15.900190730690891</c:v>
                </c:pt>
                <c:pt idx="242">
                  <c:v>-16.15907224990772</c:v>
                </c:pt>
                <c:pt idx="243">
                  <c:v>-16.15907224990772</c:v>
                </c:pt>
                <c:pt idx="244">
                  <c:v>-16.15907224990772</c:v>
                </c:pt>
                <c:pt idx="245">
                  <c:v>-16.15907224990772</c:v>
                </c:pt>
                <c:pt idx="246">
                  <c:v>-16.15907224990772</c:v>
                </c:pt>
                <c:pt idx="247">
                  <c:v>-16.15907224990772</c:v>
                </c:pt>
                <c:pt idx="248">
                  <c:v>-16.390403474771968</c:v>
                </c:pt>
                <c:pt idx="249">
                  <c:v>-16.94016768112893</c:v>
                </c:pt>
                <c:pt idx="250">
                  <c:v>-17.7598540846171</c:v>
                </c:pt>
                <c:pt idx="251">
                  <c:v>-18.757118757484299</c:v>
                </c:pt>
                <c:pt idx="252">
                  <c:v>-19.8094766131873</c:v>
                </c:pt>
                <c:pt idx="253">
                  <c:v>-20.790249797330599</c:v>
                </c:pt>
                <c:pt idx="254">
                  <c:v>-21.337568630562899</c:v>
                </c:pt>
                <c:pt idx="255">
                  <c:v>-21.197588409657001</c:v>
                </c:pt>
                <c:pt idx="256">
                  <c:v>-21.0012836646595</c:v>
                </c:pt>
                <c:pt idx="257">
                  <c:v>-20.765997019553101</c:v>
                </c:pt>
                <c:pt idx="258">
                  <c:v>-20.526641534208899</c:v>
                </c:pt>
                <c:pt idx="259">
                  <c:v>-20.323196530094698</c:v>
                </c:pt>
                <c:pt idx="260">
                  <c:v>-20.188972786836899</c:v>
                </c:pt>
                <c:pt idx="261">
                  <c:v>-20.141707175651899</c:v>
                </c:pt>
                <c:pt idx="262">
                  <c:v>-20.141707175651899</c:v>
                </c:pt>
                <c:pt idx="263">
                  <c:v>-20.141707175651899</c:v>
                </c:pt>
                <c:pt idx="264">
                  <c:v>-20.141707175651899</c:v>
                </c:pt>
                <c:pt idx="265">
                  <c:v>-20.141707175651899</c:v>
                </c:pt>
                <c:pt idx="266">
                  <c:v>-20.141707175651899</c:v>
                </c:pt>
                <c:pt idx="267">
                  <c:v>-20.141707175651899</c:v>
                </c:pt>
                <c:pt idx="268">
                  <c:v>-20.141707175651899</c:v>
                </c:pt>
                <c:pt idx="269">
                  <c:v>-20.141707175651899</c:v>
                </c:pt>
                <c:pt idx="270">
                  <c:v>-20.141707175651899</c:v>
                </c:pt>
                <c:pt idx="271">
                  <c:v>-20.076242948871201</c:v>
                </c:pt>
                <c:pt idx="272">
                  <c:v>-20.076242948871201</c:v>
                </c:pt>
                <c:pt idx="273">
                  <c:v>-20.076242948871201</c:v>
                </c:pt>
                <c:pt idx="274">
                  <c:v>-20.076242948871201</c:v>
                </c:pt>
                <c:pt idx="275">
                  <c:v>-20.076242948871201</c:v>
                </c:pt>
                <c:pt idx="276">
                  <c:v>-20.076242948871201</c:v>
                </c:pt>
                <c:pt idx="277">
                  <c:v>-20.076242948871201</c:v>
                </c:pt>
                <c:pt idx="278">
                  <c:v>-20.076242948871201</c:v>
                </c:pt>
                <c:pt idx="279">
                  <c:v>-20.076242948871201</c:v>
                </c:pt>
                <c:pt idx="280">
                  <c:v>-20.076242948871201</c:v>
                </c:pt>
                <c:pt idx="281">
                  <c:v>-20.076242948871201</c:v>
                </c:pt>
                <c:pt idx="282">
                  <c:v>-20.1046171426174</c:v>
                </c:pt>
                <c:pt idx="283">
                  <c:v>-19.156939710635701</c:v>
                </c:pt>
                <c:pt idx="284">
                  <c:v>-17.8026236154247</c:v>
                </c:pt>
                <c:pt idx="285">
                  <c:v>-16.550563454732291</c:v>
                </c:pt>
                <c:pt idx="286">
                  <c:v>-15.609072535115001</c:v>
                </c:pt>
                <c:pt idx="287">
                  <c:v>-15.07731729564167</c:v>
                </c:pt>
                <c:pt idx="288">
                  <c:v>-14.975140820250399</c:v>
                </c:pt>
                <c:pt idx="289">
                  <c:v>-14.975140820250399</c:v>
                </c:pt>
                <c:pt idx="290">
                  <c:v>-14.975140820250399</c:v>
                </c:pt>
                <c:pt idx="291">
                  <c:v>-14.975140820250399</c:v>
                </c:pt>
                <c:pt idx="292">
                  <c:v>-14.975140820250399</c:v>
                </c:pt>
                <c:pt idx="293">
                  <c:v>-14.975140820250399</c:v>
                </c:pt>
                <c:pt idx="294">
                  <c:v>-14.975140820250399</c:v>
                </c:pt>
                <c:pt idx="295">
                  <c:v>-14.975140820250399</c:v>
                </c:pt>
                <c:pt idx="296">
                  <c:v>-14.975140820250399</c:v>
                </c:pt>
                <c:pt idx="297">
                  <c:v>-14.31785589047281</c:v>
                </c:pt>
                <c:pt idx="298">
                  <c:v>-13.75584677150483</c:v>
                </c:pt>
                <c:pt idx="299">
                  <c:v>-13.42028093296994</c:v>
                </c:pt>
                <c:pt idx="300">
                  <c:v>-13.41590422041692</c:v>
                </c:pt>
                <c:pt idx="301">
                  <c:v>-13.41590422041692</c:v>
                </c:pt>
                <c:pt idx="302">
                  <c:v>-13.41590422041692</c:v>
                </c:pt>
                <c:pt idx="303">
                  <c:v>-13.41590422041692</c:v>
                </c:pt>
                <c:pt idx="304">
                  <c:v>-13.41590422041692</c:v>
                </c:pt>
                <c:pt idx="305">
                  <c:v>-13.41590422041692</c:v>
                </c:pt>
                <c:pt idx="306">
                  <c:v>-13.41590422041692</c:v>
                </c:pt>
                <c:pt idx="307">
                  <c:v>-12.989700898407321</c:v>
                </c:pt>
                <c:pt idx="308">
                  <c:v>-12.12211848946898</c:v>
                </c:pt>
                <c:pt idx="309">
                  <c:v>-11.698827115290261</c:v>
                </c:pt>
                <c:pt idx="310">
                  <c:v>-11.652158835077909</c:v>
                </c:pt>
                <c:pt idx="311">
                  <c:v>-11.652158835077909</c:v>
                </c:pt>
                <c:pt idx="312">
                  <c:v>-11.652158835077909</c:v>
                </c:pt>
                <c:pt idx="313">
                  <c:v>-11.652158835077909</c:v>
                </c:pt>
                <c:pt idx="314">
                  <c:v>-11.652158835077909</c:v>
                </c:pt>
                <c:pt idx="315">
                  <c:v>-11.652158835077909</c:v>
                </c:pt>
                <c:pt idx="316">
                  <c:v>-11.652158835077909</c:v>
                </c:pt>
                <c:pt idx="317">
                  <c:v>-11.652158835077909</c:v>
                </c:pt>
                <c:pt idx="318">
                  <c:v>-11.652158835077909</c:v>
                </c:pt>
                <c:pt idx="319">
                  <c:v>-11.652158835077909</c:v>
                </c:pt>
                <c:pt idx="320">
                  <c:v>-11.652158835077909</c:v>
                </c:pt>
                <c:pt idx="321">
                  <c:v>-11.142755326550351</c:v>
                </c:pt>
                <c:pt idx="322">
                  <c:v>-10.536643671475201</c:v>
                </c:pt>
                <c:pt idx="323">
                  <c:v>-10.06593116854121</c:v>
                </c:pt>
                <c:pt idx="324">
                  <c:v>-9.7042566325161896</c:v>
                </c:pt>
                <c:pt idx="325">
                  <c:v>-9.422524014433229</c:v>
                </c:pt>
                <c:pt idx="326">
                  <c:v>-9.1967096620533102</c:v>
                </c:pt>
                <c:pt idx="327">
                  <c:v>-9.0103709668757492</c:v>
                </c:pt>
                <c:pt idx="328">
                  <c:v>-8.8563648972334796</c:v>
                </c:pt>
                <c:pt idx="329">
                  <c:v>-8.7376623760273802</c:v>
                </c:pt>
                <c:pt idx="330">
                  <c:v>-8.6653300580828798</c:v>
                </c:pt>
                <c:pt idx="331">
                  <c:v>-8.6537648473824493</c:v>
                </c:pt>
                <c:pt idx="332">
                  <c:v>-8.6537648473824493</c:v>
                </c:pt>
                <c:pt idx="333">
                  <c:v>-8.6537648473824493</c:v>
                </c:pt>
                <c:pt idx="334">
                  <c:v>-8.6537648473824493</c:v>
                </c:pt>
                <c:pt idx="335">
                  <c:v>-8.6537648473824493</c:v>
                </c:pt>
                <c:pt idx="336">
                  <c:v>-8.6537648473824493</c:v>
                </c:pt>
                <c:pt idx="337">
                  <c:v>-8.6537648473824493</c:v>
                </c:pt>
                <c:pt idx="338">
                  <c:v>-8.6537648473824493</c:v>
                </c:pt>
                <c:pt idx="339">
                  <c:v>-8.6537648473824493</c:v>
                </c:pt>
                <c:pt idx="340">
                  <c:v>-8.6537648473824493</c:v>
                </c:pt>
                <c:pt idx="341">
                  <c:v>-8.6537648473824493</c:v>
                </c:pt>
                <c:pt idx="342">
                  <c:v>-8.7154945216337403</c:v>
                </c:pt>
                <c:pt idx="343">
                  <c:v>-8.8573183572557905</c:v>
                </c:pt>
                <c:pt idx="344">
                  <c:v>-9.0774422982516789</c:v>
                </c:pt>
                <c:pt idx="345">
                  <c:v>-9.3624314121144998</c:v>
                </c:pt>
                <c:pt idx="346">
                  <c:v>-9.6844870647759507</c:v>
                </c:pt>
                <c:pt idx="347">
                  <c:v>-10.002581865107111</c:v>
                </c:pt>
                <c:pt idx="348">
                  <c:v>-10.27190895403311</c:v>
                </c:pt>
                <c:pt idx="349">
                  <c:v>-10.338116074655041</c:v>
                </c:pt>
                <c:pt idx="350">
                  <c:v>-10.338116074655041</c:v>
                </c:pt>
                <c:pt idx="351">
                  <c:v>-10.338116074655041</c:v>
                </c:pt>
                <c:pt idx="352">
                  <c:v>-10.338116074655041</c:v>
                </c:pt>
                <c:pt idx="353">
                  <c:v>-10.338116074655041</c:v>
                </c:pt>
                <c:pt idx="354">
                  <c:v>-10.338116074655041</c:v>
                </c:pt>
                <c:pt idx="355">
                  <c:v>-10.338116074655041</c:v>
                </c:pt>
                <c:pt idx="356">
                  <c:v>-10.338116074655041</c:v>
                </c:pt>
                <c:pt idx="357">
                  <c:v>-10.338116074655041</c:v>
                </c:pt>
                <c:pt idx="358">
                  <c:v>-10.338116074655041</c:v>
                </c:pt>
                <c:pt idx="359">
                  <c:v>-10.34949795515562</c:v>
                </c:pt>
                <c:pt idx="360">
                  <c:v>-10.37533323087411</c:v>
                </c:pt>
              </c:numCache>
            </c:numRef>
          </c:yVal>
          <c:smooth val="0"/>
          <c:extLst>
            <c:ext xmlns:c16="http://schemas.microsoft.com/office/drawing/2014/chart" uri="{C3380CC4-5D6E-409C-BE32-E72D297353CC}">
              <c16:uniqueId val="{00000007-2567-F94E-BDF6-D8B57EA02374}"/>
            </c:ext>
          </c:extLst>
        </c:ser>
        <c:ser>
          <c:idx val="8"/>
          <c:order val="8"/>
          <c:tx>
            <c:strRef>
              <c:f>'Normalized Envelope (2)'!$N$2</c:f>
              <c:strCache>
                <c:ptCount val="1"/>
                <c:pt idx="0">
                  <c:v>F9 (MWS) (Nadir)</c:v>
                </c:pt>
              </c:strCache>
            </c:strRef>
          </c:tx>
          <c:spPr>
            <a:ln w="19050" cap="rnd">
              <a:solidFill>
                <a:schemeClr val="accent6">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(2)'!$N$3:$N$363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8-2567-F94E-BDF6-D8B57EA02374}"/>
            </c:ext>
          </c:extLst>
        </c:ser>
        <c:ser>
          <c:idx val="9"/>
          <c:order val="9"/>
          <c:tx>
            <c:strRef>
              <c:f>'Normalized Envelope (2)'!$O$2</c:f>
              <c:strCache>
                <c:ptCount val="1"/>
                <c:pt idx="0">
                  <c:v>F10 (MWI)</c:v>
                </c:pt>
              </c:strCache>
            </c:strRef>
          </c:tx>
          <c:spPr>
            <a:ln w="19050" cap="rnd">
              <a:solidFill>
                <a:schemeClr val="accent2">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(2)'!$O$3:$O$363</c:f>
              <c:numCache>
                <c:formatCode>0.0</c:formatCode>
                <c:ptCount val="361"/>
                <c:pt idx="0">
                  <c:v>-9.8065870864014304</c:v>
                </c:pt>
                <c:pt idx="1">
                  <c:v>-9.8065870864014304</c:v>
                </c:pt>
                <c:pt idx="2">
                  <c:v>-9.8065870864014304</c:v>
                </c:pt>
                <c:pt idx="3">
                  <c:v>-9.8065870864014304</c:v>
                </c:pt>
                <c:pt idx="4">
                  <c:v>-9.8065870864014304</c:v>
                </c:pt>
                <c:pt idx="5">
                  <c:v>-9.8065870864014304</c:v>
                </c:pt>
                <c:pt idx="6">
                  <c:v>-9.8065870864014304</c:v>
                </c:pt>
                <c:pt idx="7">
                  <c:v>-9.8065870864014304</c:v>
                </c:pt>
                <c:pt idx="8">
                  <c:v>-9.8065870864014304</c:v>
                </c:pt>
                <c:pt idx="9">
                  <c:v>-9.8155270345346608</c:v>
                </c:pt>
                <c:pt idx="10">
                  <c:v>-9.8457568834722693</c:v>
                </c:pt>
                <c:pt idx="11">
                  <c:v>-9.8954412852209508</c:v>
                </c:pt>
                <c:pt idx="12">
                  <c:v>-9.9657972387118896</c:v>
                </c:pt>
                <c:pt idx="13">
                  <c:v>-10.061364272602439</c:v>
                </c:pt>
                <c:pt idx="14">
                  <c:v>-10.187515159645329</c:v>
                </c:pt>
                <c:pt idx="15">
                  <c:v>-10.3463943535364</c:v>
                </c:pt>
                <c:pt idx="16">
                  <c:v>-10.53486708235098</c:v>
                </c:pt>
                <c:pt idx="17">
                  <c:v>-10.74810868355855</c:v>
                </c:pt>
                <c:pt idx="18">
                  <c:v>-10.98875385227772</c:v>
                </c:pt>
                <c:pt idx="19">
                  <c:v>-11.27571833426676</c:v>
                </c:pt>
                <c:pt idx="20">
                  <c:v>-11.644566129145641</c:v>
                </c:pt>
                <c:pt idx="21">
                  <c:v>-12.13643277212473</c:v>
                </c:pt>
                <c:pt idx="22">
                  <c:v>-12.577395742578229</c:v>
                </c:pt>
                <c:pt idx="23">
                  <c:v>-11.98285541301847</c:v>
                </c:pt>
                <c:pt idx="24">
                  <c:v>-11.628398958253499</c:v>
                </c:pt>
                <c:pt idx="25">
                  <c:v>-11.52728372930871</c:v>
                </c:pt>
                <c:pt idx="26">
                  <c:v>-11.52728372930871</c:v>
                </c:pt>
                <c:pt idx="27">
                  <c:v>-11.52728372930871</c:v>
                </c:pt>
                <c:pt idx="28">
                  <c:v>-11.52728372930871</c:v>
                </c:pt>
                <c:pt idx="29">
                  <c:v>-11.52728372930871</c:v>
                </c:pt>
                <c:pt idx="30">
                  <c:v>-11.52728372930871</c:v>
                </c:pt>
                <c:pt idx="31">
                  <c:v>-11.52728372930871</c:v>
                </c:pt>
                <c:pt idx="32">
                  <c:v>-11.52728372930871</c:v>
                </c:pt>
                <c:pt idx="33">
                  <c:v>-11.52728372930871</c:v>
                </c:pt>
                <c:pt idx="34">
                  <c:v>-11.52728372930871</c:v>
                </c:pt>
                <c:pt idx="35">
                  <c:v>-11.52728372930871</c:v>
                </c:pt>
                <c:pt idx="36">
                  <c:v>-11.676575653716199</c:v>
                </c:pt>
                <c:pt idx="37">
                  <c:v>-12.06430832375578</c:v>
                </c:pt>
                <c:pt idx="38">
                  <c:v>-12.67026940796292</c:v>
                </c:pt>
                <c:pt idx="39">
                  <c:v>-13.45766352456998</c:v>
                </c:pt>
                <c:pt idx="40">
                  <c:v>-14.319051041990591</c:v>
                </c:pt>
                <c:pt idx="41">
                  <c:v>-14.319051041990591</c:v>
                </c:pt>
                <c:pt idx="42">
                  <c:v>-14.319051041990591</c:v>
                </c:pt>
                <c:pt idx="43">
                  <c:v>-14.319051041990591</c:v>
                </c:pt>
                <c:pt idx="44">
                  <c:v>-14.319051041990591</c:v>
                </c:pt>
                <c:pt idx="45">
                  <c:v>-14.319051041990591</c:v>
                </c:pt>
                <c:pt idx="46">
                  <c:v>-14.319051041990591</c:v>
                </c:pt>
                <c:pt idx="47">
                  <c:v>-14.319051041990591</c:v>
                </c:pt>
                <c:pt idx="48">
                  <c:v>-14.319051041990591</c:v>
                </c:pt>
                <c:pt idx="49">
                  <c:v>-14.319051041990591</c:v>
                </c:pt>
                <c:pt idx="50">
                  <c:v>-14.382585602847769</c:v>
                </c:pt>
                <c:pt idx="51">
                  <c:v>-14.584752617959431</c:v>
                </c:pt>
                <c:pt idx="52">
                  <c:v>-14.927197292674311</c:v>
                </c:pt>
                <c:pt idx="53">
                  <c:v>-15.4101414721708</c:v>
                </c:pt>
                <c:pt idx="54">
                  <c:v>-16.008394848221421</c:v>
                </c:pt>
                <c:pt idx="55">
                  <c:v>-16.640051640538228</c:v>
                </c:pt>
                <c:pt idx="56">
                  <c:v>-16.891296550065668</c:v>
                </c:pt>
                <c:pt idx="57">
                  <c:v>-16.891296550065668</c:v>
                </c:pt>
                <c:pt idx="58">
                  <c:v>-16.891296550065668</c:v>
                </c:pt>
                <c:pt idx="59">
                  <c:v>-16.891296550065668</c:v>
                </c:pt>
                <c:pt idx="60">
                  <c:v>-16.891296550065668</c:v>
                </c:pt>
                <c:pt idx="61">
                  <c:v>-16.891296550065668</c:v>
                </c:pt>
                <c:pt idx="62">
                  <c:v>-16.937648320844321</c:v>
                </c:pt>
                <c:pt idx="63">
                  <c:v>-17.073657184002439</c:v>
                </c:pt>
                <c:pt idx="64">
                  <c:v>-17.247218484290009</c:v>
                </c:pt>
                <c:pt idx="65">
                  <c:v>-17.435029040519979</c:v>
                </c:pt>
                <c:pt idx="66">
                  <c:v>-17.408025008643492</c:v>
                </c:pt>
                <c:pt idx="67">
                  <c:v>-17.257767344352018</c:v>
                </c:pt>
                <c:pt idx="68">
                  <c:v>-17.257767344352018</c:v>
                </c:pt>
                <c:pt idx="69">
                  <c:v>-17.257767344352018</c:v>
                </c:pt>
                <c:pt idx="70">
                  <c:v>-17.257767344352018</c:v>
                </c:pt>
                <c:pt idx="71">
                  <c:v>-17.257767344352018</c:v>
                </c:pt>
                <c:pt idx="72">
                  <c:v>-17.257767344352018</c:v>
                </c:pt>
                <c:pt idx="73">
                  <c:v>-17.257767344352018</c:v>
                </c:pt>
                <c:pt idx="74">
                  <c:v>-17.257767344352018</c:v>
                </c:pt>
                <c:pt idx="75">
                  <c:v>-17.257767344352018</c:v>
                </c:pt>
                <c:pt idx="76">
                  <c:v>-17.257767344352018</c:v>
                </c:pt>
                <c:pt idx="77">
                  <c:v>-17.257767344352018</c:v>
                </c:pt>
                <c:pt idx="78">
                  <c:v>-17.25799243995424</c:v>
                </c:pt>
                <c:pt idx="79">
                  <c:v>-17.43002799928205</c:v>
                </c:pt>
                <c:pt idx="80">
                  <c:v>-17.787508442809401</c:v>
                </c:pt>
                <c:pt idx="81">
                  <c:v>-18.3291920463544</c:v>
                </c:pt>
                <c:pt idx="82">
                  <c:v>-18.617190978871299</c:v>
                </c:pt>
                <c:pt idx="83">
                  <c:v>-17.855643469220901</c:v>
                </c:pt>
                <c:pt idx="84">
                  <c:v>-17.29678350848318</c:v>
                </c:pt>
                <c:pt idx="85">
                  <c:v>-16.980169600120139</c:v>
                </c:pt>
                <c:pt idx="86">
                  <c:v>-16.91925587652042</c:v>
                </c:pt>
                <c:pt idx="87">
                  <c:v>-16.91925587652042</c:v>
                </c:pt>
                <c:pt idx="88">
                  <c:v>-16.91925587652042</c:v>
                </c:pt>
                <c:pt idx="89">
                  <c:v>-16.91925587652042</c:v>
                </c:pt>
                <c:pt idx="90">
                  <c:v>-16.91925587652042</c:v>
                </c:pt>
                <c:pt idx="91">
                  <c:v>-16.91925587652042</c:v>
                </c:pt>
                <c:pt idx="92">
                  <c:v>-16.91925587652042</c:v>
                </c:pt>
                <c:pt idx="93">
                  <c:v>-16.91925587652042</c:v>
                </c:pt>
                <c:pt idx="94">
                  <c:v>-16.91925587652042</c:v>
                </c:pt>
                <c:pt idx="95">
                  <c:v>-16.91925587652042</c:v>
                </c:pt>
                <c:pt idx="96">
                  <c:v>-16.91925587652042</c:v>
                </c:pt>
                <c:pt idx="97">
                  <c:v>-17.10655235953735</c:v>
                </c:pt>
                <c:pt idx="98">
                  <c:v>-17.513510780409231</c:v>
                </c:pt>
                <c:pt idx="99">
                  <c:v>-18.086149861817901</c:v>
                </c:pt>
                <c:pt idx="100">
                  <c:v>-18.7403800767717</c:v>
                </c:pt>
                <c:pt idx="101">
                  <c:v>-18.5485952135612</c:v>
                </c:pt>
                <c:pt idx="102">
                  <c:v>-18.279103947113398</c:v>
                </c:pt>
                <c:pt idx="103">
                  <c:v>-17.969077317759101</c:v>
                </c:pt>
                <c:pt idx="104">
                  <c:v>-17.629150065470899</c:v>
                </c:pt>
                <c:pt idx="105">
                  <c:v>-17.27973752444073</c:v>
                </c:pt>
                <c:pt idx="106">
                  <c:v>-16.933834435800161</c:v>
                </c:pt>
                <c:pt idx="107">
                  <c:v>-16.58971574693911</c:v>
                </c:pt>
                <c:pt idx="108">
                  <c:v>-16.23970891678329</c:v>
                </c:pt>
                <c:pt idx="109">
                  <c:v>-15.88706850280883</c:v>
                </c:pt>
                <c:pt idx="110">
                  <c:v>-15.555273798258739</c:v>
                </c:pt>
                <c:pt idx="111">
                  <c:v>-15.280697156676119</c:v>
                </c:pt>
                <c:pt idx="112">
                  <c:v>-15.09458423398484</c:v>
                </c:pt>
                <c:pt idx="113">
                  <c:v>-15.006699840345799</c:v>
                </c:pt>
                <c:pt idx="114">
                  <c:v>-14.997850874030849</c:v>
                </c:pt>
                <c:pt idx="115">
                  <c:v>-14.997850874030849</c:v>
                </c:pt>
                <c:pt idx="116">
                  <c:v>-14.997850874030849</c:v>
                </c:pt>
                <c:pt idx="117">
                  <c:v>-14.93199708923696</c:v>
                </c:pt>
                <c:pt idx="118">
                  <c:v>-14.71941192456932</c:v>
                </c:pt>
                <c:pt idx="119">
                  <c:v>-14.374488887011321</c:v>
                </c:pt>
                <c:pt idx="120">
                  <c:v>-13.924784387590091</c:v>
                </c:pt>
                <c:pt idx="121">
                  <c:v>-13.42712706134277</c:v>
                </c:pt>
                <c:pt idx="122">
                  <c:v>-12.952712884668511</c:v>
                </c:pt>
                <c:pt idx="123">
                  <c:v>-12.56997617951034</c:v>
                </c:pt>
                <c:pt idx="124">
                  <c:v>-12.332662396772481</c:v>
                </c:pt>
                <c:pt idx="125">
                  <c:v>-12.27492902043365</c:v>
                </c:pt>
                <c:pt idx="126">
                  <c:v>-12.27492902043365</c:v>
                </c:pt>
                <c:pt idx="127">
                  <c:v>-12.27492902043365</c:v>
                </c:pt>
                <c:pt idx="128">
                  <c:v>-12.27492902043365</c:v>
                </c:pt>
                <c:pt idx="129">
                  <c:v>-12.27492902043365</c:v>
                </c:pt>
                <c:pt idx="130">
                  <c:v>-12.27492902043365</c:v>
                </c:pt>
                <c:pt idx="131">
                  <c:v>-12.27492902043365</c:v>
                </c:pt>
                <c:pt idx="132">
                  <c:v>-12.27492902043365</c:v>
                </c:pt>
                <c:pt idx="133">
                  <c:v>-12.27492902043365</c:v>
                </c:pt>
                <c:pt idx="134">
                  <c:v>-12.27492902043365</c:v>
                </c:pt>
                <c:pt idx="135">
                  <c:v>-11.716769042675709</c:v>
                </c:pt>
                <c:pt idx="136">
                  <c:v>-11.171677096782929</c:v>
                </c:pt>
                <c:pt idx="137">
                  <c:v>-10.80620420246802</c:v>
                </c:pt>
                <c:pt idx="138">
                  <c:v>-10.640148542571449</c:v>
                </c:pt>
                <c:pt idx="139">
                  <c:v>-10.640148542571449</c:v>
                </c:pt>
                <c:pt idx="140">
                  <c:v>-10.640148542571449</c:v>
                </c:pt>
                <c:pt idx="141">
                  <c:v>-10.640148542571449</c:v>
                </c:pt>
                <c:pt idx="142">
                  <c:v>-10.640148542571449</c:v>
                </c:pt>
                <c:pt idx="143">
                  <c:v>-10.640148542571449</c:v>
                </c:pt>
                <c:pt idx="144">
                  <c:v>-10.640148542571449</c:v>
                </c:pt>
                <c:pt idx="145">
                  <c:v>-10.640148542571449</c:v>
                </c:pt>
                <c:pt idx="146">
                  <c:v>-10.640148542571449</c:v>
                </c:pt>
                <c:pt idx="147">
                  <c:v>-10.640148542571449</c:v>
                </c:pt>
                <c:pt idx="148">
                  <c:v>-10.640148542571449</c:v>
                </c:pt>
                <c:pt idx="149">
                  <c:v>-10.678907908868169</c:v>
                </c:pt>
                <c:pt idx="150">
                  <c:v>-10.915975330278499</c:v>
                </c:pt>
                <c:pt idx="151">
                  <c:v>-11.08092277567134</c:v>
                </c:pt>
                <c:pt idx="152">
                  <c:v>-10.6255671736066</c:v>
                </c:pt>
                <c:pt idx="153">
                  <c:v>-10.23926236400602</c:v>
                </c:pt>
                <c:pt idx="154">
                  <c:v>-9.9141730740726199</c:v>
                </c:pt>
                <c:pt idx="155">
                  <c:v>-9.6420447819255308</c:v>
                </c:pt>
                <c:pt idx="156">
                  <c:v>-9.4177085599839803</c:v>
                </c:pt>
                <c:pt idx="157">
                  <c:v>-9.2378744460163702</c:v>
                </c:pt>
                <c:pt idx="158">
                  <c:v>-9.0980368392147302</c:v>
                </c:pt>
                <c:pt idx="159">
                  <c:v>-8.9907886283402192</c:v>
                </c:pt>
                <c:pt idx="160">
                  <c:v>-8.9071646302555205</c:v>
                </c:pt>
                <c:pt idx="161">
                  <c:v>-8.8400949600283205</c:v>
                </c:pt>
                <c:pt idx="162">
                  <c:v>-8.7873630189414502</c:v>
                </c:pt>
                <c:pt idx="163">
                  <c:v>-8.7518005975867492</c:v>
                </c:pt>
                <c:pt idx="164">
                  <c:v>-8.7385312915901299</c:v>
                </c:pt>
                <c:pt idx="165">
                  <c:v>-8.7385312915901299</c:v>
                </c:pt>
                <c:pt idx="166">
                  <c:v>-8.7385312915901299</c:v>
                </c:pt>
                <c:pt idx="167">
                  <c:v>-8.7385312915901299</c:v>
                </c:pt>
                <c:pt idx="168">
                  <c:v>-8.7385312915901299</c:v>
                </c:pt>
                <c:pt idx="169">
                  <c:v>-8.7385312915901299</c:v>
                </c:pt>
                <c:pt idx="170">
                  <c:v>-8.7385312915901299</c:v>
                </c:pt>
                <c:pt idx="171">
                  <c:v>-8.7385312915901299</c:v>
                </c:pt>
                <c:pt idx="172">
                  <c:v>-8.7385312915901299</c:v>
                </c:pt>
                <c:pt idx="173">
                  <c:v>-8.7385312915901299</c:v>
                </c:pt>
                <c:pt idx="174">
                  <c:v>-8.7385312915901299</c:v>
                </c:pt>
                <c:pt idx="175">
                  <c:v>-8.7511075109256691</c:v>
                </c:pt>
                <c:pt idx="176">
                  <c:v>-8.7888115073108803</c:v>
                </c:pt>
                <c:pt idx="177">
                  <c:v>-8.8463121659496906</c:v>
                </c:pt>
                <c:pt idx="178">
                  <c:v>-8.82116036873696</c:v>
                </c:pt>
                <c:pt idx="179">
                  <c:v>-8.7138618419851497</c:v>
                </c:pt>
                <c:pt idx="180">
                  <c:v>-8.6387133190564693</c:v>
                </c:pt>
                <c:pt idx="181">
                  <c:v>-8.6163321136639297</c:v>
                </c:pt>
                <c:pt idx="182">
                  <c:v>-8.6163321136639297</c:v>
                </c:pt>
                <c:pt idx="183">
                  <c:v>-8.6163321136639297</c:v>
                </c:pt>
                <c:pt idx="184">
                  <c:v>-8.6163321136639297</c:v>
                </c:pt>
                <c:pt idx="185">
                  <c:v>-8.6163321136639297</c:v>
                </c:pt>
                <c:pt idx="186">
                  <c:v>-8.6163321136639297</c:v>
                </c:pt>
                <c:pt idx="187">
                  <c:v>-8.6163321136639297</c:v>
                </c:pt>
                <c:pt idx="188">
                  <c:v>-8.6163321136639297</c:v>
                </c:pt>
                <c:pt idx="189">
                  <c:v>-8.6163321136639297</c:v>
                </c:pt>
                <c:pt idx="190">
                  <c:v>-8.6163321136639297</c:v>
                </c:pt>
                <c:pt idx="191">
                  <c:v>-8.6163321136639297</c:v>
                </c:pt>
                <c:pt idx="192">
                  <c:v>-8.6646880583463002</c:v>
                </c:pt>
                <c:pt idx="193">
                  <c:v>-8.7993713989206892</c:v>
                </c:pt>
                <c:pt idx="194">
                  <c:v>-9.0335691690416695</c:v>
                </c:pt>
                <c:pt idx="195">
                  <c:v>-9.3763549606651697</c:v>
                </c:pt>
                <c:pt idx="196">
                  <c:v>-9.8288151374704391</c:v>
                </c:pt>
                <c:pt idx="197">
                  <c:v>-10.378901552032421</c:v>
                </c:pt>
                <c:pt idx="198">
                  <c:v>-10.997495298082169</c:v>
                </c:pt>
                <c:pt idx="199">
                  <c:v>-11.639454147091669</c:v>
                </c:pt>
                <c:pt idx="200">
                  <c:v>-12.25233658287036</c:v>
                </c:pt>
                <c:pt idx="201">
                  <c:v>-12.195756604892889</c:v>
                </c:pt>
                <c:pt idx="202">
                  <c:v>-12.09222993242517</c:v>
                </c:pt>
                <c:pt idx="203">
                  <c:v>-12.09222993242517</c:v>
                </c:pt>
                <c:pt idx="204">
                  <c:v>-12.09222993242517</c:v>
                </c:pt>
                <c:pt idx="205">
                  <c:v>-12.09222993242517</c:v>
                </c:pt>
                <c:pt idx="206">
                  <c:v>-12.09222993242517</c:v>
                </c:pt>
                <c:pt idx="207">
                  <c:v>-12.09222993242517</c:v>
                </c:pt>
                <c:pt idx="208">
                  <c:v>-12.09222993242517</c:v>
                </c:pt>
                <c:pt idx="209">
                  <c:v>-12.09222993242517</c:v>
                </c:pt>
                <c:pt idx="210">
                  <c:v>-12.09222993242517</c:v>
                </c:pt>
                <c:pt idx="211">
                  <c:v>-12.09222993242517</c:v>
                </c:pt>
                <c:pt idx="212">
                  <c:v>-12.09222993242517</c:v>
                </c:pt>
                <c:pt idx="213">
                  <c:v>-12.183074422083759</c:v>
                </c:pt>
                <c:pt idx="214">
                  <c:v>-12.52104042781375</c:v>
                </c:pt>
                <c:pt idx="215">
                  <c:v>-13.121127237478291</c:v>
                </c:pt>
                <c:pt idx="216">
                  <c:v>-13.5999604610308</c:v>
                </c:pt>
                <c:pt idx="217">
                  <c:v>-13.5999604610308</c:v>
                </c:pt>
                <c:pt idx="218">
                  <c:v>-13.5999604610308</c:v>
                </c:pt>
                <c:pt idx="219">
                  <c:v>-13.5999604610308</c:v>
                </c:pt>
                <c:pt idx="220">
                  <c:v>-13.5999604610308</c:v>
                </c:pt>
                <c:pt idx="221">
                  <c:v>-13.5999604610308</c:v>
                </c:pt>
                <c:pt idx="222">
                  <c:v>-13.5999604610308</c:v>
                </c:pt>
                <c:pt idx="223">
                  <c:v>-13.5999604610308</c:v>
                </c:pt>
                <c:pt idx="224">
                  <c:v>-13.5999604610308</c:v>
                </c:pt>
                <c:pt idx="225">
                  <c:v>-13.5999604610308</c:v>
                </c:pt>
                <c:pt idx="226">
                  <c:v>-13.5999604610308</c:v>
                </c:pt>
                <c:pt idx="227">
                  <c:v>-13.80079658864808</c:v>
                </c:pt>
                <c:pt idx="228">
                  <c:v>-14.48025192802189</c:v>
                </c:pt>
                <c:pt idx="229">
                  <c:v>-15.308487555880529</c:v>
                </c:pt>
                <c:pt idx="230">
                  <c:v>-15.308487555880529</c:v>
                </c:pt>
                <c:pt idx="231">
                  <c:v>-15.308487555880529</c:v>
                </c:pt>
                <c:pt idx="232">
                  <c:v>-15.308487555880529</c:v>
                </c:pt>
                <c:pt idx="233">
                  <c:v>-15.308487555880529</c:v>
                </c:pt>
                <c:pt idx="234">
                  <c:v>-15.308487555880529</c:v>
                </c:pt>
                <c:pt idx="235">
                  <c:v>-15.308487555880529</c:v>
                </c:pt>
                <c:pt idx="236">
                  <c:v>-15.308487555880529</c:v>
                </c:pt>
                <c:pt idx="237">
                  <c:v>-15.51354715522392</c:v>
                </c:pt>
                <c:pt idx="238">
                  <c:v>-16.011555914940988</c:v>
                </c:pt>
                <c:pt idx="239">
                  <c:v>-16.719966460155028</c:v>
                </c:pt>
                <c:pt idx="240">
                  <c:v>-17.545093980204609</c:v>
                </c:pt>
                <c:pt idx="241">
                  <c:v>-18.373645044243698</c:v>
                </c:pt>
                <c:pt idx="242">
                  <c:v>-18.684027975707899</c:v>
                </c:pt>
                <c:pt idx="243">
                  <c:v>-18.684027975707899</c:v>
                </c:pt>
                <c:pt idx="244">
                  <c:v>-18.684027975707899</c:v>
                </c:pt>
                <c:pt idx="245">
                  <c:v>-18.684027975707899</c:v>
                </c:pt>
                <c:pt idx="246">
                  <c:v>-18.684027975707899</c:v>
                </c:pt>
                <c:pt idx="247">
                  <c:v>-18.684027975707899</c:v>
                </c:pt>
                <c:pt idx="248">
                  <c:v>-18.8886195675903</c:v>
                </c:pt>
                <c:pt idx="249">
                  <c:v>-19.499110258509599</c:v>
                </c:pt>
                <c:pt idx="250">
                  <c:v>-20.532797026260099</c:v>
                </c:pt>
                <c:pt idx="251">
                  <c:v>-19.864854342101001</c:v>
                </c:pt>
                <c:pt idx="252">
                  <c:v>-18.886103106411898</c:v>
                </c:pt>
                <c:pt idx="253">
                  <c:v>-18.271322902192701</c:v>
                </c:pt>
                <c:pt idx="254">
                  <c:v>-18.0087117083756</c:v>
                </c:pt>
                <c:pt idx="255">
                  <c:v>-18.0087117083756</c:v>
                </c:pt>
                <c:pt idx="256">
                  <c:v>-18.0087117083756</c:v>
                </c:pt>
                <c:pt idx="257">
                  <c:v>-18.0087117083756</c:v>
                </c:pt>
                <c:pt idx="258">
                  <c:v>-18.0087117083756</c:v>
                </c:pt>
                <c:pt idx="259">
                  <c:v>-18.0087117083756</c:v>
                </c:pt>
                <c:pt idx="260">
                  <c:v>-18.0087117083756</c:v>
                </c:pt>
                <c:pt idx="261">
                  <c:v>-18.0087117083756</c:v>
                </c:pt>
                <c:pt idx="262">
                  <c:v>-18.0087117083756</c:v>
                </c:pt>
                <c:pt idx="263">
                  <c:v>-18.0087117083756</c:v>
                </c:pt>
                <c:pt idx="264">
                  <c:v>-18.0087117083756</c:v>
                </c:pt>
                <c:pt idx="265">
                  <c:v>-18.067414407627901</c:v>
                </c:pt>
                <c:pt idx="266">
                  <c:v>-18.398238523203101</c:v>
                </c:pt>
                <c:pt idx="267">
                  <c:v>-18.9251819381555</c:v>
                </c:pt>
                <c:pt idx="268">
                  <c:v>-19.413646468551999</c:v>
                </c:pt>
                <c:pt idx="269">
                  <c:v>-18.804005841907699</c:v>
                </c:pt>
                <c:pt idx="270">
                  <c:v>-18.3511726391602</c:v>
                </c:pt>
                <c:pt idx="271">
                  <c:v>-18.170712401231899</c:v>
                </c:pt>
                <c:pt idx="272">
                  <c:v>-18.170712401231899</c:v>
                </c:pt>
                <c:pt idx="273">
                  <c:v>-18.170712401231899</c:v>
                </c:pt>
                <c:pt idx="274">
                  <c:v>-18.170712401231899</c:v>
                </c:pt>
                <c:pt idx="275">
                  <c:v>-18.170712401231899</c:v>
                </c:pt>
                <c:pt idx="276">
                  <c:v>-18.170712401231899</c:v>
                </c:pt>
                <c:pt idx="277">
                  <c:v>-18.170712401231899</c:v>
                </c:pt>
                <c:pt idx="278">
                  <c:v>-18.170712401231899</c:v>
                </c:pt>
                <c:pt idx="279">
                  <c:v>-18.170712401231899</c:v>
                </c:pt>
                <c:pt idx="280">
                  <c:v>-18.170712401231899</c:v>
                </c:pt>
                <c:pt idx="281">
                  <c:v>-18.170712401231899</c:v>
                </c:pt>
                <c:pt idx="282">
                  <c:v>-18.329952279211298</c:v>
                </c:pt>
                <c:pt idx="283">
                  <c:v>-18.8531351609616</c:v>
                </c:pt>
                <c:pt idx="284">
                  <c:v>-19.712493738659099</c:v>
                </c:pt>
                <c:pt idx="285">
                  <c:v>-20.7958883417406</c:v>
                </c:pt>
                <c:pt idx="286">
                  <c:v>-20.912322324941901</c:v>
                </c:pt>
                <c:pt idx="287">
                  <c:v>-20.911821361247402</c:v>
                </c:pt>
                <c:pt idx="288">
                  <c:v>-20.911821361247402</c:v>
                </c:pt>
                <c:pt idx="289">
                  <c:v>-20.6910420384073</c:v>
                </c:pt>
                <c:pt idx="290">
                  <c:v>-19.982004306487898</c:v>
                </c:pt>
                <c:pt idx="291">
                  <c:v>-19.119795132142698</c:v>
                </c:pt>
                <c:pt idx="292">
                  <c:v>-18.475678031026</c:v>
                </c:pt>
                <c:pt idx="293">
                  <c:v>-18.254908055394001</c:v>
                </c:pt>
                <c:pt idx="294">
                  <c:v>-18.254908055394001</c:v>
                </c:pt>
                <c:pt idx="295">
                  <c:v>-18.254908055394001</c:v>
                </c:pt>
                <c:pt idx="296">
                  <c:v>-18.254908055394001</c:v>
                </c:pt>
                <c:pt idx="297">
                  <c:v>-18.227119646571598</c:v>
                </c:pt>
                <c:pt idx="298">
                  <c:v>-17.03399035933111</c:v>
                </c:pt>
                <c:pt idx="299">
                  <c:v>-15.93366127564418</c:v>
                </c:pt>
                <c:pt idx="300">
                  <c:v>-15.27022421802276</c:v>
                </c:pt>
                <c:pt idx="301">
                  <c:v>-15.158579006578989</c:v>
                </c:pt>
                <c:pt idx="302">
                  <c:v>-15.158579006578989</c:v>
                </c:pt>
                <c:pt idx="303">
                  <c:v>-15.158579006578989</c:v>
                </c:pt>
                <c:pt idx="304">
                  <c:v>-15.158579006578989</c:v>
                </c:pt>
                <c:pt idx="305">
                  <c:v>-15.158579006578989</c:v>
                </c:pt>
                <c:pt idx="306">
                  <c:v>-15.158579006578989</c:v>
                </c:pt>
                <c:pt idx="307">
                  <c:v>-15.158579006578989</c:v>
                </c:pt>
                <c:pt idx="308">
                  <c:v>-15.158579006578989</c:v>
                </c:pt>
                <c:pt idx="309">
                  <c:v>-15.158579006578989</c:v>
                </c:pt>
                <c:pt idx="310">
                  <c:v>-15.158579006578989</c:v>
                </c:pt>
                <c:pt idx="311">
                  <c:v>-15.158579006578989</c:v>
                </c:pt>
                <c:pt idx="312">
                  <c:v>-14.940076176232001</c:v>
                </c:pt>
                <c:pt idx="313">
                  <c:v>-14.55012593560874</c:v>
                </c:pt>
                <c:pt idx="314">
                  <c:v>-14.194305011843689</c:v>
                </c:pt>
                <c:pt idx="315">
                  <c:v>-14.00027578915814</c:v>
                </c:pt>
                <c:pt idx="316">
                  <c:v>-14.00027578915814</c:v>
                </c:pt>
                <c:pt idx="317">
                  <c:v>-14.00027578915814</c:v>
                </c:pt>
                <c:pt idx="318">
                  <c:v>-14.00027578915814</c:v>
                </c:pt>
                <c:pt idx="319">
                  <c:v>-14.00027578915814</c:v>
                </c:pt>
                <c:pt idx="320">
                  <c:v>-14.00027578915814</c:v>
                </c:pt>
                <c:pt idx="321">
                  <c:v>-14.00027578915814</c:v>
                </c:pt>
                <c:pt idx="322">
                  <c:v>-14.00027578915814</c:v>
                </c:pt>
                <c:pt idx="323">
                  <c:v>-14.00027578915814</c:v>
                </c:pt>
                <c:pt idx="324">
                  <c:v>-14.00027578915814</c:v>
                </c:pt>
                <c:pt idx="325">
                  <c:v>-14.00027578915814</c:v>
                </c:pt>
                <c:pt idx="326">
                  <c:v>-14.015929860939199</c:v>
                </c:pt>
                <c:pt idx="327">
                  <c:v>-14.223143719830599</c:v>
                </c:pt>
                <c:pt idx="328">
                  <c:v>-14.43100024741468</c:v>
                </c:pt>
                <c:pt idx="329">
                  <c:v>-13.55157917992201</c:v>
                </c:pt>
                <c:pt idx="330">
                  <c:v>-12.690820167938138</c:v>
                </c:pt>
                <c:pt idx="331">
                  <c:v>-11.9054477175904</c:v>
                </c:pt>
                <c:pt idx="332">
                  <c:v>-11.23594845463289</c:v>
                </c:pt>
                <c:pt idx="333">
                  <c:v>-10.70068075895089</c:v>
                </c:pt>
                <c:pt idx="334">
                  <c:v>-10.298246711218219</c:v>
                </c:pt>
                <c:pt idx="335">
                  <c:v>-10.01391999082079</c:v>
                </c:pt>
                <c:pt idx="336">
                  <c:v>-9.8264768582482596</c:v>
                </c:pt>
                <c:pt idx="337">
                  <c:v>-9.7136144207274988</c:v>
                </c:pt>
                <c:pt idx="338">
                  <c:v>-9.6554022124479708</c:v>
                </c:pt>
                <c:pt idx="339">
                  <c:v>-9.6359616394890395</c:v>
                </c:pt>
                <c:pt idx="340">
                  <c:v>-9.6359616394890395</c:v>
                </c:pt>
                <c:pt idx="341">
                  <c:v>-9.6359616394890395</c:v>
                </c:pt>
                <c:pt idx="342">
                  <c:v>-9.6359616394890395</c:v>
                </c:pt>
                <c:pt idx="343">
                  <c:v>-9.6359616394890395</c:v>
                </c:pt>
                <c:pt idx="344">
                  <c:v>-9.6359616394890395</c:v>
                </c:pt>
                <c:pt idx="345">
                  <c:v>-9.6359616394890395</c:v>
                </c:pt>
                <c:pt idx="346">
                  <c:v>-9.6359616394890395</c:v>
                </c:pt>
                <c:pt idx="347">
                  <c:v>-9.6359616394890395</c:v>
                </c:pt>
                <c:pt idx="348">
                  <c:v>-9.6359616394890395</c:v>
                </c:pt>
                <c:pt idx="349">
                  <c:v>-9.6359616394890395</c:v>
                </c:pt>
                <c:pt idx="350">
                  <c:v>-9.6439297418352687</c:v>
                </c:pt>
                <c:pt idx="351">
                  <c:v>-9.67222555139913</c:v>
                </c:pt>
                <c:pt idx="352">
                  <c:v>-9.7173611452197193</c:v>
                </c:pt>
                <c:pt idx="353">
                  <c:v>-9.7783132862366795</c:v>
                </c:pt>
                <c:pt idx="354">
                  <c:v>-9.8549283634604095</c:v>
                </c:pt>
                <c:pt idx="355">
                  <c:v>-9.9459254542428006</c:v>
                </c:pt>
                <c:pt idx="356">
                  <c:v>-10.046774262114621</c:v>
                </c:pt>
                <c:pt idx="357">
                  <c:v>-10.14811561526504</c:v>
                </c:pt>
                <c:pt idx="358">
                  <c:v>-10.23583571864279</c:v>
                </c:pt>
                <c:pt idx="359">
                  <c:v>-10.293852434132699</c:v>
                </c:pt>
                <c:pt idx="360">
                  <c:v>-10.309439283119911</c:v>
                </c:pt>
              </c:numCache>
            </c:numRef>
          </c:yVal>
          <c:smooth val="0"/>
          <c:extLst>
            <c:ext xmlns:c16="http://schemas.microsoft.com/office/drawing/2014/chart" uri="{C3380CC4-5D6E-409C-BE32-E72D297353CC}">
              <c16:uniqueId val="{00000009-2567-F94E-BDF6-D8B57EA02374}"/>
            </c:ext>
          </c:extLst>
        </c:ser>
        <c:ser>
          <c:idx val="10"/>
          <c:order val="10"/>
          <c:tx>
            <c:strRef>
              <c:f>'Normalized Envelope (2)'!$P$2</c:f>
              <c:strCache>
                <c:ptCount val="1"/>
                <c:pt idx="0">
                  <c:v>F11 (AMR)</c:v>
                </c:pt>
              </c:strCache>
            </c:strRef>
          </c:tx>
          <c:spPr>
            <a:ln w="19050" cap="rnd">
              <a:solidFill>
                <a:schemeClr val="accent4">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(2)'!$P$3:$P$363</c:f>
              <c:numCache>
                <c:formatCode>0.0</c:formatCode>
                <c:ptCount val="361"/>
                <c:pt idx="0">
                  <c:v>-18.7115250210509</c:v>
                </c:pt>
                <c:pt idx="1">
                  <c:v>-18.709310493956799</c:v>
                </c:pt>
                <c:pt idx="2">
                  <c:v>-18.707685856123</c:v>
                </c:pt>
                <c:pt idx="3">
                  <c:v>-18.7067082786531</c:v>
                </c:pt>
                <c:pt idx="4">
                  <c:v>-18.706439374383201</c:v>
                </c:pt>
                <c:pt idx="5">
                  <c:v>-18.706439374383201</c:v>
                </c:pt>
                <c:pt idx="6">
                  <c:v>-18.706439374383201</c:v>
                </c:pt>
                <c:pt idx="7">
                  <c:v>-18.706439374383201</c:v>
                </c:pt>
                <c:pt idx="8">
                  <c:v>-18.706439374383201</c:v>
                </c:pt>
                <c:pt idx="9">
                  <c:v>-18.706439374383201</c:v>
                </c:pt>
                <c:pt idx="10">
                  <c:v>-18.706439374383201</c:v>
                </c:pt>
                <c:pt idx="11">
                  <c:v>-18.706439374383201</c:v>
                </c:pt>
                <c:pt idx="12">
                  <c:v>-18.706439374383201</c:v>
                </c:pt>
                <c:pt idx="13">
                  <c:v>-18.706439374383201</c:v>
                </c:pt>
                <c:pt idx="14">
                  <c:v>-18.706439374383201</c:v>
                </c:pt>
                <c:pt idx="15">
                  <c:v>-18.706945166679201</c:v>
                </c:pt>
                <c:pt idx="16">
                  <c:v>-18.708296057966901</c:v>
                </c:pt>
                <c:pt idx="17">
                  <c:v>-18.7105667984471</c:v>
                </c:pt>
                <c:pt idx="18">
                  <c:v>-18.713836455509998</c:v>
                </c:pt>
                <c:pt idx="19">
                  <c:v>-18.7181883844294</c:v>
                </c:pt>
                <c:pt idx="20">
                  <c:v>-18.723710200989601</c:v>
                </c:pt>
                <c:pt idx="21">
                  <c:v>-18.730493756764901</c:v>
                </c:pt>
                <c:pt idx="22">
                  <c:v>-18.7386351178544</c:v>
                </c:pt>
                <c:pt idx="23">
                  <c:v>-18.748234547945298</c:v>
                </c:pt>
                <c:pt idx="24">
                  <c:v>-18.759396496667801</c:v>
                </c:pt>
                <c:pt idx="25">
                  <c:v>-18.7722295942812</c:v>
                </c:pt>
                <c:pt idx="26">
                  <c:v>-18.7868466538281</c:v>
                </c:pt>
                <c:pt idx="27">
                  <c:v>-18.8033646819792</c:v>
                </c:pt>
                <c:pt idx="28">
                  <c:v>-18.821904899895699</c:v>
                </c:pt>
                <c:pt idx="29">
                  <c:v>-18.842592775538701</c:v>
                </c:pt>
                <c:pt idx="30">
                  <c:v>-18.865558068967399</c:v>
                </c:pt>
                <c:pt idx="31">
                  <c:v>-18.890934892294901</c:v>
                </c:pt>
                <c:pt idx="32">
                  <c:v>-18.918861786098201</c:v>
                </c:pt>
                <c:pt idx="33">
                  <c:v>-18.9494818142349</c:v>
                </c:pt>
                <c:pt idx="34">
                  <c:v>-18.9829426791791</c:v>
                </c:pt>
                <c:pt idx="35">
                  <c:v>-19.019396860177501</c:v>
                </c:pt>
                <c:pt idx="36">
                  <c:v>-19.0590017767387</c:v>
                </c:pt>
                <c:pt idx="37">
                  <c:v>-19.101919980204201</c:v>
                </c:pt>
                <c:pt idx="38">
                  <c:v>-19.148319376427601</c:v>
                </c:pt>
                <c:pt idx="39">
                  <c:v>-19.198373482899498</c:v>
                </c:pt>
                <c:pt idx="40">
                  <c:v>-19.2522617240203</c:v>
                </c:pt>
                <c:pt idx="41">
                  <c:v>-19.310169768640201</c:v>
                </c:pt>
                <c:pt idx="42">
                  <c:v>-19.372289914469601</c:v>
                </c:pt>
                <c:pt idx="43">
                  <c:v>-19.438821524529899</c:v>
                </c:pt>
                <c:pt idx="44">
                  <c:v>-19.509971521463701</c:v>
                </c:pt>
                <c:pt idx="45">
                  <c:v>-19.585954946292802</c:v>
                </c:pt>
                <c:pt idx="46">
                  <c:v>-19.666995589099901</c:v>
                </c:pt>
                <c:pt idx="47">
                  <c:v>-19.753326700155299</c:v>
                </c:pt>
                <c:pt idx="48">
                  <c:v>-19.8451917912321</c:v>
                </c:pt>
                <c:pt idx="49">
                  <c:v>-19.9428455382909</c:v>
                </c:pt>
                <c:pt idx="50">
                  <c:v>-20.0465547984065</c:v>
                </c:pt>
                <c:pt idx="51">
                  <c:v>-20.156599755804098</c:v>
                </c:pt>
                <c:pt idx="52">
                  <c:v>-20.273275214236001</c:v>
                </c:pt>
                <c:pt idx="53">
                  <c:v>-20.396892055723701</c:v>
                </c:pt>
                <c:pt idx="54">
                  <c:v>-20.527778889022699</c:v>
                </c:pt>
                <c:pt idx="55">
                  <c:v>-20.666283915128901</c:v>
                </c:pt>
                <c:pt idx="56">
                  <c:v>-20.812777041885301</c:v>
                </c:pt>
                <c:pt idx="57">
                  <c:v>-20.9676522854298</c:v>
                </c:pt>
                <c:pt idx="58">
                  <c:v>-21.131330503049501</c:v>
                </c:pt>
                <c:pt idx="59">
                  <c:v>-21.304262510238498</c:v>
                </c:pt>
                <c:pt idx="60">
                  <c:v>-21.486932644700399</c:v>
                </c:pt>
                <c:pt idx="61">
                  <c:v>-21.679862852091901</c:v>
                </c:pt>
                <c:pt idx="62">
                  <c:v>-21.883617382947001</c:v>
                </c:pt>
                <c:pt idx="63">
                  <c:v>-22.098808208041799</c:v>
                </c:pt>
                <c:pt idx="64">
                  <c:v>-22.3261012811972</c:v>
                </c:pt>
                <c:pt idx="65">
                  <c:v>-22.566223805029399</c:v>
                </c:pt>
                <c:pt idx="66">
                  <c:v>-22.819972687511399</c:v>
                </c:pt>
                <c:pt idx="67">
                  <c:v>-23.088224416600799</c:v>
                </c:pt>
                <c:pt idx="68">
                  <c:v>-23.371946627960099</c:v>
                </c:pt>
                <c:pt idx="69">
                  <c:v>-23.672211698271802</c:v>
                </c:pt>
                <c:pt idx="70">
                  <c:v>-23.9902127648703</c:v>
                </c:pt>
                <c:pt idx="71">
                  <c:v>-24.3272826514938</c:v>
                </c:pt>
                <c:pt idx="72">
                  <c:v>-24.684916267871802</c:v>
                </c:pt>
                <c:pt idx="73">
                  <c:v>-25.0647971409315</c:v>
                </c:pt>
                <c:pt idx="74">
                  <c:v>-25.468828811496401</c:v>
                </c:pt>
                <c:pt idx="75">
                  <c:v>-25.8991718573626</c:v>
                </c:pt>
                <c:pt idx="76">
                  <c:v>-26.358287208888701</c:v>
                </c:pt>
                <c:pt idx="77">
                  <c:v>-26.848986059497399</c:v>
                </c:pt>
                <c:pt idx="78">
                  <c:v>-27.3744857449562</c:v>
                </c:pt>
                <c:pt idx="79">
                  <c:v>-27.938468877302899</c:v>
                </c:pt>
                <c:pt idx="80">
                  <c:v>-28.545138569067902</c:v>
                </c:pt>
                <c:pt idx="81">
                  <c:v>-29.199253316350202</c:v>
                </c:pt>
                <c:pt idx="82">
                  <c:v>-29.906105966977702</c:v>
                </c:pt>
                <c:pt idx="83">
                  <c:v>-30.671371687707001</c:v>
                </c:pt>
                <c:pt idx="84">
                  <c:v>-31.5006682369091</c:v>
                </c:pt>
                <c:pt idx="85">
                  <c:v>-32.398504248775396</c:v>
                </c:pt>
                <c:pt idx="86">
                  <c:v>-33.365955752010201</c:v>
                </c:pt>
                <c:pt idx="87">
                  <c:v>-33.823727465779896</c:v>
                </c:pt>
                <c:pt idx="88">
                  <c:v>-32.823200562647202</c:v>
                </c:pt>
                <c:pt idx="89">
                  <c:v>-31.890402395715199</c:v>
                </c:pt>
                <c:pt idx="90">
                  <c:v>-31.0272760278765</c:v>
                </c:pt>
                <c:pt idx="91">
                  <c:v>-30.230498766381899</c:v>
                </c:pt>
                <c:pt idx="92">
                  <c:v>-29.4947789242139</c:v>
                </c:pt>
                <c:pt idx="93">
                  <c:v>-28.814385493599701</c:v>
                </c:pt>
                <c:pt idx="94">
                  <c:v>-28.183816110097201</c:v>
                </c:pt>
                <c:pt idx="95">
                  <c:v>-27.598055545256702</c:v>
                </c:pt>
                <c:pt idx="96">
                  <c:v>-27.052644535768099</c:v>
                </c:pt>
                <c:pt idx="97">
                  <c:v>-26.5436646592835</c:v>
                </c:pt>
                <c:pt idx="98">
                  <c:v>-26.067689655871202</c:v>
                </c:pt>
                <c:pt idx="99">
                  <c:v>-25.621726811064899</c:v>
                </c:pt>
                <c:pt idx="100">
                  <c:v>-25.203159038965001</c:v>
                </c:pt>
                <c:pt idx="101">
                  <c:v>-24.809692040124201</c:v>
                </c:pt>
                <c:pt idx="102">
                  <c:v>-24.439307930608202</c:v>
                </c:pt>
                <c:pt idx="103">
                  <c:v>-24.090225373484802</c:v>
                </c:pt>
                <c:pt idx="104">
                  <c:v>-23.760865668541701</c:v>
                </c:pt>
                <c:pt idx="105">
                  <c:v>-23.4498240615554</c:v>
                </c:pt>
                <c:pt idx="106">
                  <c:v>-23.155845517392098</c:v>
                </c:pt>
                <c:pt idx="107">
                  <c:v>-22.877804260623801</c:v>
                </c:pt>
                <c:pt idx="108">
                  <c:v>-22.614686473791899</c:v>
                </c:pt>
                <c:pt idx="109">
                  <c:v>-22.365575633617699</c:v>
                </c:pt>
                <c:pt idx="110">
                  <c:v>-22.1296400490987</c:v>
                </c:pt>
                <c:pt idx="111">
                  <c:v>-21.9061222387596</c:v>
                </c:pt>
                <c:pt idx="112">
                  <c:v>-21.694329846697102</c:v>
                </c:pt>
                <c:pt idx="113">
                  <c:v>-21.493627849173802</c:v>
                </c:pt>
                <c:pt idx="114">
                  <c:v>-21.303431846621798</c:v>
                </c:pt>
                <c:pt idx="115">
                  <c:v>-21.1232022713803</c:v>
                </c:pt>
                <c:pt idx="116">
                  <c:v>-20.9524393705668</c:v>
                </c:pt>
                <c:pt idx="117">
                  <c:v>-20.7906788473204</c:v>
                </c:pt>
                <c:pt idx="118">
                  <c:v>-20.637488063184001</c:v>
                </c:pt>
                <c:pt idx="119">
                  <c:v>-20.492462720436201</c:v>
                </c:pt>
                <c:pt idx="120">
                  <c:v>-20.355223956362</c:v>
                </c:pt>
                <c:pt idx="121">
                  <c:v>-20.225415792323698</c:v>
                </c:pt>
                <c:pt idx="122">
                  <c:v>-20.102702889470599</c:v>
                </c:pt>
                <c:pt idx="123">
                  <c:v>-19.986768570363498</c:v>
                </c:pt>
                <c:pt idx="124">
                  <c:v>-19.8773130719702</c:v>
                </c:pt>
                <c:pt idx="125">
                  <c:v>-19.774052000637401</c:v>
                </c:pt>
                <c:pt idx="126">
                  <c:v>-19.676714963940299</c:v>
                </c:pt>
                <c:pt idx="127">
                  <c:v>-19.5850443579182</c:v>
                </c:pt>
                <c:pt idx="128">
                  <c:v>-19.498794291225401</c:v>
                </c:pt>
                <c:pt idx="129">
                  <c:v>-19.417729630279101</c:v>
                </c:pt>
                <c:pt idx="130">
                  <c:v>-19.341625151632599</c:v>
                </c:pt>
                <c:pt idx="131">
                  <c:v>-19.270264789626001</c:v>
                </c:pt>
                <c:pt idx="132">
                  <c:v>-19.203440968909799</c:v>
                </c:pt>
                <c:pt idx="133">
                  <c:v>-19.140954012752498</c:v>
                </c:pt>
                <c:pt idx="134">
                  <c:v>-19.082611619159501</c:v>
                </c:pt>
                <c:pt idx="135">
                  <c:v>-19.0282283977932</c:v>
                </c:pt>
                <c:pt idx="136">
                  <c:v>-18.9776254615001</c:v>
                </c:pt>
                <c:pt idx="137">
                  <c:v>-18.930630066957399</c:v>
                </c:pt>
                <c:pt idx="138">
                  <c:v>-18.887075299558099</c:v>
                </c:pt>
                <c:pt idx="139">
                  <c:v>-18.846799798180399</c:v>
                </c:pt>
                <c:pt idx="140">
                  <c:v>-18.809647515938401</c:v>
                </c:pt>
                <c:pt idx="141">
                  <c:v>-18.7754675134126</c:v>
                </c:pt>
                <c:pt idx="142">
                  <c:v>-18.7441137812013</c:v>
                </c:pt>
                <c:pt idx="143">
                  <c:v>-18.7154450889429</c:v>
                </c:pt>
                <c:pt idx="144">
                  <c:v>-18.689324858224001</c:v>
                </c:pt>
                <c:pt idx="145">
                  <c:v>-18.665621057031299</c:v>
                </c:pt>
                <c:pt idx="146">
                  <c:v>-18.644206113617901</c:v>
                </c:pt>
                <c:pt idx="147">
                  <c:v>-18.6249568478454</c:v>
                </c:pt>
                <c:pt idx="148">
                  <c:v>-18.607754418238201</c:v>
                </c:pt>
                <c:pt idx="149">
                  <c:v>-18.592484283143801</c:v>
                </c:pt>
                <c:pt idx="150">
                  <c:v>-18.579036174534998</c:v>
                </c:pt>
                <c:pt idx="151">
                  <c:v>-18.567304083121901</c:v>
                </c:pt>
                <c:pt idx="152">
                  <c:v>-18.557186253562701</c:v>
                </c:pt>
                <c:pt idx="153">
                  <c:v>-18.5485851886672</c:v>
                </c:pt>
                <c:pt idx="154">
                  <c:v>-18.541407661593698</c:v>
                </c:pt>
                <c:pt idx="155">
                  <c:v>-18.535564735124598</c:v>
                </c:pt>
                <c:pt idx="156">
                  <c:v>-18.530971787191401</c:v>
                </c:pt>
                <c:pt idx="157">
                  <c:v>-18.527548541893399</c:v>
                </c:pt>
                <c:pt idx="158">
                  <c:v>-18.5252191053162</c:v>
                </c:pt>
                <c:pt idx="159">
                  <c:v>-18.523912005517801</c:v>
                </c:pt>
                <c:pt idx="160">
                  <c:v>-18.523560236093601</c:v>
                </c:pt>
                <c:pt idx="161">
                  <c:v>-18.523560236093601</c:v>
                </c:pt>
                <c:pt idx="162">
                  <c:v>-18.523560236093601</c:v>
                </c:pt>
                <c:pt idx="163">
                  <c:v>-18.523560236093601</c:v>
                </c:pt>
                <c:pt idx="164">
                  <c:v>-18.523560236093601</c:v>
                </c:pt>
                <c:pt idx="165">
                  <c:v>-18.523560236093601</c:v>
                </c:pt>
                <c:pt idx="166">
                  <c:v>-18.523560236093601</c:v>
                </c:pt>
                <c:pt idx="167">
                  <c:v>-18.523560236093601</c:v>
                </c:pt>
                <c:pt idx="168">
                  <c:v>-18.523560236093601</c:v>
                </c:pt>
                <c:pt idx="169">
                  <c:v>-18.523560236093601</c:v>
                </c:pt>
                <c:pt idx="170">
                  <c:v>-18.523560236093601</c:v>
                </c:pt>
                <c:pt idx="171">
                  <c:v>-18.5241013027759</c:v>
                </c:pt>
                <c:pt idx="172">
                  <c:v>-18.5254772725559</c:v>
                </c:pt>
                <c:pt idx="173">
                  <c:v>-18.527634824839598</c:v>
                </c:pt>
                <c:pt idx="174">
                  <c:v>-18.5305253041744</c:v>
                </c:pt>
                <c:pt idx="175">
                  <c:v>-18.534104774089801</c:v>
                </c:pt>
                <c:pt idx="176">
                  <c:v>-18.538334071611601</c:v>
                </c:pt>
                <c:pt idx="177">
                  <c:v>-18.543178862008201</c:v>
                </c:pt>
                <c:pt idx="178">
                  <c:v>-18.548609693334498</c:v>
                </c:pt>
                <c:pt idx="179">
                  <c:v>-18.554602050337799</c:v>
                </c:pt>
                <c:pt idx="180">
                  <c:v>-18.561136407289698</c:v>
                </c:pt>
                <c:pt idx="181">
                  <c:v>-18.568198279314</c:v>
                </c:pt>
                <c:pt idx="182">
                  <c:v>-18.575778271781001</c:v>
                </c:pt>
                <c:pt idx="183">
                  <c:v>-18.583872127351299</c:v>
                </c:pt>
                <c:pt idx="184">
                  <c:v>-18.592480770262402</c:v>
                </c:pt>
                <c:pt idx="185">
                  <c:v>-18.601610347476399</c:v>
                </c:pt>
                <c:pt idx="186">
                  <c:v>-18.611272266331301</c:v>
                </c:pt>
                <c:pt idx="187">
                  <c:v>-18.621483228378199</c:v>
                </c:pt>
                <c:pt idx="188">
                  <c:v>-18.632265259129401</c:v>
                </c:pt>
                <c:pt idx="189">
                  <c:v>-18.643645733500499</c:v>
                </c:pt>
                <c:pt idx="190">
                  <c:v>-18.655657396793</c:v>
                </c:pt>
                <c:pt idx="191">
                  <c:v>-18.6683383811373</c:v>
                </c:pt>
                <c:pt idx="192">
                  <c:v>-18.6817322174035</c:v>
                </c:pt>
                <c:pt idx="193">
                  <c:v>-18.6958878426761</c:v>
                </c:pt>
                <c:pt idx="194">
                  <c:v>-18.710859603492899</c:v>
                </c:pt>
                <c:pt idx="195">
                  <c:v>-18.726707255156601</c:v>
                </c:pt>
                <c:pt idx="196">
                  <c:v>-18.743495957540098</c:v>
                </c:pt>
                <c:pt idx="197">
                  <c:v>-18.761296267931801</c:v>
                </c:pt>
                <c:pt idx="198">
                  <c:v>-18.780184131587099</c:v>
                </c:pt>
                <c:pt idx="199">
                  <c:v>-18.800240870784801</c:v>
                </c:pt>
                <c:pt idx="200">
                  <c:v>-18.821553173315799</c:v>
                </c:pt>
                <c:pt idx="201">
                  <c:v>-18.844213081465799</c:v>
                </c:pt>
                <c:pt idx="202">
                  <c:v>-18.868317982686499</c:v>
                </c:pt>
                <c:pt idx="203">
                  <c:v>-18.893970603286899</c:v>
                </c:pt>
                <c:pt idx="204">
                  <c:v>-18.921279006610099</c:v>
                </c:pt>
                <c:pt idx="205">
                  <c:v>-18.950356597300601</c:v>
                </c:pt>
                <c:pt idx="206">
                  <c:v>-18.981322133404898</c:v>
                </c:pt>
                <c:pt idx="207">
                  <c:v>-19.014299748192599</c:v>
                </c:pt>
                <c:pt idx="208">
                  <c:v>-19.0494189837313</c:v>
                </c:pt>
                <c:pt idx="209">
                  <c:v>-19.0868148384051</c:v>
                </c:pt>
                <c:pt idx="210">
                  <c:v>-19.126627830729099</c:v>
                </c:pt>
                <c:pt idx="211">
                  <c:v>-19.169004081990501</c:v>
                </c:pt>
                <c:pt idx="212">
                  <c:v>-19.214095420442401</c:v>
                </c:pt>
                <c:pt idx="213">
                  <c:v>-19.2620595099899</c:v>
                </c:pt>
                <c:pt idx="214">
                  <c:v>-19.3130600065527</c:v>
                </c:pt>
                <c:pt idx="215">
                  <c:v>-19.367266745564699</c:v>
                </c:pt>
                <c:pt idx="216">
                  <c:v>-19.424855964385699</c:v>
                </c:pt>
                <c:pt idx="217">
                  <c:v>-19.486010563770201</c:v>
                </c:pt>
                <c:pt idx="218">
                  <c:v>-19.550920412959599</c:v>
                </c:pt>
                <c:pt idx="219">
                  <c:v>-19.6197827034621</c:v>
                </c:pt>
                <c:pt idx="220">
                  <c:v>-19.692802357166698</c:v>
                </c:pt>
                <c:pt idx="221">
                  <c:v>-19.770192495116699</c:v>
                </c:pt>
                <c:pt idx="222">
                  <c:v>-19.852174974070198</c:v>
                </c:pt>
                <c:pt idx="223">
                  <c:v>-19.938980998921799</c:v>
                </c:pt>
                <c:pt idx="224">
                  <c:v>-20.030851820170501</c:v>
                </c:pt>
                <c:pt idx="225">
                  <c:v>-20.128039526938799</c:v>
                </c:pt>
                <c:pt idx="226">
                  <c:v>-20.230807947609598</c:v>
                </c:pt>
                <c:pt idx="227">
                  <c:v>-20.3394336719956</c:v>
                </c:pt>
                <c:pt idx="228">
                  <c:v>-20.454207211166601</c:v>
                </c:pt>
                <c:pt idx="229">
                  <c:v>-20.5754343136798</c:v>
                </c:pt>
                <c:pt idx="230">
                  <c:v>-20.7034374601072</c:v>
                </c:pt>
                <c:pt idx="231">
                  <c:v>-20.838557561516701</c:v>
                </c:pt>
                <c:pt idx="232">
                  <c:v>-20.981155892097199</c:v>
                </c:pt>
                <c:pt idx="233">
                  <c:v>-21.131616291589999</c:v>
                </c:pt>
                <c:pt idx="234">
                  <c:v>-21.290347679812299</c:v>
                </c:pt>
                <c:pt idx="235">
                  <c:v>-21.457786933619701</c:v>
                </c:pt>
                <c:pt idx="236">
                  <c:v>-21.634402186494299</c:v>
                </c:pt>
                <c:pt idx="237">
                  <c:v>-21.820696623008601</c:v>
                </c:pt>
                <c:pt idx="238">
                  <c:v>-22.017212855275698</c:v>
                </c:pt>
                <c:pt idx="239">
                  <c:v>-22.224537986883199</c:v>
                </c:pt>
                <c:pt idx="240">
                  <c:v>-22.4433094926565</c:v>
                </c:pt>
                <c:pt idx="241">
                  <c:v>-22.674222071148499</c:v>
                </c:pt>
                <c:pt idx="242">
                  <c:v>-22.918035662576401</c:v>
                </c:pt>
                <c:pt idx="243">
                  <c:v>-23.175584870117198</c:v>
                </c:pt>
                <c:pt idx="244">
                  <c:v>-23.4477900797445</c:v>
                </c:pt>
                <c:pt idx="245">
                  <c:v>-23.735670646699202</c:v>
                </c:pt>
                <c:pt idx="246">
                  <c:v>-24.0403606099181</c:v>
                </c:pt>
                <c:pt idx="247">
                  <c:v>-24.363127515365999</c:v>
                </c:pt>
                <c:pt idx="248">
                  <c:v>-24.7053950831199</c:v>
                </c:pt>
                <c:pt idx="249">
                  <c:v>-25.068770651239902</c:v>
                </c:pt>
                <c:pt idx="250">
                  <c:v>-25.4550785842404</c:v>
                </c:pt>
                <c:pt idx="251">
                  <c:v>-25.8664011595429</c:v>
                </c:pt>
                <c:pt idx="252">
                  <c:v>-26.305128855691301</c:v>
                </c:pt>
                <c:pt idx="253">
                  <c:v>-26.7740224694505</c:v>
                </c:pt>
                <c:pt idx="254">
                  <c:v>-27.2762900724756</c:v>
                </c:pt>
                <c:pt idx="255">
                  <c:v>-27.815682412815899</c:v>
                </c:pt>
                <c:pt idx="256">
                  <c:v>-28.396610761955202</c:v>
                </c:pt>
                <c:pt idx="257">
                  <c:v>-29.024290854285301</c:v>
                </c:pt>
                <c:pt idx="258">
                  <c:v>-29.704914099325702</c:v>
                </c:pt>
                <c:pt idx="259">
                  <c:v>-30.4458393455776</c:v>
                </c:pt>
                <c:pt idx="260">
                  <c:v>-31.255777033043099</c:v>
                </c:pt>
                <c:pt idx="261">
                  <c:v>-32.144882585035297</c:v>
                </c:pt>
                <c:pt idx="262">
                  <c:v>-33.124537273668302</c:v>
                </c:pt>
                <c:pt idx="263">
                  <c:v>-34.206246147490596</c:v>
                </c:pt>
                <c:pt idx="264">
                  <c:v>-35.047064683956101</c:v>
                </c:pt>
                <c:pt idx="265">
                  <c:v>-33.891183646788996</c:v>
                </c:pt>
                <c:pt idx="266">
                  <c:v>-32.843838329149897</c:v>
                </c:pt>
                <c:pt idx="267">
                  <c:v>-31.895240456289599</c:v>
                </c:pt>
                <c:pt idx="268">
                  <c:v>-31.033710447336201</c:v>
                </c:pt>
                <c:pt idx="269">
                  <c:v>-30.2481724291845</c:v>
                </c:pt>
                <c:pt idx="270">
                  <c:v>-29.528897737068899</c:v>
                </c:pt>
                <c:pt idx="271">
                  <c:v>-28.867593461258501</c:v>
                </c:pt>
                <c:pt idx="272">
                  <c:v>-28.2572676224312</c:v>
                </c:pt>
                <c:pt idx="273">
                  <c:v>-27.6920375397657</c:v>
                </c:pt>
                <c:pt idx="274">
                  <c:v>-27.166942605277502</c:v>
                </c:pt>
                <c:pt idx="275">
                  <c:v>-26.677781000612502</c:v>
                </c:pt>
                <c:pt idx="276">
                  <c:v>-26.2209738191222</c:v>
                </c:pt>
                <c:pt idx="277">
                  <c:v>-25.793454318577602</c:v>
                </c:pt>
                <c:pt idx="278">
                  <c:v>-25.3925784168169</c:v>
                </c:pt>
                <c:pt idx="279">
                  <c:v>-25.0160525036429</c:v>
                </c:pt>
                <c:pt idx="280">
                  <c:v>-24.661875133315</c:v>
                </c:pt>
                <c:pt idx="281">
                  <c:v>-24.328289766442399</c:v>
                </c:pt>
                <c:pt idx="282">
                  <c:v>-24.013746293432902</c:v>
                </c:pt>
                <c:pt idx="283">
                  <c:v>-23.716869547295399</c:v>
                </c:pt>
                <c:pt idx="284">
                  <c:v>-23.436433397468498</c:v>
                </c:pt>
                <c:pt idx="285">
                  <c:v>-23.171339319314399</c:v>
                </c:pt>
                <c:pt idx="286">
                  <c:v>-22.920598570440301</c:v>
                </c:pt>
                <c:pt idx="287">
                  <c:v>-22.683317288834999</c:v>
                </c:pt>
                <c:pt idx="288">
                  <c:v>-22.458683970563598</c:v>
                </c:pt>
                <c:pt idx="289">
                  <c:v>-22.245958895794701</c:v>
                </c:pt>
                <c:pt idx="290">
                  <c:v>-22.044465158546402</c:v>
                </c:pt>
                <c:pt idx="291">
                  <c:v>-21.853581023357499</c:v>
                </c:pt>
                <c:pt idx="292">
                  <c:v>-21.672733385430998</c:v>
                </c:pt>
                <c:pt idx="293">
                  <c:v>-21.5013921529412</c:v>
                </c:pt>
                <c:pt idx="294">
                  <c:v>-21.339065403660701</c:v>
                </c:pt>
                <c:pt idx="295">
                  <c:v>-21.185295194760801</c:v>
                </c:pt>
                <c:pt idx="296">
                  <c:v>-21.0396539260454</c:v>
                </c:pt>
                <c:pt idx="297">
                  <c:v>-20.901741174122499</c:v>
                </c:pt>
                <c:pt idx="298">
                  <c:v>-20.7711809289756</c:v>
                </c:pt>
                <c:pt idx="299">
                  <c:v>-20.647619175746399</c:v>
                </c:pt>
                <c:pt idx="300">
                  <c:v>-20.530721773808398</c:v>
                </c:pt>
                <c:pt idx="301">
                  <c:v>-20.4201725928163</c:v>
                </c:pt>
                <c:pt idx="302">
                  <c:v>-20.3156718716737</c:v>
                </c:pt>
                <c:pt idx="303">
                  <c:v>-20.216934771543901</c:v>
                </c:pt>
                <c:pt idx="304">
                  <c:v>-20.123690098323898</c:v>
                </c:pt>
                <c:pt idx="305">
                  <c:v>-20.035679173581901</c:v>
                </c:pt>
                <c:pt idx="306">
                  <c:v>-19.952654835953599</c:v>
                </c:pt>
                <c:pt idx="307">
                  <c:v>-19.8743805575014</c:v>
                </c:pt>
                <c:pt idx="308">
                  <c:v>-19.800629661653801</c:v>
                </c:pt>
                <c:pt idx="309">
                  <c:v>-19.731184631125501</c:v>
                </c:pt>
                <c:pt idx="310">
                  <c:v>-19.665836495727799</c:v>
                </c:pt>
                <c:pt idx="311">
                  <c:v>-19.6043842912587</c:v>
                </c:pt>
                <c:pt idx="312">
                  <c:v>-19.546634581756301</c:v>
                </c:pt>
                <c:pt idx="313">
                  <c:v>-19.492401038324601</c:v>
                </c:pt>
                <c:pt idx="314">
                  <c:v>-19.4415040685424</c:v>
                </c:pt>
                <c:pt idx="315">
                  <c:v>-19.393770491146899</c:v>
                </c:pt>
                <c:pt idx="316">
                  <c:v>-19.349033251271798</c:v>
                </c:pt>
                <c:pt idx="317">
                  <c:v>-19.3071311720288</c:v>
                </c:pt>
                <c:pt idx="318">
                  <c:v>-19.267908738660498</c:v>
                </c:pt>
                <c:pt idx="319">
                  <c:v>-19.231215911874799</c:v>
                </c:pt>
                <c:pt idx="320">
                  <c:v>-19.1969079673033</c:v>
                </c:pt>
                <c:pt idx="321">
                  <c:v>-19.164845358320299</c:v>
                </c:pt>
                <c:pt idx="322">
                  <c:v>-19.134893599714001</c:v>
                </c:pt>
                <c:pt idx="323">
                  <c:v>-19.106923169929498</c:v>
                </c:pt>
                <c:pt idx="324">
                  <c:v>-19.080809429806301</c:v>
                </c:pt>
                <c:pt idx="325">
                  <c:v>-19.0564325559121</c:v>
                </c:pt>
                <c:pt idx="326">
                  <c:v>-19.033677486741301</c:v>
                </c:pt>
                <c:pt idx="327">
                  <c:v>-19.012433880190098</c:v>
                </c:pt>
                <c:pt idx="328">
                  <c:v>-18.992596080859599</c:v>
                </c:pt>
                <c:pt idx="329">
                  <c:v>-18.974063095858298</c:v>
                </c:pt>
                <c:pt idx="330">
                  <c:v>-18.956738577893798</c:v>
                </c:pt>
                <c:pt idx="331">
                  <c:v>-18.9405308145469</c:v>
                </c:pt>
                <c:pt idx="332">
                  <c:v>-18.925352722721399</c:v>
                </c:pt>
                <c:pt idx="333">
                  <c:v>-18.9111218473561</c:v>
                </c:pt>
                <c:pt idx="334">
                  <c:v>-18.8977603635715</c:v>
                </c:pt>
                <c:pt idx="335">
                  <c:v>-18.885195081505699</c:v>
                </c:pt>
                <c:pt idx="336">
                  <c:v>-18.873357453168701</c:v>
                </c:pt>
                <c:pt idx="337">
                  <c:v>-18.862183580717598</c:v>
                </c:pt>
                <c:pt idx="338">
                  <c:v>-18.851614225619201</c:v>
                </c:pt>
                <c:pt idx="339">
                  <c:v>-18.8415948182293</c:v>
                </c:pt>
                <c:pt idx="340">
                  <c:v>-18.832075467373301</c:v>
                </c:pt>
                <c:pt idx="341">
                  <c:v>-18.823010969566599</c:v>
                </c:pt>
                <c:pt idx="342">
                  <c:v>-18.814360817556501</c:v>
                </c:pt>
                <c:pt idx="343">
                  <c:v>-18.8060892079158</c:v>
                </c:pt>
                <c:pt idx="344">
                  <c:v>-18.798165047448201</c:v>
                </c:pt>
                <c:pt idx="345">
                  <c:v>-18.790561958208698</c:v>
                </c:pt>
                <c:pt idx="346">
                  <c:v>-18.783258280962698</c:v>
                </c:pt>
                <c:pt idx="347">
                  <c:v>-18.776237076941399</c:v>
                </c:pt>
                <c:pt idx="348">
                  <c:v>-18.7694861277695</c:v>
                </c:pt>
                <c:pt idx="349">
                  <c:v>-18.762997933462099</c:v>
                </c:pt>
                <c:pt idx="350">
                  <c:v>-18.7567697084081</c:v>
                </c:pt>
                <c:pt idx="351">
                  <c:v>-18.7567697084081</c:v>
                </c:pt>
                <c:pt idx="352">
                  <c:v>-18.7567697084081</c:v>
                </c:pt>
                <c:pt idx="353">
                  <c:v>-18.7567697084081</c:v>
                </c:pt>
                <c:pt idx="354">
                  <c:v>-18.7567697084081</c:v>
                </c:pt>
                <c:pt idx="355">
                  <c:v>-18.7567697084081</c:v>
                </c:pt>
                <c:pt idx="356">
                  <c:v>-18.7567697084081</c:v>
                </c:pt>
                <c:pt idx="357">
                  <c:v>-18.7567697084081</c:v>
                </c:pt>
                <c:pt idx="358">
                  <c:v>-18.7567697084081</c:v>
                </c:pt>
                <c:pt idx="359">
                  <c:v>-18.7567697084081</c:v>
                </c:pt>
                <c:pt idx="360">
                  <c:v>-18.7567697084081</c:v>
                </c:pt>
              </c:numCache>
            </c:numRef>
          </c:yVal>
          <c:smooth val="0"/>
          <c:extLst>
            <c:ext xmlns:c16="http://schemas.microsoft.com/office/drawing/2014/chart" uri="{C3380CC4-5D6E-409C-BE32-E72D297353CC}">
              <c16:uniqueId val="{0000000A-2567-F94E-BDF6-D8B57EA02374}"/>
            </c:ext>
          </c:extLst>
        </c:ser>
        <c:ser>
          <c:idx val="11"/>
          <c:order val="11"/>
          <c:tx>
            <c:strRef>
              <c:f>'Normalized Envelope (2)'!$Q$2</c:f>
              <c:strCache>
                <c:ptCount val="1"/>
                <c:pt idx="0">
                  <c:v>F12 (MWR)</c:v>
                </c:pt>
              </c:strCache>
            </c:strRef>
          </c:tx>
          <c:spPr>
            <a:ln w="19050" cap="rnd">
              <a:solidFill>
                <a:schemeClr val="accent6">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(2)'!$Q$3:$Q$363</c:f>
              <c:numCache>
                <c:formatCode>0.0</c:formatCode>
                <c:ptCount val="361"/>
                <c:pt idx="0">
                  <c:v>-20.435818675964999</c:v>
                </c:pt>
                <c:pt idx="1">
                  <c:v>-20.435818675964999</c:v>
                </c:pt>
                <c:pt idx="2">
                  <c:v>-20.435818675964999</c:v>
                </c:pt>
                <c:pt idx="3">
                  <c:v>-20.435818675964999</c:v>
                </c:pt>
                <c:pt idx="4">
                  <c:v>-20.4364160069848</c:v>
                </c:pt>
                <c:pt idx="5">
                  <c:v>-20.438647367506</c:v>
                </c:pt>
                <c:pt idx="6">
                  <c:v>-20.4425259133743</c:v>
                </c:pt>
                <c:pt idx="7">
                  <c:v>-20.448067430417801</c:v>
                </c:pt>
                <c:pt idx="8">
                  <c:v>-20.455290337209298</c:v>
                </c:pt>
                <c:pt idx="9">
                  <c:v>-20.4642156896773</c:v>
                </c:pt>
                <c:pt idx="10">
                  <c:v>-20.474867187685099</c:v>
                </c:pt>
                <c:pt idx="11">
                  <c:v>-20.487271183718999</c:v>
                </c:pt>
                <c:pt idx="12">
                  <c:v>-20.501456693847601</c:v>
                </c:pt>
                <c:pt idx="13">
                  <c:v>-20.5174554111397</c:v>
                </c:pt>
                <c:pt idx="14">
                  <c:v>-20.5353017217492</c:v>
                </c:pt>
                <c:pt idx="15">
                  <c:v>-20.555032723904301</c:v>
                </c:pt>
                <c:pt idx="16">
                  <c:v>-20.576688250061999</c:v>
                </c:pt>
                <c:pt idx="17">
                  <c:v>-20.600310892520302</c:v>
                </c:pt>
                <c:pt idx="18">
                  <c:v>-20.625946032808599</c:v>
                </c:pt>
                <c:pt idx="19">
                  <c:v>-20.6536418752132</c:v>
                </c:pt>
                <c:pt idx="20">
                  <c:v>-20.6834494848245</c:v>
                </c:pt>
                <c:pt idx="21">
                  <c:v>-20.715422830536699</c:v>
                </c:pt>
                <c:pt idx="22">
                  <c:v>-20.749618833467199</c:v>
                </c:pt>
                <c:pt idx="23">
                  <c:v>-20.786097421309698</c:v>
                </c:pt>
                <c:pt idx="24">
                  <c:v>-20.8249215891835</c:v>
                </c:pt>
                <c:pt idx="25">
                  <c:v>-20.8661574675926</c:v>
                </c:pt>
                <c:pt idx="26">
                  <c:v>-20.909874398170601</c:v>
                </c:pt>
                <c:pt idx="27">
                  <c:v>-20.956145017944401</c:v>
                </c:pt>
                <c:pt idx="28">
                  <c:v>-21.005045352926899</c:v>
                </c:pt>
                <c:pt idx="29">
                  <c:v>-21.056654921921201</c:v>
                </c:pt>
                <c:pt idx="30">
                  <c:v>-21.111056851504898</c:v>
                </c:pt>
                <c:pt idx="31">
                  <c:v>-21.168338003261301</c:v>
                </c:pt>
                <c:pt idx="32">
                  <c:v>-21.228589114423698</c:v>
                </c:pt>
                <c:pt idx="33">
                  <c:v>-21.291904953220701</c:v>
                </c:pt>
                <c:pt idx="34">
                  <c:v>-21.358384490337599</c:v>
                </c:pt>
                <c:pt idx="35">
                  <c:v>-21.428131088055601</c:v>
                </c:pt>
                <c:pt idx="36">
                  <c:v>-21.501252708792599</c:v>
                </c:pt>
                <c:pt idx="37">
                  <c:v>-21.577862144951698</c:v>
                </c:pt>
                <c:pt idx="38">
                  <c:v>-21.658077272186699</c:v>
                </c:pt>
                <c:pt idx="39">
                  <c:v>-21.7420213284223</c:v>
                </c:pt>
                <c:pt idx="40">
                  <c:v>-21.829823221227901</c:v>
                </c:pt>
                <c:pt idx="41">
                  <c:v>-21.921617866426601</c:v>
                </c:pt>
                <c:pt idx="42">
                  <c:v>-22.0175465611545</c:v>
                </c:pt>
                <c:pt idx="43">
                  <c:v>-22.117757394945698</c:v>
                </c:pt>
                <c:pt idx="44">
                  <c:v>-22.222405702838799</c:v>
                </c:pt>
                <c:pt idx="45">
                  <c:v>-22.331654564960299</c:v>
                </c:pt>
                <c:pt idx="46">
                  <c:v>-22.4456753575733</c:v>
                </c:pt>
                <c:pt idx="47">
                  <c:v>-22.5646483611661</c:v>
                </c:pt>
                <c:pt idx="48">
                  <c:v>-22.688763431827201</c:v>
                </c:pt>
                <c:pt idx="49">
                  <c:v>-22.818220742898699</c:v>
                </c:pt>
                <c:pt idx="50">
                  <c:v>-22.953231604743198</c:v>
                </c:pt>
                <c:pt idx="51">
                  <c:v>-23.0940193713989</c:v>
                </c:pt>
                <c:pt idx="52">
                  <c:v>-23.240820443942901</c:v>
                </c:pt>
                <c:pt idx="53">
                  <c:v>-23.3938853815424</c:v>
                </c:pt>
                <c:pt idx="54">
                  <c:v>-23.5534801324421</c:v>
                </c:pt>
                <c:pt idx="55">
                  <c:v>-23.719887398519301</c:v>
                </c:pt>
                <c:pt idx="56">
                  <c:v>-23.893408148507099</c:v>
                </c:pt>
                <c:pt idx="57">
                  <c:v>-24.074363296524901</c:v>
                </c:pt>
                <c:pt idx="58">
                  <c:v>-24.263095564093799</c:v>
                </c:pt>
                <c:pt idx="59">
                  <c:v>-24.4599715452743</c:v>
                </c:pt>
                <c:pt idx="60">
                  <c:v>-24.665383995779301</c:v>
                </c:pt>
                <c:pt idx="61">
                  <c:v>-24.879754367666202</c:v>
                </c:pt>
                <c:pt idx="62">
                  <c:v>-25.103535611118602</c:v>
                </c:pt>
                <c:pt idx="63">
                  <c:v>-25.337215263343101</c:v>
                </c:pt>
                <c:pt idx="64">
                  <c:v>-25.5813188408667</c:v>
                </c:pt>
                <c:pt idx="65">
                  <c:v>-25.8364135442425</c:v>
                </c:pt>
                <c:pt idx="66">
                  <c:v>-26.103112271373302</c:v>
                </c:pt>
                <c:pt idx="67">
                  <c:v>-26.382077914388901</c:v>
                </c:pt>
                <c:pt idx="68">
                  <c:v>-26.6740278807066</c:v>
                </c:pt>
                <c:pt idx="69">
                  <c:v>-26.9797387246802</c:v>
                </c:pt>
                <c:pt idx="70">
                  <c:v>-27.3000506915293</c:v>
                </c:pt>
                <c:pt idx="71">
                  <c:v>-27.6358718438407</c:v>
                </c:pt>
                <c:pt idx="72">
                  <c:v>-27.988181237873</c:v>
                </c:pt>
                <c:pt idx="73">
                  <c:v>-28.3580303035795</c:v>
                </c:pt>
                <c:pt idx="74">
                  <c:v>-28.746541098850702</c:v>
                </c:pt>
                <c:pt idx="75">
                  <c:v>-29.154899362059602</c:v>
                </c:pt>
                <c:pt idx="76">
                  <c:v>-29.584339133548802</c:v>
                </c:pt>
                <c:pt idx="77">
                  <c:v>-30.0361139341172</c:v>
                </c:pt>
                <c:pt idx="78">
                  <c:v>-30.511446738671602</c:v>
                </c:pt>
                <c:pt idx="79">
                  <c:v>-31.011446763868001</c:v>
                </c:pt>
                <c:pt idx="80">
                  <c:v>-31.536974689992899</c:v>
                </c:pt>
                <c:pt idx="81">
                  <c:v>-32.088428454173297</c:v>
                </c:pt>
                <c:pt idx="82">
                  <c:v>-32.665408301945497</c:v>
                </c:pt>
                <c:pt idx="83">
                  <c:v>-33.266202321110896</c:v>
                </c:pt>
                <c:pt idx="84">
                  <c:v>-33.887015296748196</c:v>
                </c:pt>
                <c:pt idx="85">
                  <c:v>-34.520856190034202</c:v>
                </c:pt>
                <c:pt idx="86">
                  <c:v>-35.156034500103999</c:v>
                </c:pt>
                <c:pt idx="87">
                  <c:v>-35.389034599182601</c:v>
                </c:pt>
                <c:pt idx="88">
                  <c:v>-34.755768991250896</c:v>
                </c:pt>
                <c:pt idx="89">
                  <c:v>-34.117637609934398</c:v>
                </c:pt>
                <c:pt idx="90">
                  <c:v>-33.4886415660418</c:v>
                </c:pt>
                <c:pt idx="91">
                  <c:v>-32.877402898240902</c:v>
                </c:pt>
                <c:pt idx="92">
                  <c:v>-32.288808555460498</c:v>
                </c:pt>
                <c:pt idx="93">
                  <c:v>-31.725273859560701</c:v>
                </c:pt>
                <c:pt idx="94">
                  <c:v>-31.187636977818602</c:v>
                </c:pt>
                <c:pt idx="95">
                  <c:v>-30.675763298405499</c:v>
                </c:pt>
                <c:pt idx="96">
                  <c:v>-30.188942235782701</c:v>
                </c:pt>
                <c:pt idx="97">
                  <c:v>-29.726142659653799</c:v>
                </c:pt>
                <c:pt idx="98">
                  <c:v>-29.286174645222502</c:v>
                </c:pt>
                <c:pt idx="99">
                  <c:v>-28.867790137568299</c:v>
                </c:pt>
                <c:pt idx="100">
                  <c:v>-28.469744182106901</c:v>
                </c:pt>
                <c:pt idx="101">
                  <c:v>-28.090830888380502</c:v>
                </c:pt>
                <c:pt idx="102">
                  <c:v>-27.729903323102899</c:v>
                </c:pt>
                <c:pt idx="103">
                  <c:v>-27.385883276689302</c:v>
                </c:pt>
                <c:pt idx="104">
                  <c:v>-27.0577647363741</c:v>
                </c:pt>
                <c:pt idx="105">
                  <c:v>-26.7446135324228</c:v>
                </c:pt>
                <c:pt idx="106">
                  <c:v>-26.445564739755</c:v>
                </c:pt>
                <c:pt idx="107">
                  <c:v>-26.159818844851699</c:v>
                </c:pt>
                <c:pt idx="108">
                  <c:v>-25.886637316884499</c:v>
                </c:pt>
                <c:pt idx="109">
                  <c:v>-25.625337981569302</c:v>
                </c:pt>
                <c:pt idx="110">
                  <c:v>-25.375290440529501</c:v>
                </c:pt>
                <c:pt idx="111">
                  <c:v>-25.135911678387</c:v>
                </c:pt>
                <c:pt idx="112">
                  <c:v>-24.906661935214302</c:v>
                </c:pt>
                <c:pt idx="113">
                  <c:v>-24.687040880911102</c:v>
                </c:pt>
                <c:pt idx="114">
                  <c:v>-24.476584102363102</c:v>
                </c:pt>
                <c:pt idx="115">
                  <c:v>-24.2748598985693</c:v>
                </c:pt>
                <c:pt idx="116">
                  <c:v>-24.081466369780699</c:v>
                </c:pt>
                <c:pt idx="117">
                  <c:v>-23.896028781755501</c:v>
                </c:pt>
                <c:pt idx="118">
                  <c:v>-23.7181971839982</c:v>
                </c:pt>
                <c:pt idx="119">
                  <c:v>-23.547644260294298</c:v>
                </c:pt>
                <c:pt idx="120">
                  <c:v>-23.384063390325899</c:v>
                </c:pt>
                <c:pt idx="121">
                  <c:v>-23.227166902225399</c:v>
                </c:pt>
                <c:pt idx="122">
                  <c:v>-23.0766844973062</c:v>
                </c:pt>
                <c:pt idx="123">
                  <c:v>-22.9323618297372</c:v>
                </c:pt>
                <c:pt idx="124">
                  <c:v>-22.793959225468299</c:v>
                </c:pt>
                <c:pt idx="125">
                  <c:v>-22.661250526222499</c:v>
                </c:pt>
                <c:pt idx="126">
                  <c:v>-22.534022045781899</c:v>
                </c:pt>
                <c:pt idx="127">
                  <c:v>-22.412071627116799</c:v>
                </c:pt>
                <c:pt idx="128">
                  <c:v>-22.295207790102801</c:v>
                </c:pt>
                <c:pt idx="129">
                  <c:v>-22.183248960665001</c:v>
                </c:pt>
                <c:pt idx="130">
                  <c:v>-22.0760227731684</c:v>
                </c:pt>
                <c:pt idx="131">
                  <c:v>-21.973365438749198</c:v>
                </c:pt>
                <c:pt idx="132">
                  <c:v>-21.875121173071101</c:v>
                </c:pt>
                <c:pt idx="133">
                  <c:v>-21.7811416776843</c:v>
                </c:pt>
                <c:pt idx="134">
                  <c:v>-21.691285669788599</c:v>
                </c:pt>
                <c:pt idx="135">
                  <c:v>-21.605418455752201</c:v>
                </c:pt>
                <c:pt idx="136">
                  <c:v>-21.523411544227301</c:v>
                </c:pt>
                <c:pt idx="137">
                  <c:v>-21.445142295136201</c:v>
                </c:pt>
                <c:pt idx="138">
                  <c:v>-21.370493601189601</c:v>
                </c:pt>
                <c:pt idx="139">
                  <c:v>-21.299353598937</c:v>
                </c:pt>
                <c:pt idx="140">
                  <c:v>-21.2316154066555</c:v>
                </c:pt>
                <c:pt idx="141">
                  <c:v>-21.167176886650601</c:v>
                </c:pt>
                <c:pt idx="142">
                  <c:v>-21.1059404297852</c:v>
                </c:pt>
                <c:pt idx="143">
                  <c:v>-21.047812760262598</c:v>
                </c:pt>
                <c:pt idx="144">
                  <c:v>-20.992704758884599</c:v>
                </c:pt>
                <c:pt idx="145">
                  <c:v>-20.940531303171099</c:v>
                </c:pt>
                <c:pt idx="146">
                  <c:v>-20.891211122881998</c:v>
                </c:pt>
                <c:pt idx="147">
                  <c:v>-20.844666669617599</c:v>
                </c:pt>
                <c:pt idx="148">
                  <c:v>-20.800823999294799</c:v>
                </c:pt>
                <c:pt idx="149">
                  <c:v>-20.759612666406301</c:v>
                </c:pt>
                <c:pt idx="150">
                  <c:v>-20.720965629068001</c:v>
                </c:pt>
                <c:pt idx="151">
                  <c:v>-20.684819163948198</c:v>
                </c:pt>
                <c:pt idx="152">
                  <c:v>-20.651112790252999</c:v>
                </c:pt>
                <c:pt idx="153">
                  <c:v>-20.619789202012601</c:v>
                </c:pt>
                <c:pt idx="154">
                  <c:v>-20.590794207981499</c:v>
                </c:pt>
                <c:pt idx="155">
                  <c:v>-20.564076678521999</c:v>
                </c:pt>
                <c:pt idx="156">
                  <c:v>-20.539588498898301</c:v>
                </c:pt>
                <c:pt idx="157">
                  <c:v>-20.517284528453299</c:v>
                </c:pt>
                <c:pt idx="158">
                  <c:v>-20.497122565190999</c:v>
                </c:pt>
                <c:pt idx="159">
                  <c:v>-20.479063315324598</c:v>
                </c:pt>
                <c:pt idx="160">
                  <c:v>-20.463070367391399</c:v>
                </c:pt>
                <c:pt idx="161">
                  <c:v>-20.4491101705711</c:v>
                </c:pt>
                <c:pt idx="162">
                  <c:v>-20.437152016875899</c:v>
                </c:pt>
                <c:pt idx="163">
                  <c:v>-20.427168026914</c:v>
                </c:pt>
                <c:pt idx="164">
                  <c:v>-20.419133138955999</c:v>
                </c:pt>
                <c:pt idx="165">
                  <c:v>-20.413025101061798</c:v>
                </c:pt>
                <c:pt idx="166">
                  <c:v>-20.408824466051701</c:v>
                </c:pt>
                <c:pt idx="167">
                  <c:v>-20.4065145891322</c:v>
                </c:pt>
                <c:pt idx="168">
                  <c:v>-20.4060816280093</c:v>
                </c:pt>
                <c:pt idx="169">
                  <c:v>-20.4060816280093</c:v>
                </c:pt>
                <c:pt idx="170">
                  <c:v>-20.4060816280093</c:v>
                </c:pt>
                <c:pt idx="171">
                  <c:v>-20.4060816280093</c:v>
                </c:pt>
                <c:pt idx="172">
                  <c:v>-20.4060816280093</c:v>
                </c:pt>
                <c:pt idx="173">
                  <c:v>-20.4060816280093</c:v>
                </c:pt>
                <c:pt idx="174">
                  <c:v>-20.4060816280093</c:v>
                </c:pt>
                <c:pt idx="175">
                  <c:v>-20.4060816280093</c:v>
                </c:pt>
                <c:pt idx="176">
                  <c:v>-20.4060816280093</c:v>
                </c:pt>
                <c:pt idx="177">
                  <c:v>-20.4060816280093</c:v>
                </c:pt>
                <c:pt idx="178">
                  <c:v>-20.4060816280093</c:v>
                </c:pt>
                <c:pt idx="179">
                  <c:v>-20.407514545348299</c:v>
                </c:pt>
                <c:pt idx="180">
                  <c:v>-20.4108051134608</c:v>
                </c:pt>
                <c:pt idx="181">
                  <c:v>-20.415947921124399</c:v>
                </c:pt>
                <c:pt idx="182">
                  <c:v>-20.422940382462301</c:v>
                </c:pt>
                <c:pt idx="183">
                  <c:v>-20.431782747834898</c:v>
                </c:pt>
                <c:pt idx="184">
                  <c:v>-20.4424781167187</c:v>
                </c:pt>
                <c:pt idx="185">
                  <c:v>-20.455032452570499</c:v>
                </c:pt>
                <c:pt idx="186">
                  <c:v>-20.4694545997022</c:v>
                </c:pt>
                <c:pt idx="187">
                  <c:v>-20.485756302216299</c:v>
                </c:pt>
                <c:pt idx="188">
                  <c:v>-20.5039522250765</c:v>
                </c:pt>
                <c:pt idx="189">
                  <c:v>-20.524059977420499</c:v>
                </c:pt>
                <c:pt idx="190">
                  <c:v>-20.546100138245201</c:v>
                </c:pt>
                <c:pt idx="191">
                  <c:v>-20.5700962846316</c:v>
                </c:pt>
                <c:pt idx="192">
                  <c:v>-20.596075022703602</c:v>
                </c:pt>
                <c:pt idx="193">
                  <c:v>-20.624066021552999</c:v>
                </c:pt>
                <c:pt idx="194">
                  <c:v>-20.654102050398098</c:v>
                </c:pt>
                <c:pt idx="195">
                  <c:v>-20.6862190192832</c:v>
                </c:pt>
                <c:pt idx="196">
                  <c:v>-20.7204560236672</c:v>
                </c:pt>
                <c:pt idx="197">
                  <c:v>-20.756855393296501</c:v>
                </c:pt>
                <c:pt idx="198">
                  <c:v>-20.795462745803601</c:v>
                </c:pt>
                <c:pt idx="199">
                  <c:v>-20.8363270455276</c:v>
                </c:pt>
                <c:pt idx="200">
                  <c:v>-20.8795006681082</c:v>
                </c:pt>
                <c:pt idx="201">
                  <c:v>-20.925039471466899</c:v>
                </c:pt>
                <c:pt idx="202">
                  <c:v>-20.9730028738587</c:v>
                </c:pt>
                <c:pt idx="203">
                  <c:v>-21.0234539397478</c:v>
                </c:pt>
                <c:pt idx="204">
                  <c:v>-21.0764594743457</c:v>
                </c:pt>
                <c:pt idx="205">
                  <c:v>-21.132090127737399</c:v>
                </c:pt>
                <c:pt idx="206">
                  <c:v>-21.190420509620999</c:v>
                </c:pt>
                <c:pt idx="207">
                  <c:v>-21.251529315795501</c:v>
                </c:pt>
                <c:pt idx="208">
                  <c:v>-21.315499467652501</c:v>
                </c:pt>
                <c:pt idx="209">
                  <c:v>-21.3824182660654</c:v>
                </c:pt>
                <c:pt idx="210">
                  <c:v>-21.452377561219098</c:v>
                </c:pt>
                <c:pt idx="211">
                  <c:v>-21.525473940096401</c:v>
                </c:pt>
                <c:pt idx="212">
                  <c:v>-21.601808933525898</c:v>
                </c:pt>
                <c:pt idx="213">
                  <c:v>-21.6814892449169</c:v>
                </c:pt>
                <c:pt idx="214">
                  <c:v>-21.764627003047799</c:v>
                </c:pt>
                <c:pt idx="215">
                  <c:v>-21.851340041555201</c:v>
                </c:pt>
                <c:pt idx="216">
                  <c:v>-21.9417522080856</c:v>
                </c:pt>
                <c:pt idx="217">
                  <c:v>-22.035993706434301</c:v>
                </c:pt>
                <c:pt idx="218">
                  <c:v>-22.134201475405401</c:v>
                </c:pt>
                <c:pt idx="219">
                  <c:v>-22.236519608603199</c:v>
                </c:pt>
                <c:pt idx="220">
                  <c:v>-22.343099819904701</c:v>
                </c:pt>
                <c:pt idx="221">
                  <c:v>-22.454101959993199</c:v>
                </c:pt>
                <c:pt idx="222">
                  <c:v>-22.5696945900497</c:v>
                </c:pt>
                <c:pt idx="223">
                  <c:v>-22.690055619540999</c:v>
                </c:pt>
                <c:pt idx="224">
                  <c:v>-22.815373016008301</c:v>
                </c:pt>
                <c:pt idx="225">
                  <c:v>-22.9458455958926</c:v>
                </c:pt>
                <c:pt idx="226">
                  <c:v>-23.081683906746601</c:v>
                </c:pt>
                <c:pt idx="227">
                  <c:v>-23.223111212720099</c:v>
                </c:pt>
                <c:pt idx="228">
                  <c:v>-23.370364597011399</c:v>
                </c:pt>
                <c:pt idx="229">
                  <c:v>-23.523696197089201</c:v>
                </c:pt>
                <c:pt idx="230">
                  <c:v>-23.6833745909858</c:v>
                </c:pt>
                <c:pt idx="231">
                  <c:v>-23.849686355903501</c:v>
                </c:pt>
                <c:pt idx="232">
                  <c:v>-24.022937823859102</c:v>
                </c:pt>
                <c:pt idx="233">
                  <c:v>-24.203457063224402</c:v>
                </c:pt>
                <c:pt idx="234">
                  <c:v>-24.391596119930501</c:v>
                </c:pt>
                <c:pt idx="235">
                  <c:v>-24.587733557962501</c:v>
                </c:pt>
                <c:pt idx="236">
                  <c:v>-24.792277345759601</c:v>
                </c:pt>
                <c:pt idx="237">
                  <c:v>-25.0056681435005</c:v>
                </c:pt>
                <c:pt idx="238">
                  <c:v>-25.228383056270999</c:v>
                </c:pt>
                <c:pt idx="239">
                  <c:v>-25.4609399301211</c:v>
                </c:pt>
                <c:pt idx="240">
                  <c:v>-25.703902282417399</c:v>
                </c:pt>
                <c:pt idx="241">
                  <c:v>-25.9578849751442</c:v>
                </c:pt>
                <c:pt idx="242">
                  <c:v>-26.2235607604118</c:v>
                </c:pt>
                <c:pt idx="243">
                  <c:v>-26.5016678519384</c:v>
                </c:pt>
                <c:pt idx="244">
                  <c:v>-26.7930187051819</c:v>
                </c:pt>
                <c:pt idx="245">
                  <c:v>-27.098510222460401</c:v>
                </c:pt>
                <c:pt idx="246">
                  <c:v>-27.419135637754202</c:v>
                </c:pt>
                <c:pt idx="247">
                  <c:v>-27.755998377999699</c:v>
                </c:pt>
                <c:pt idx="248">
                  <c:v>-28.110328240901801</c:v>
                </c:pt>
                <c:pt idx="249">
                  <c:v>-28.4835002676313</c:v>
                </c:pt>
                <c:pt idx="250">
                  <c:v>-28.877056709975299</c:v>
                </c:pt>
                <c:pt idx="251">
                  <c:v>-29.292732471669201</c:v>
                </c:pt>
                <c:pt idx="252">
                  <c:v>-29.732484297032801</c:v>
                </c:pt>
                <c:pt idx="253">
                  <c:v>-30.198523700257301</c:v>
                </c:pt>
                <c:pt idx="254">
                  <c:v>-30.693353012703902</c:v>
                </c:pt>
                <c:pt idx="255">
                  <c:v>-31.219802664930501</c:v>
                </c:pt>
                <c:pt idx="256">
                  <c:v>-31.781065327624599</c:v>
                </c:pt>
                <c:pt idx="257">
                  <c:v>-32.380717684247799</c:v>
                </c:pt>
                <c:pt idx="258">
                  <c:v>-33.022711217720797</c:v>
                </c:pt>
                <c:pt idx="259">
                  <c:v>-33.711295221751399</c:v>
                </c:pt>
                <c:pt idx="260">
                  <c:v>-34.4508000479468</c:v>
                </c:pt>
                <c:pt idx="261">
                  <c:v>-35.245140592271198</c:v>
                </c:pt>
                <c:pt idx="262">
                  <c:v>-36.096770469170401</c:v>
                </c:pt>
                <c:pt idx="263">
                  <c:v>-37.0045806872741</c:v>
                </c:pt>
                <c:pt idx="264">
                  <c:v>-37.926976680134601</c:v>
                </c:pt>
                <c:pt idx="265">
                  <c:v>-36.975634153913298</c:v>
                </c:pt>
                <c:pt idx="266">
                  <c:v>-36.072388485000396</c:v>
                </c:pt>
                <c:pt idx="267">
                  <c:v>-35.225489259294399</c:v>
                </c:pt>
                <c:pt idx="268">
                  <c:v>-34.435816042467202</c:v>
                </c:pt>
                <c:pt idx="269">
                  <c:v>-33.700813772262897</c:v>
                </c:pt>
                <c:pt idx="270">
                  <c:v>-33.016530874465296</c:v>
                </c:pt>
                <c:pt idx="271">
                  <c:v>-32.378631779594201</c:v>
                </c:pt>
                <c:pt idx="272">
                  <c:v>-31.782876340089899</c:v>
                </c:pt>
                <c:pt idx="273">
                  <c:v>-31.2253279663705</c:v>
                </c:pt>
                <c:pt idx="274">
                  <c:v>-30.7024263719236</c:v>
                </c:pt>
                <c:pt idx="275">
                  <c:v>-30.210994783988699</c:v>
                </c:pt>
                <c:pt idx="276">
                  <c:v>-29.748217308344699</c:v>
                </c:pt>
                <c:pt idx="277">
                  <c:v>-29.311604497275301</c:v>
                </c:pt>
                <c:pt idx="278">
                  <c:v>-28.898956053949401</c:v>
                </c:pt>
                <c:pt idx="279">
                  <c:v>-28.5083248974687</c:v>
                </c:pt>
                <c:pt idx="280">
                  <c:v>-28.137984394520799</c:v>
                </c:pt>
                <c:pt idx="281">
                  <c:v>-27.786399341763701</c:v>
                </c:pt>
                <c:pt idx="282">
                  <c:v>-27.452200687393901</c:v>
                </c:pt>
                <c:pt idx="283">
                  <c:v>-27.134163711104101</c:v>
                </c:pt>
                <c:pt idx="284">
                  <c:v>-26.8311892803912</c:v>
                </c:pt>
                <c:pt idx="285">
                  <c:v>-26.542287783946701</c:v>
                </c:pt>
                <c:pt idx="286">
                  <c:v>-26.266565365236801</c:v>
                </c:pt>
                <c:pt idx="287">
                  <c:v>-26.003212118135302</c:v>
                </c:pt>
                <c:pt idx="288">
                  <c:v>-25.751491949739801</c:v>
                </c:pt>
                <c:pt idx="289">
                  <c:v>-25.510733857485302</c:v>
                </c:pt>
                <c:pt idx="290">
                  <c:v>-25.2803244058281</c:v>
                </c:pt>
                <c:pt idx="291">
                  <c:v>-25.059701221214102</c:v>
                </c:pt>
                <c:pt idx="292">
                  <c:v>-24.848347352754502</c:v>
                </c:pt>
                <c:pt idx="293">
                  <c:v>-24.645786370346499</c:v>
                </c:pt>
                <c:pt idx="294">
                  <c:v>-24.4515780924269</c:v>
                </c:pt>
                <c:pt idx="295">
                  <c:v>-24.26531485265</c:v>
                </c:pt>
                <c:pt idx="296">
                  <c:v>-24.0866182290683</c:v>
                </c:pt>
                <c:pt idx="297">
                  <c:v>-23.915136171306301</c:v>
                </c:pt>
                <c:pt idx="298">
                  <c:v>-23.7505404711547</c:v>
                </c:pt>
                <c:pt idx="299">
                  <c:v>-23.592524530310602</c:v>
                </c:pt>
                <c:pt idx="300">
                  <c:v>-23.440801385927301</c:v>
                </c:pt>
                <c:pt idx="301">
                  <c:v>-23.295101960443798</c:v>
                </c:pt>
                <c:pt idx="302">
                  <c:v>-23.155173507045699</c:v>
                </c:pt>
                <c:pt idx="303">
                  <c:v>-23.020778226206701</c:v>
                </c:pt>
                <c:pt idx="304">
                  <c:v>-22.891692032218899</c:v>
                </c:pt>
                <c:pt idx="305">
                  <c:v>-22.7677034515443</c:v>
                </c:pt>
                <c:pt idx="306">
                  <c:v>-22.648612637294999</c:v>
                </c:pt>
                <c:pt idx="307">
                  <c:v>-22.5342304862519</c:v>
                </c:pt>
                <c:pt idx="308">
                  <c:v>-22.424377846624601</c:v>
                </c:pt>
                <c:pt idx="309">
                  <c:v>-22.318884806283901</c:v>
                </c:pt>
                <c:pt idx="310">
                  <c:v>-22.2175900525042</c:v>
                </c:pt>
                <c:pt idx="311">
                  <c:v>-22.120340295379901</c:v>
                </c:pt>
                <c:pt idx="312">
                  <c:v>-22.026989748040101</c:v>
                </c:pt>
                <c:pt idx="313">
                  <c:v>-21.937399657624098</c:v>
                </c:pt>
                <c:pt idx="314">
                  <c:v>-21.851437881692799</c:v>
                </c:pt>
                <c:pt idx="315">
                  <c:v>-21.768978505380002</c:v>
                </c:pt>
                <c:pt idx="316">
                  <c:v>-21.689901495123401</c:v>
                </c:pt>
                <c:pt idx="317">
                  <c:v>-21.614092385290398</c:v>
                </c:pt>
                <c:pt idx="318">
                  <c:v>-21.541441994419301</c:v>
                </c:pt>
                <c:pt idx="319">
                  <c:v>-21.471846168159601</c:v>
                </c:pt>
                <c:pt idx="320">
                  <c:v>-21.4052055463073</c:v>
                </c:pt>
                <c:pt idx="321">
                  <c:v>-21.3414253516071</c:v>
                </c:pt>
                <c:pt idx="322">
                  <c:v>-21.280415198237201</c:v>
                </c:pt>
                <c:pt idx="323">
                  <c:v>-21.222088918106401</c:v>
                </c:pt>
                <c:pt idx="324">
                  <c:v>-21.1663644032826</c:v>
                </c:pt>
                <c:pt idx="325">
                  <c:v>-21.113163463039299</c:v>
                </c:pt>
                <c:pt idx="326">
                  <c:v>-21.062411694157699</c:v>
                </c:pt>
                <c:pt idx="327">
                  <c:v>-21.014038363251601</c:v>
                </c:pt>
                <c:pt idx="328">
                  <c:v>-20.967976300004199</c:v>
                </c:pt>
                <c:pt idx="329">
                  <c:v>-20.924161800309101</c:v>
                </c:pt>
                <c:pt idx="330">
                  <c:v>-20.882534538405601</c:v>
                </c:pt>
                <c:pt idx="331">
                  <c:v>-20.843037487180499</c:v>
                </c:pt>
                <c:pt idx="332">
                  <c:v>-20.805616845889499</c:v>
                </c:pt>
                <c:pt idx="333">
                  <c:v>-20.770221974617399</c:v>
                </c:pt>
                <c:pt idx="334">
                  <c:v>-20.736805334861501</c:v>
                </c:pt>
                <c:pt idx="335">
                  <c:v>-20.705322435679602</c:v>
                </c:pt>
                <c:pt idx="336">
                  <c:v>-20.6757317848949</c:v>
                </c:pt>
                <c:pt idx="337">
                  <c:v>-20.647994844900001</c:v>
                </c:pt>
                <c:pt idx="338">
                  <c:v>-20.622075992643701</c:v>
                </c:pt>
                <c:pt idx="339">
                  <c:v>-20.597942483425602</c:v>
                </c:pt>
                <c:pt idx="340">
                  <c:v>-20.575564418161001</c:v>
                </c:pt>
                <c:pt idx="341">
                  <c:v>-20.554914713811701</c:v>
                </c:pt>
                <c:pt idx="342">
                  <c:v>-20.535969076710501</c:v>
                </c:pt>
                <c:pt idx="343">
                  <c:v>-20.518705978538001</c:v>
                </c:pt>
                <c:pt idx="344">
                  <c:v>-20.503106634736401</c:v>
                </c:pt>
                <c:pt idx="345">
                  <c:v>-20.489154985172402</c:v>
                </c:pt>
                <c:pt idx="346">
                  <c:v>-20.476837676884799</c:v>
                </c:pt>
                <c:pt idx="347">
                  <c:v>-20.4661440487784</c:v>
                </c:pt>
                <c:pt idx="348">
                  <c:v>-20.457066118143199</c:v>
                </c:pt>
                <c:pt idx="349">
                  <c:v>-20.449598568905799</c:v>
                </c:pt>
                <c:pt idx="350">
                  <c:v>-20.443738741534801</c:v>
                </c:pt>
                <c:pt idx="351">
                  <c:v>-20.443738741534801</c:v>
                </c:pt>
                <c:pt idx="352">
                  <c:v>-20.443738741534801</c:v>
                </c:pt>
                <c:pt idx="353">
                  <c:v>-20.443738741534801</c:v>
                </c:pt>
                <c:pt idx="354">
                  <c:v>-20.443738741534801</c:v>
                </c:pt>
                <c:pt idx="355">
                  <c:v>-20.443738741534801</c:v>
                </c:pt>
                <c:pt idx="356">
                  <c:v>-20.443738741534801</c:v>
                </c:pt>
                <c:pt idx="357">
                  <c:v>-20.443738741534801</c:v>
                </c:pt>
                <c:pt idx="358">
                  <c:v>-20.443738741534801</c:v>
                </c:pt>
                <c:pt idx="359">
                  <c:v>-20.443738741534801</c:v>
                </c:pt>
                <c:pt idx="360">
                  <c:v>-20.443738741534801</c:v>
                </c:pt>
              </c:numCache>
            </c:numRef>
          </c:yVal>
          <c:smooth val="0"/>
          <c:extLst>
            <c:ext xmlns:c16="http://schemas.microsoft.com/office/drawing/2014/chart" uri="{C3380CC4-5D6E-409C-BE32-E72D297353CC}">
              <c16:uniqueId val="{0000000B-2567-F94E-BDF6-D8B57EA02374}"/>
            </c:ext>
          </c:extLst>
        </c:ser>
        <c:ser>
          <c:idx val="12"/>
          <c:order val="12"/>
          <c:tx>
            <c:strRef>
              <c:f>'Normalized Envelope (2)'!$R$2</c:f>
              <c:strCache>
                <c:ptCount val="1"/>
                <c:pt idx="0">
                  <c:v>F13</c:v>
                </c:pt>
              </c:strCache>
            </c:strRef>
          </c:tx>
          <c:spPr>
            <a:ln w="19050" cap="rnd">
              <a:solidFill>
                <a:schemeClr val="accent2">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(2)'!$R$3:$R$363</c:f>
              <c:numCache>
                <c:formatCode>0.0</c:formatCode>
                <c:ptCount val="361"/>
                <c:pt idx="0">
                  <c:v>-7.080741130177862</c:v>
                </c:pt>
                <c:pt idx="1">
                  <c:v>-7.080741130177862</c:v>
                </c:pt>
                <c:pt idx="2">
                  <c:v>-7.080741130177862</c:v>
                </c:pt>
                <c:pt idx="3">
                  <c:v>-7.080741130177862</c:v>
                </c:pt>
                <c:pt idx="4">
                  <c:v>-7.0840924001127332</c:v>
                </c:pt>
                <c:pt idx="5">
                  <c:v>-7.1135436927979709</c:v>
                </c:pt>
                <c:pt idx="6">
                  <c:v>-7.1770043202214309</c:v>
                </c:pt>
                <c:pt idx="7">
                  <c:v>-7.2847949304825734</c:v>
                </c:pt>
                <c:pt idx="8">
                  <c:v>-7.449051850607316</c:v>
                </c:pt>
                <c:pt idx="9">
                  <c:v>-7.6821604776340582</c:v>
                </c:pt>
                <c:pt idx="10">
                  <c:v>-7.9932428034235672</c:v>
                </c:pt>
                <c:pt idx="11">
                  <c:v>-8.3823698162023526</c:v>
                </c:pt>
                <c:pt idx="12">
                  <c:v>-8.8338989929787104</c:v>
                </c:pt>
                <c:pt idx="13">
                  <c:v>-8.4621597037957006</c:v>
                </c:pt>
                <c:pt idx="14">
                  <c:v>-8.0778153290690309</c:v>
                </c:pt>
                <c:pt idx="15">
                  <c:v>-7.753325088793293</c:v>
                </c:pt>
                <c:pt idx="16">
                  <c:v>-7.4924820658911564</c:v>
                </c:pt>
                <c:pt idx="17">
                  <c:v>-7.3137700766732632</c:v>
                </c:pt>
                <c:pt idx="18">
                  <c:v>-7.2466246938437884</c:v>
                </c:pt>
                <c:pt idx="19">
                  <c:v>-7.2466246938437884</c:v>
                </c:pt>
                <c:pt idx="20">
                  <c:v>-7.2466246938437884</c:v>
                </c:pt>
                <c:pt idx="21">
                  <c:v>-7.2466246938437884</c:v>
                </c:pt>
                <c:pt idx="22">
                  <c:v>-7.2466246938437884</c:v>
                </c:pt>
                <c:pt idx="23">
                  <c:v>-7.2466246938437884</c:v>
                </c:pt>
                <c:pt idx="24">
                  <c:v>-7.2466246938437884</c:v>
                </c:pt>
                <c:pt idx="25">
                  <c:v>-7.2466246938437884</c:v>
                </c:pt>
                <c:pt idx="26">
                  <c:v>-7.2466246938437884</c:v>
                </c:pt>
                <c:pt idx="27">
                  <c:v>-7.2466246938437884</c:v>
                </c:pt>
                <c:pt idx="28">
                  <c:v>-7.2466246938437884</c:v>
                </c:pt>
                <c:pt idx="29">
                  <c:v>-7.318136791324533</c:v>
                </c:pt>
                <c:pt idx="30">
                  <c:v>-7.5406365031039018</c:v>
                </c:pt>
                <c:pt idx="31">
                  <c:v>-7.9040761097167307</c:v>
                </c:pt>
                <c:pt idx="32">
                  <c:v>-8.3703546867266923</c:v>
                </c:pt>
                <c:pt idx="33">
                  <c:v>-8.7408364455154199</c:v>
                </c:pt>
                <c:pt idx="34">
                  <c:v>-8.7408364455154199</c:v>
                </c:pt>
                <c:pt idx="35">
                  <c:v>-8.7408364455154199</c:v>
                </c:pt>
                <c:pt idx="36">
                  <c:v>-8.7408364455154199</c:v>
                </c:pt>
                <c:pt idx="37">
                  <c:v>-8.7408364455154199</c:v>
                </c:pt>
                <c:pt idx="38">
                  <c:v>-8.7408364455154199</c:v>
                </c:pt>
                <c:pt idx="39">
                  <c:v>-8.7408364455154199</c:v>
                </c:pt>
                <c:pt idx="40">
                  <c:v>-8.7408364455154199</c:v>
                </c:pt>
                <c:pt idx="41">
                  <c:v>-8.7408364455154199</c:v>
                </c:pt>
                <c:pt idx="42">
                  <c:v>-8.8561272304488092</c:v>
                </c:pt>
                <c:pt idx="43">
                  <c:v>-9.0926874805287898</c:v>
                </c:pt>
                <c:pt idx="44">
                  <c:v>-9.4240612491218094</c:v>
                </c:pt>
                <c:pt idx="45">
                  <c:v>-9.8116394869275201</c:v>
                </c:pt>
                <c:pt idx="46">
                  <c:v>-10.21517977429512</c:v>
                </c:pt>
                <c:pt idx="47">
                  <c:v>-10.60218911347479</c:v>
                </c:pt>
                <c:pt idx="48">
                  <c:v>-10.94515494042018</c:v>
                </c:pt>
                <c:pt idx="49">
                  <c:v>-11.211001565386891</c:v>
                </c:pt>
                <c:pt idx="50">
                  <c:v>-11.321516289332081</c:v>
                </c:pt>
                <c:pt idx="51">
                  <c:v>-11.321516289332081</c:v>
                </c:pt>
                <c:pt idx="52">
                  <c:v>-11.321516289332081</c:v>
                </c:pt>
                <c:pt idx="53">
                  <c:v>-11.321516289332081</c:v>
                </c:pt>
                <c:pt idx="54">
                  <c:v>-11.360815278260739</c:v>
                </c:pt>
                <c:pt idx="55">
                  <c:v>-11.524271294661309</c:v>
                </c:pt>
                <c:pt idx="56">
                  <c:v>-11.827844300957839</c:v>
                </c:pt>
                <c:pt idx="57">
                  <c:v>-12.264151738087429</c:v>
                </c:pt>
                <c:pt idx="58">
                  <c:v>-12.80321380656312</c:v>
                </c:pt>
                <c:pt idx="59">
                  <c:v>-13.382818625898999</c:v>
                </c:pt>
                <c:pt idx="60">
                  <c:v>-13.904934390461069</c:v>
                </c:pt>
                <c:pt idx="61">
                  <c:v>-14.269541553943069</c:v>
                </c:pt>
                <c:pt idx="62">
                  <c:v>-14.445207980468041</c:v>
                </c:pt>
                <c:pt idx="63">
                  <c:v>-14.50281009174495</c:v>
                </c:pt>
                <c:pt idx="64">
                  <c:v>-14.562946476765839</c:v>
                </c:pt>
                <c:pt idx="65">
                  <c:v>-14.72026478321709</c:v>
                </c:pt>
                <c:pt idx="66">
                  <c:v>-15.01149500841013</c:v>
                </c:pt>
                <c:pt idx="67">
                  <c:v>-15.42486508535605</c:v>
                </c:pt>
                <c:pt idx="68">
                  <c:v>-15.925396029236609</c:v>
                </c:pt>
                <c:pt idx="69">
                  <c:v>-16.47667279682241</c:v>
                </c:pt>
                <c:pt idx="70">
                  <c:v>-17.045741485288652</c:v>
                </c:pt>
                <c:pt idx="71">
                  <c:v>-17.5904743400496</c:v>
                </c:pt>
                <c:pt idx="72">
                  <c:v>-18.048484083966201</c:v>
                </c:pt>
                <c:pt idx="73">
                  <c:v>-18.353661892406599</c:v>
                </c:pt>
                <c:pt idx="74">
                  <c:v>-18.389260794273302</c:v>
                </c:pt>
                <c:pt idx="75">
                  <c:v>-18.389260794273302</c:v>
                </c:pt>
                <c:pt idx="76">
                  <c:v>-18.389260794273302</c:v>
                </c:pt>
                <c:pt idx="77">
                  <c:v>-18.389260794273302</c:v>
                </c:pt>
                <c:pt idx="78">
                  <c:v>-18.468499446958202</c:v>
                </c:pt>
                <c:pt idx="79">
                  <c:v>-18.678833427906302</c:v>
                </c:pt>
                <c:pt idx="80">
                  <c:v>-19.0234916293421</c:v>
                </c:pt>
                <c:pt idx="81">
                  <c:v>-19.475902962088501</c:v>
                </c:pt>
                <c:pt idx="82">
                  <c:v>-19.962754523782301</c:v>
                </c:pt>
                <c:pt idx="83">
                  <c:v>-19.6269416442641</c:v>
                </c:pt>
                <c:pt idx="84">
                  <c:v>-19.315605538362401</c:v>
                </c:pt>
                <c:pt idx="85">
                  <c:v>-19.111288897104298</c:v>
                </c:pt>
                <c:pt idx="86">
                  <c:v>-19.062329633505801</c:v>
                </c:pt>
                <c:pt idx="87">
                  <c:v>-19.062329633505801</c:v>
                </c:pt>
                <c:pt idx="88">
                  <c:v>-19.062329633505801</c:v>
                </c:pt>
                <c:pt idx="89">
                  <c:v>-19.062329633505801</c:v>
                </c:pt>
                <c:pt idx="90">
                  <c:v>-19.062329633505801</c:v>
                </c:pt>
                <c:pt idx="91">
                  <c:v>-19.062329633505801</c:v>
                </c:pt>
                <c:pt idx="92">
                  <c:v>-19.062329633505801</c:v>
                </c:pt>
                <c:pt idx="93">
                  <c:v>-19.062329633505801</c:v>
                </c:pt>
                <c:pt idx="94">
                  <c:v>-19.062329633505801</c:v>
                </c:pt>
                <c:pt idx="95">
                  <c:v>-19.062329633505801</c:v>
                </c:pt>
                <c:pt idx="96">
                  <c:v>-18.539818558787701</c:v>
                </c:pt>
                <c:pt idx="97">
                  <c:v>-17.834956823271799</c:v>
                </c:pt>
                <c:pt idx="98">
                  <c:v>-17.107812275971611</c:v>
                </c:pt>
                <c:pt idx="99">
                  <c:v>-16.43048119681421</c:v>
                </c:pt>
                <c:pt idx="100">
                  <c:v>-15.856704478877919</c:v>
                </c:pt>
                <c:pt idx="101">
                  <c:v>-15.413421201395369</c:v>
                </c:pt>
                <c:pt idx="102">
                  <c:v>-15.098543503853129</c:v>
                </c:pt>
                <c:pt idx="103">
                  <c:v>-14.882260107528481</c:v>
                </c:pt>
                <c:pt idx="104">
                  <c:v>-14.714393643966901</c:v>
                </c:pt>
                <c:pt idx="105">
                  <c:v>-14.5415454972585</c:v>
                </c:pt>
                <c:pt idx="106">
                  <c:v>-14.32948867493354</c:v>
                </c:pt>
                <c:pt idx="107">
                  <c:v>-14.074798973508781</c:v>
                </c:pt>
                <c:pt idx="108">
                  <c:v>-13.794707731625079</c:v>
                </c:pt>
                <c:pt idx="109">
                  <c:v>-13.50594429948984</c:v>
                </c:pt>
                <c:pt idx="110">
                  <c:v>-13.21295599207135</c:v>
                </c:pt>
                <c:pt idx="111">
                  <c:v>-12.91243682510683</c:v>
                </c:pt>
                <c:pt idx="112">
                  <c:v>-12.603738849076969</c:v>
                </c:pt>
                <c:pt idx="113">
                  <c:v>-12.291513072234769</c:v>
                </c:pt>
                <c:pt idx="114">
                  <c:v>-11.979248154271609</c:v>
                </c:pt>
                <c:pt idx="115">
                  <c:v>-11.664790050749279</c:v>
                </c:pt>
                <c:pt idx="116">
                  <c:v>-11.346116008249929</c:v>
                </c:pt>
                <c:pt idx="117">
                  <c:v>-11.03159771516772</c:v>
                </c:pt>
                <c:pt idx="118">
                  <c:v>-10.74165123312148</c:v>
                </c:pt>
                <c:pt idx="119">
                  <c:v>-10.498030369636169</c:v>
                </c:pt>
                <c:pt idx="120">
                  <c:v>-10.310794607126489</c:v>
                </c:pt>
                <c:pt idx="121">
                  <c:v>-10.17406662305185</c:v>
                </c:pt>
                <c:pt idx="122">
                  <c:v>-10.07146135941106</c:v>
                </c:pt>
                <c:pt idx="123">
                  <c:v>-9.9828879285354191</c:v>
                </c:pt>
                <c:pt idx="124">
                  <c:v>-9.8853178348875801</c:v>
                </c:pt>
                <c:pt idx="125">
                  <c:v>-9.7508507572031302</c:v>
                </c:pt>
                <c:pt idx="126">
                  <c:v>-9.5533188003671405</c:v>
                </c:pt>
                <c:pt idx="127">
                  <c:v>-9.2858995121508805</c:v>
                </c:pt>
                <c:pt idx="128">
                  <c:v>-8.9740675859118006</c:v>
                </c:pt>
                <c:pt idx="129">
                  <c:v>-8.6682889286090496</c:v>
                </c:pt>
                <c:pt idx="130">
                  <c:v>-8.4231398679493097</c:v>
                </c:pt>
                <c:pt idx="131">
                  <c:v>-8.2810219934370508</c:v>
                </c:pt>
                <c:pt idx="132">
                  <c:v>-8.2670649718959908</c:v>
                </c:pt>
                <c:pt idx="133">
                  <c:v>-8.2670649718959908</c:v>
                </c:pt>
                <c:pt idx="134">
                  <c:v>-8.2670649718959908</c:v>
                </c:pt>
                <c:pt idx="135">
                  <c:v>-8.2670649718959908</c:v>
                </c:pt>
                <c:pt idx="136">
                  <c:v>-8.2670649718959908</c:v>
                </c:pt>
                <c:pt idx="137">
                  <c:v>-8.2670649718959908</c:v>
                </c:pt>
                <c:pt idx="138">
                  <c:v>-8.2670649718959908</c:v>
                </c:pt>
                <c:pt idx="139">
                  <c:v>-8.2670649718959908</c:v>
                </c:pt>
                <c:pt idx="140">
                  <c:v>-8.2670649718959908</c:v>
                </c:pt>
                <c:pt idx="141">
                  <c:v>-8.2670649718959908</c:v>
                </c:pt>
                <c:pt idx="142">
                  <c:v>-8.2670649718959908</c:v>
                </c:pt>
                <c:pt idx="143">
                  <c:v>-8.0965118344909595</c:v>
                </c:pt>
                <c:pt idx="144">
                  <c:v>-7.9440778774762277</c:v>
                </c:pt>
                <c:pt idx="145">
                  <c:v>-7.9066500843323979</c:v>
                </c:pt>
                <c:pt idx="146">
                  <c:v>-7.9066500843323979</c:v>
                </c:pt>
                <c:pt idx="147">
                  <c:v>-7.9066500843323979</c:v>
                </c:pt>
                <c:pt idx="148">
                  <c:v>-7.9066500843323979</c:v>
                </c:pt>
                <c:pt idx="149">
                  <c:v>-7.9066500843323979</c:v>
                </c:pt>
                <c:pt idx="150">
                  <c:v>-7.9066500843323979</c:v>
                </c:pt>
                <c:pt idx="151">
                  <c:v>-7.9066500843323979</c:v>
                </c:pt>
                <c:pt idx="152">
                  <c:v>-7.9066500843323979</c:v>
                </c:pt>
                <c:pt idx="153">
                  <c:v>-7.9066500843323979</c:v>
                </c:pt>
                <c:pt idx="154">
                  <c:v>-7.9066500843323979</c:v>
                </c:pt>
                <c:pt idx="155">
                  <c:v>-7.9066500843323979</c:v>
                </c:pt>
                <c:pt idx="156">
                  <c:v>-7.9885912229963472</c:v>
                </c:pt>
                <c:pt idx="157">
                  <c:v>-8.185946609965475</c:v>
                </c:pt>
                <c:pt idx="158">
                  <c:v>-8.4877228960710625</c:v>
                </c:pt>
                <c:pt idx="159">
                  <c:v>-8.8733091985087</c:v>
                </c:pt>
                <c:pt idx="160">
                  <c:v>-8.8364720992289794</c:v>
                </c:pt>
                <c:pt idx="161">
                  <c:v>-8.61446049829879</c:v>
                </c:pt>
                <c:pt idx="162">
                  <c:v>-8.4245813172304285</c:v>
                </c:pt>
                <c:pt idx="163">
                  <c:v>-8.2480823459000625</c:v>
                </c:pt>
                <c:pt idx="164">
                  <c:v>-8.0728764057629352</c:v>
                </c:pt>
                <c:pt idx="165">
                  <c:v>-7.9022471305339987</c:v>
                </c:pt>
                <c:pt idx="166">
                  <c:v>-7.7519977274161285</c:v>
                </c:pt>
                <c:pt idx="167">
                  <c:v>-7.639824915028246</c:v>
                </c:pt>
                <c:pt idx="168">
                  <c:v>-7.5759007444592079</c:v>
                </c:pt>
                <c:pt idx="169">
                  <c:v>-7.5602226857270729</c:v>
                </c:pt>
                <c:pt idx="170">
                  <c:v>-7.5602226857270729</c:v>
                </c:pt>
                <c:pt idx="171">
                  <c:v>-7.5602226857270729</c:v>
                </c:pt>
                <c:pt idx="172">
                  <c:v>-7.5602226857270729</c:v>
                </c:pt>
                <c:pt idx="173">
                  <c:v>-7.5602226857270729</c:v>
                </c:pt>
                <c:pt idx="174">
                  <c:v>-7.5602226857270729</c:v>
                </c:pt>
                <c:pt idx="175">
                  <c:v>-7.5602226857270729</c:v>
                </c:pt>
                <c:pt idx="176">
                  <c:v>-7.5602226857270729</c:v>
                </c:pt>
                <c:pt idx="177">
                  <c:v>-7.5602226857270729</c:v>
                </c:pt>
                <c:pt idx="178">
                  <c:v>-7.5602226857270729</c:v>
                </c:pt>
                <c:pt idx="179">
                  <c:v>-7.5602226857270729</c:v>
                </c:pt>
                <c:pt idx="180">
                  <c:v>-7.5860275738912462</c:v>
                </c:pt>
                <c:pt idx="181">
                  <c:v>-7.6449540349807208</c:v>
                </c:pt>
                <c:pt idx="182">
                  <c:v>-7.7299127095924121</c:v>
                </c:pt>
                <c:pt idx="183">
                  <c:v>-7.8348041279335385</c:v>
                </c:pt>
                <c:pt idx="184">
                  <c:v>-7.9536435787301309</c:v>
                </c:pt>
                <c:pt idx="185">
                  <c:v>-8.0820853186449604</c:v>
                </c:pt>
                <c:pt idx="186">
                  <c:v>-8.2210890820610736</c:v>
                </c:pt>
                <c:pt idx="187">
                  <c:v>-8.3787530614367451</c:v>
                </c:pt>
                <c:pt idx="188">
                  <c:v>-8.5665425676222196</c:v>
                </c:pt>
                <c:pt idx="189">
                  <c:v>-8.7907352995331394</c:v>
                </c:pt>
                <c:pt idx="190">
                  <c:v>-9.0444184782772101</c:v>
                </c:pt>
                <c:pt idx="191">
                  <c:v>-9.0703700716239393</c:v>
                </c:pt>
                <c:pt idx="192">
                  <c:v>-8.7344953843551991</c:v>
                </c:pt>
                <c:pt idx="193">
                  <c:v>-8.4011522856763428</c:v>
                </c:pt>
                <c:pt idx="194">
                  <c:v>-8.1212739381753423</c:v>
                </c:pt>
                <c:pt idx="195">
                  <c:v>-7.9481958910716894</c:v>
                </c:pt>
                <c:pt idx="196">
                  <c:v>-7.9316465650254466</c:v>
                </c:pt>
                <c:pt idx="197">
                  <c:v>-7.9316465650254466</c:v>
                </c:pt>
                <c:pt idx="198">
                  <c:v>-7.9316465650254466</c:v>
                </c:pt>
                <c:pt idx="199">
                  <c:v>-7.9316465650254466</c:v>
                </c:pt>
                <c:pt idx="200">
                  <c:v>-7.9316465650254466</c:v>
                </c:pt>
                <c:pt idx="201">
                  <c:v>-7.9316465650254466</c:v>
                </c:pt>
                <c:pt idx="202">
                  <c:v>-7.9316465650254466</c:v>
                </c:pt>
                <c:pt idx="203">
                  <c:v>-7.9316465650254466</c:v>
                </c:pt>
                <c:pt idx="204">
                  <c:v>-7.9316465650254466</c:v>
                </c:pt>
                <c:pt idx="205">
                  <c:v>-7.9316465650254466</c:v>
                </c:pt>
                <c:pt idx="206">
                  <c:v>-7.9316465650254466</c:v>
                </c:pt>
                <c:pt idx="207">
                  <c:v>-8.1148486584713861</c:v>
                </c:pt>
                <c:pt idx="208">
                  <c:v>-8.5306800338872524</c:v>
                </c:pt>
                <c:pt idx="209">
                  <c:v>-9.1919991543634101</c:v>
                </c:pt>
                <c:pt idx="210">
                  <c:v>-10.0712038924658</c:v>
                </c:pt>
                <c:pt idx="211">
                  <c:v>-10.0712038924658</c:v>
                </c:pt>
                <c:pt idx="212">
                  <c:v>-10.0712038924658</c:v>
                </c:pt>
                <c:pt idx="213">
                  <c:v>-10.0712038924658</c:v>
                </c:pt>
                <c:pt idx="214">
                  <c:v>-10.0712038924658</c:v>
                </c:pt>
                <c:pt idx="215">
                  <c:v>-10.0712038924658</c:v>
                </c:pt>
                <c:pt idx="216">
                  <c:v>-10.0712038924658</c:v>
                </c:pt>
                <c:pt idx="217">
                  <c:v>-10.0712038924658</c:v>
                </c:pt>
                <c:pt idx="218">
                  <c:v>-10.0712038924658</c:v>
                </c:pt>
                <c:pt idx="219">
                  <c:v>-10.0712038924658</c:v>
                </c:pt>
                <c:pt idx="220">
                  <c:v>-10.223174809801879</c:v>
                </c:pt>
                <c:pt idx="221">
                  <c:v>-10.71959299707418</c:v>
                </c:pt>
                <c:pt idx="222">
                  <c:v>-11.47788819613365</c:v>
                </c:pt>
                <c:pt idx="223">
                  <c:v>-11.69769035869469</c:v>
                </c:pt>
                <c:pt idx="224">
                  <c:v>-11.69769035869469</c:v>
                </c:pt>
                <c:pt idx="225">
                  <c:v>-11.69769035869469</c:v>
                </c:pt>
                <c:pt idx="226">
                  <c:v>-11.69769035869469</c:v>
                </c:pt>
                <c:pt idx="227">
                  <c:v>-11.69769035869469</c:v>
                </c:pt>
                <c:pt idx="228">
                  <c:v>-11.69769035869469</c:v>
                </c:pt>
                <c:pt idx="229">
                  <c:v>-11.69769035869469</c:v>
                </c:pt>
                <c:pt idx="230">
                  <c:v>-11.69769035869469</c:v>
                </c:pt>
                <c:pt idx="231">
                  <c:v>-11.84061854944769</c:v>
                </c:pt>
                <c:pt idx="232">
                  <c:v>-12.10684527866292</c:v>
                </c:pt>
                <c:pt idx="233">
                  <c:v>-12.390899061126451</c:v>
                </c:pt>
                <c:pt idx="234">
                  <c:v>-12.52315531294008</c:v>
                </c:pt>
                <c:pt idx="235">
                  <c:v>-12.52315531294008</c:v>
                </c:pt>
                <c:pt idx="236">
                  <c:v>-12.52315531294008</c:v>
                </c:pt>
                <c:pt idx="237">
                  <c:v>-12.52315531294008</c:v>
                </c:pt>
                <c:pt idx="238">
                  <c:v>-12.573760214458961</c:v>
                </c:pt>
                <c:pt idx="239">
                  <c:v>-12.81223730474337</c:v>
                </c:pt>
                <c:pt idx="240">
                  <c:v>-13.26641618840643</c:v>
                </c:pt>
                <c:pt idx="241">
                  <c:v>-13.90108711521934</c:v>
                </c:pt>
                <c:pt idx="242">
                  <c:v>-14.611894658982639</c:v>
                </c:pt>
                <c:pt idx="243">
                  <c:v>-15.247955734605171</c:v>
                </c:pt>
                <c:pt idx="244">
                  <c:v>-15.688705240153681</c:v>
                </c:pt>
                <c:pt idx="245">
                  <c:v>-15.926143772405769</c:v>
                </c:pt>
                <c:pt idx="246">
                  <c:v>-16.052131507601231</c:v>
                </c:pt>
                <c:pt idx="247">
                  <c:v>-16.171129247321609</c:v>
                </c:pt>
                <c:pt idx="248">
                  <c:v>-16.343934480892308</c:v>
                </c:pt>
                <c:pt idx="249">
                  <c:v>-16.58709789805992</c:v>
                </c:pt>
                <c:pt idx="250">
                  <c:v>-16.889066938070428</c:v>
                </c:pt>
                <c:pt idx="251">
                  <c:v>-17.214498926002289</c:v>
                </c:pt>
                <c:pt idx="252">
                  <c:v>-17.460814042386851</c:v>
                </c:pt>
                <c:pt idx="253">
                  <c:v>-17.460814042386851</c:v>
                </c:pt>
                <c:pt idx="254">
                  <c:v>-17.460814042386851</c:v>
                </c:pt>
                <c:pt idx="255">
                  <c:v>-17.460814042386851</c:v>
                </c:pt>
                <c:pt idx="256">
                  <c:v>-17.460814042386851</c:v>
                </c:pt>
                <c:pt idx="257">
                  <c:v>-17.476944958258219</c:v>
                </c:pt>
                <c:pt idx="258">
                  <c:v>-17.7066913260917</c:v>
                </c:pt>
                <c:pt idx="259">
                  <c:v>-18.190931267581998</c:v>
                </c:pt>
                <c:pt idx="260">
                  <c:v>-18.926941339482699</c:v>
                </c:pt>
                <c:pt idx="261">
                  <c:v>-19.711166330886499</c:v>
                </c:pt>
                <c:pt idx="262">
                  <c:v>-19.340824332167301</c:v>
                </c:pt>
                <c:pt idx="263">
                  <c:v>-19.340824332167301</c:v>
                </c:pt>
                <c:pt idx="264">
                  <c:v>-19.340824332167301</c:v>
                </c:pt>
                <c:pt idx="265">
                  <c:v>-19.340824332167301</c:v>
                </c:pt>
                <c:pt idx="266">
                  <c:v>-19.340824332167301</c:v>
                </c:pt>
                <c:pt idx="267">
                  <c:v>-19.340824332167301</c:v>
                </c:pt>
                <c:pt idx="268">
                  <c:v>-19.340824332167301</c:v>
                </c:pt>
                <c:pt idx="269">
                  <c:v>-19.340824332167301</c:v>
                </c:pt>
                <c:pt idx="270">
                  <c:v>-19.340824332167301</c:v>
                </c:pt>
                <c:pt idx="271">
                  <c:v>-19.340824332167301</c:v>
                </c:pt>
                <c:pt idx="272">
                  <c:v>-19.340824332167301</c:v>
                </c:pt>
                <c:pt idx="273">
                  <c:v>-18.5138993690062</c:v>
                </c:pt>
                <c:pt idx="274">
                  <c:v>-17.6400036399992</c:v>
                </c:pt>
                <c:pt idx="275">
                  <c:v>-17.002413289591161</c:v>
                </c:pt>
                <c:pt idx="276">
                  <c:v>-16.63172792733176</c:v>
                </c:pt>
                <c:pt idx="277">
                  <c:v>-16.511495753396151</c:v>
                </c:pt>
                <c:pt idx="278">
                  <c:v>-16.511495753396151</c:v>
                </c:pt>
                <c:pt idx="279">
                  <c:v>-16.511495753396151</c:v>
                </c:pt>
                <c:pt idx="280">
                  <c:v>-16.511495753396151</c:v>
                </c:pt>
                <c:pt idx="281">
                  <c:v>-16.511495753396151</c:v>
                </c:pt>
                <c:pt idx="282">
                  <c:v>-16.511495753396151</c:v>
                </c:pt>
                <c:pt idx="283">
                  <c:v>-16.511495753396151</c:v>
                </c:pt>
                <c:pt idx="284">
                  <c:v>-16.31824680620355</c:v>
                </c:pt>
                <c:pt idx="285">
                  <c:v>-15.93826290538026</c:v>
                </c:pt>
                <c:pt idx="286">
                  <c:v>-15.556123093450982</c:v>
                </c:pt>
                <c:pt idx="287">
                  <c:v>-15.2637108263883</c:v>
                </c:pt>
                <c:pt idx="288">
                  <c:v>-15.10684407138346</c:v>
                </c:pt>
                <c:pt idx="289">
                  <c:v>-15.028301526952731</c:v>
                </c:pt>
                <c:pt idx="290">
                  <c:v>-14.85679018908677</c:v>
                </c:pt>
                <c:pt idx="291">
                  <c:v>-14.40547845917529</c:v>
                </c:pt>
                <c:pt idx="292">
                  <c:v>-13.65230394103965</c:v>
                </c:pt>
                <c:pt idx="293">
                  <c:v>-12.772981240256939</c:v>
                </c:pt>
                <c:pt idx="294">
                  <c:v>-11.984830259224939</c:v>
                </c:pt>
                <c:pt idx="295">
                  <c:v>-11.43341312971133</c:v>
                </c:pt>
                <c:pt idx="296">
                  <c:v>-11.189089767807261</c:v>
                </c:pt>
                <c:pt idx="297">
                  <c:v>-11.189089767807261</c:v>
                </c:pt>
                <c:pt idx="298">
                  <c:v>-11.189089767807261</c:v>
                </c:pt>
                <c:pt idx="299">
                  <c:v>-11.189089767807261</c:v>
                </c:pt>
                <c:pt idx="300">
                  <c:v>-11.189089767807261</c:v>
                </c:pt>
                <c:pt idx="301">
                  <c:v>-11.189089767807261</c:v>
                </c:pt>
                <c:pt idx="302">
                  <c:v>-11.189089767807261</c:v>
                </c:pt>
                <c:pt idx="303">
                  <c:v>-11.189089767807261</c:v>
                </c:pt>
                <c:pt idx="304">
                  <c:v>-11.189089767807261</c:v>
                </c:pt>
                <c:pt idx="305">
                  <c:v>-10.919504263133689</c:v>
                </c:pt>
                <c:pt idx="306">
                  <c:v>-9.920844848733779</c:v>
                </c:pt>
                <c:pt idx="307">
                  <c:v>-9.2871221480477288</c:v>
                </c:pt>
                <c:pt idx="308">
                  <c:v>-9.07411815734865</c:v>
                </c:pt>
                <c:pt idx="309">
                  <c:v>-9.07411815734865</c:v>
                </c:pt>
                <c:pt idx="310">
                  <c:v>-9.07411815734865</c:v>
                </c:pt>
                <c:pt idx="311">
                  <c:v>-9.07411815734865</c:v>
                </c:pt>
                <c:pt idx="312">
                  <c:v>-9.07411815734865</c:v>
                </c:pt>
                <c:pt idx="313">
                  <c:v>-9.07411815734865</c:v>
                </c:pt>
                <c:pt idx="314">
                  <c:v>-9.07411815734865</c:v>
                </c:pt>
                <c:pt idx="315">
                  <c:v>-9.07411815734865</c:v>
                </c:pt>
                <c:pt idx="316">
                  <c:v>-9.07411815734865</c:v>
                </c:pt>
                <c:pt idx="317">
                  <c:v>-9.07411815734865</c:v>
                </c:pt>
                <c:pt idx="318">
                  <c:v>-9.07411815734865</c:v>
                </c:pt>
                <c:pt idx="319">
                  <c:v>-9.2987882322697999</c:v>
                </c:pt>
                <c:pt idx="320">
                  <c:v>-8.7721015184638897</c:v>
                </c:pt>
                <c:pt idx="321">
                  <c:v>-8.3986118516421406</c:v>
                </c:pt>
                <c:pt idx="322">
                  <c:v>-8.263082177472695</c:v>
                </c:pt>
                <c:pt idx="323">
                  <c:v>-8.263082177472695</c:v>
                </c:pt>
                <c:pt idx="324">
                  <c:v>-8.263082177472695</c:v>
                </c:pt>
                <c:pt idx="325">
                  <c:v>-8.263082177472695</c:v>
                </c:pt>
                <c:pt idx="326">
                  <c:v>-8.263082177472695</c:v>
                </c:pt>
                <c:pt idx="327">
                  <c:v>-8.263082177472695</c:v>
                </c:pt>
                <c:pt idx="328">
                  <c:v>-8.263082177472695</c:v>
                </c:pt>
                <c:pt idx="329">
                  <c:v>-8.263082177472695</c:v>
                </c:pt>
                <c:pt idx="330">
                  <c:v>-8.263082177472695</c:v>
                </c:pt>
                <c:pt idx="331">
                  <c:v>-8.263082177472695</c:v>
                </c:pt>
                <c:pt idx="332">
                  <c:v>-8.263082177472695</c:v>
                </c:pt>
                <c:pt idx="333">
                  <c:v>-8.3309292630976586</c:v>
                </c:pt>
                <c:pt idx="334">
                  <c:v>-8.5560634096334596</c:v>
                </c:pt>
                <c:pt idx="335">
                  <c:v>-8.8829611574428888</c:v>
                </c:pt>
                <c:pt idx="336">
                  <c:v>-9.0622475706757601</c:v>
                </c:pt>
                <c:pt idx="337">
                  <c:v>-8.8067017952911293</c:v>
                </c:pt>
                <c:pt idx="338">
                  <c:v>-8.5718687395419604</c:v>
                </c:pt>
                <c:pt idx="339">
                  <c:v>-8.3658866204781326</c:v>
                </c:pt>
                <c:pt idx="340">
                  <c:v>-8.1964060016622522</c:v>
                </c:pt>
                <c:pt idx="341">
                  <c:v>-8.0649236888686175</c:v>
                </c:pt>
                <c:pt idx="342">
                  <c:v>-7.9632050957097196</c:v>
                </c:pt>
                <c:pt idx="343">
                  <c:v>-7.8755438045671324</c:v>
                </c:pt>
                <c:pt idx="344">
                  <c:v>-7.785851188882849</c:v>
                </c:pt>
                <c:pt idx="345">
                  <c:v>-7.6849883984931617</c:v>
                </c:pt>
                <c:pt idx="346">
                  <c:v>-7.5736719883708696</c:v>
                </c:pt>
                <c:pt idx="347">
                  <c:v>-7.4598490169499208</c:v>
                </c:pt>
                <c:pt idx="348">
                  <c:v>-7.3533881816327664</c:v>
                </c:pt>
                <c:pt idx="349">
                  <c:v>-7.2617814696050091</c:v>
                </c:pt>
                <c:pt idx="350">
                  <c:v>-7.1885992543956201</c:v>
                </c:pt>
                <c:pt idx="351">
                  <c:v>-7.1885992543956201</c:v>
                </c:pt>
                <c:pt idx="352">
                  <c:v>-7.1885992543956201</c:v>
                </c:pt>
                <c:pt idx="353">
                  <c:v>-7.1885992543956201</c:v>
                </c:pt>
                <c:pt idx="354">
                  <c:v>-7.1885992543956201</c:v>
                </c:pt>
                <c:pt idx="355">
                  <c:v>-7.1885992543956201</c:v>
                </c:pt>
                <c:pt idx="356">
                  <c:v>-7.1885992543956201</c:v>
                </c:pt>
                <c:pt idx="357">
                  <c:v>-7.1885992543956201</c:v>
                </c:pt>
                <c:pt idx="358">
                  <c:v>-7.1885992543956201</c:v>
                </c:pt>
                <c:pt idx="359">
                  <c:v>-7.1885992543956201</c:v>
                </c:pt>
                <c:pt idx="360">
                  <c:v>-7.1885992543956201</c:v>
                </c:pt>
              </c:numCache>
            </c:numRef>
          </c:yVal>
          <c:smooth val="0"/>
          <c:extLst>
            <c:ext xmlns:c16="http://schemas.microsoft.com/office/drawing/2014/chart" uri="{C3380CC4-5D6E-409C-BE32-E72D297353CC}">
              <c16:uniqueId val="{0000000C-2567-F94E-BDF6-D8B57EA02374}"/>
            </c:ext>
          </c:extLst>
        </c:ser>
        <c:ser>
          <c:idx val="13"/>
          <c:order val="13"/>
          <c:tx>
            <c:strRef>
              <c:f>'Normalized Envelope (2)'!$S$2</c:f>
              <c:strCache>
                <c:ptCount val="1"/>
                <c:pt idx="0">
                  <c:v>F14</c:v>
                </c:pt>
              </c:strCache>
            </c:strRef>
          </c:tx>
          <c:spPr>
            <a:ln w="19050" cap="rnd">
              <a:solidFill>
                <a:schemeClr val="accent4">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(2)'!$S$3:$S$363</c:f>
              <c:numCache>
                <c:formatCode>0.0</c:formatCode>
                <c:ptCount val="361"/>
                <c:pt idx="0">
                  <c:v>-9.9432421490108602</c:v>
                </c:pt>
                <c:pt idx="1">
                  <c:v>-9.9432421490108602</c:v>
                </c:pt>
                <c:pt idx="2">
                  <c:v>-9.9432421490108602</c:v>
                </c:pt>
                <c:pt idx="3">
                  <c:v>-9.9432421490108602</c:v>
                </c:pt>
                <c:pt idx="4">
                  <c:v>-9.9432421490108602</c:v>
                </c:pt>
                <c:pt idx="5">
                  <c:v>-9.9432421490108602</c:v>
                </c:pt>
                <c:pt idx="6">
                  <c:v>-9.9432421490108602</c:v>
                </c:pt>
                <c:pt idx="7">
                  <c:v>-9.9432421490108602</c:v>
                </c:pt>
                <c:pt idx="8">
                  <c:v>-9.94727075700178</c:v>
                </c:pt>
                <c:pt idx="9">
                  <c:v>-9.9798349206389894</c:v>
                </c:pt>
                <c:pt idx="10">
                  <c:v>-10.036895941766399</c:v>
                </c:pt>
                <c:pt idx="11">
                  <c:v>-10.115847642095741</c:v>
                </c:pt>
                <c:pt idx="12">
                  <c:v>-10.21780713382689</c:v>
                </c:pt>
                <c:pt idx="13">
                  <c:v>-10.347557197996441</c:v>
                </c:pt>
                <c:pt idx="14">
                  <c:v>-10.510234086965649</c:v>
                </c:pt>
                <c:pt idx="15">
                  <c:v>-10.70653100385827</c:v>
                </c:pt>
                <c:pt idx="16">
                  <c:v>-10.9306243237983</c:v>
                </c:pt>
                <c:pt idx="17">
                  <c:v>-11.174771352741329</c:v>
                </c:pt>
                <c:pt idx="18">
                  <c:v>-11.44013674765197</c:v>
                </c:pt>
                <c:pt idx="19">
                  <c:v>-11.74673354097296</c:v>
                </c:pt>
                <c:pt idx="20">
                  <c:v>-12.13313793182494</c:v>
                </c:pt>
                <c:pt idx="21">
                  <c:v>-12.64310025676274</c:v>
                </c:pt>
                <c:pt idx="22">
                  <c:v>-12.70932243548946</c:v>
                </c:pt>
                <c:pt idx="23">
                  <c:v>-12.192333707841319</c:v>
                </c:pt>
                <c:pt idx="24">
                  <c:v>-11.91697741850103</c:v>
                </c:pt>
                <c:pt idx="25">
                  <c:v>-11.89662375559004</c:v>
                </c:pt>
                <c:pt idx="26">
                  <c:v>-11.89662375559004</c:v>
                </c:pt>
                <c:pt idx="27">
                  <c:v>-11.89662375559004</c:v>
                </c:pt>
                <c:pt idx="28">
                  <c:v>-11.89662375559004</c:v>
                </c:pt>
                <c:pt idx="29">
                  <c:v>-11.89662375559004</c:v>
                </c:pt>
                <c:pt idx="30">
                  <c:v>-11.89662375559004</c:v>
                </c:pt>
                <c:pt idx="31">
                  <c:v>-11.89662375559004</c:v>
                </c:pt>
                <c:pt idx="32">
                  <c:v>-11.89662375559004</c:v>
                </c:pt>
                <c:pt idx="33">
                  <c:v>-11.89662375559004</c:v>
                </c:pt>
                <c:pt idx="34">
                  <c:v>-11.89662375559004</c:v>
                </c:pt>
                <c:pt idx="35">
                  <c:v>-11.89662375559004</c:v>
                </c:pt>
                <c:pt idx="36">
                  <c:v>-12.129246922325649</c:v>
                </c:pt>
                <c:pt idx="37">
                  <c:v>-12.60267915471041</c:v>
                </c:pt>
                <c:pt idx="38">
                  <c:v>-13.293370229264401</c:v>
                </c:pt>
                <c:pt idx="39">
                  <c:v>-14.154438492209291</c:v>
                </c:pt>
                <c:pt idx="40">
                  <c:v>-14.553826818056191</c:v>
                </c:pt>
                <c:pt idx="41">
                  <c:v>-14.553826818056191</c:v>
                </c:pt>
                <c:pt idx="42">
                  <c:v>-14.553826818056191</c:v>
                </c:pt>
                <c:pt idx="43">
                  <c:v>-14.553826818056191</c:v>
                </c:pt>
                <c:pt idx="44">
                  <c:v>-14.553826818056191</c:v>
                </c:pt>
                <c:pt idx="45">
                  <c:v>-14.553826818056191</c:v>
                </c:pt>
                <c:pt idx="46">
                  <c:v>-14.553826818056191</c:v>
                </c:pt>
                <c:pt idx="47">
                  <c:v>-14.553826818056191</c:v>
                </c:pt>
                <c:pt idx="48">
                  <c:v>-14.553826818056191</c:v>
                </c:pt>
                <c:pt idx="49">
                  <c:v>-14.553826818056191</c:v>
                </c:pt>
                <c:pt idx="50">
                  <c:v>-14.662731286585711</c:v>
                </c:pt>
                <c:pt idx="51">
                  <c:v>-14.893020053494279</c:v>
                </c:pt>
                <c:pt idx="52">
                  <c:v>-15.243629225383739</c:v>
                </c:pt>
                <c:pt idx="53">
                  <c:v>-15.717993131117229</c:v>
                </c:pt>
                <c:pt idx="54">
                  <c:v>-16.298774991062771</c:v>
                </c:pt>
                <c:pt idx="55">
                  <c:v>-16.914653919500999</c:v>
                </c:pt>
                <c:pt idx="56">
                  <c:v>-17.142096457855878</c:v>
                </c:pt>
                <c:pt idx="57">
                  <c:v>-17.142096457855878</c:v>
                </c:pt>
                <c:pt idx="58">
                  <c:v>-17.142096457855878</c:v>
                </c:pt>
                <c:pt idx="59">
                  <c:v>-17.142096457855878</c:v>
                </c:pt>
                <c:pt idx="60">
                  <c:v>-17.142096457855878</c:v>
                </c:pt>
                <c:pt idx="61">
                  <c:v>-17.142096457855878</c:v>
                </c:pt>
                <c:pt idx="62">
                  <c:v>-17.151828575223551</c:v>
                </c:pt>
                <c:pt idx="63">
                  <c:v>-17.241091310192289</c:v>
                </c:pt>
                <c:pt idx="64">
                  <c:v>-17.359985373693629</c:v>
                </c:pt>
                <c:pt idx="65">
                  <c:v>-17.490261964475209</c:v>
                </c:pt>
                <c:pt idx="66">
                  <c:v>-17.398864558673928</c:v>
                </c:pt>
                <c:pt idx="67">
                  <c:v>-17.27215915930811</c:v>
                </c:pt>
                <c:pt idx="68">
                  <c:v>-17.27215915930811</c:v>
                </c:pt>
                <c:pt idx="69">
                  <c:v>-17.27215915930811</c:v>
                </c:pt>
                <c:pt idx="70">
                  <c:v>-17.27215915930811</c:v>
                </c:pt>
                <c:pt idx="71">
                  <c:v>-17.27215915930811</c:v>
                </c:pt>
                <c:pt idx="72">
                  <c:v>-17.27215915930811</c:v>
                </c:pt>
                <c:pt idx="73">
                  <c:v>-17.27215915930811</c:v>
                </c:pt>
                <c:pt idx="74">
                  <c:v>-17.27215915930811</c:v>
                </c:pt>
                <c:pt idx="75">
                  <c:v>-17.27215915930811</c:v>
                </c:pt>
                <c:pt idx="76">
                  <c:v>-17.27215915930811</c:v>
                </c:pt>
                <c:pt idx="77">
                  <c:v>-17.27215915930811</c:v>
                </c:pt>
                <c:pt idx="78">
                  <c:v>-17.30029610098612</c:v>
                </c:pt>
                <c:pt idx="79">
                  <c:v>-17.497846661462141</c:v>
                </c:pt>
                <c:pt idx="80">
                  <c:v>-17.873091438599701</c:v>
                </c:pt>
                <c:pt idx="81">
                  <c:v>-18.422006271846701</c:v>
                </c:pt>
                <c:pt idx="82">
                  <c:v>-18.6247334341206</c:v>
                </c:pt>
                <c:pt idx="83">
                  <c:v>-17.8854130215284</c:v>
                </c:pt>
                <c:pt idx="84">
                  <c:v>-17.343040086879149</c:v>
                </c:pt>
                <c:pt idx="85">
                  <c:v>-17.03460811279944</c:v>
                </c:pt>
                <c:pt idx="86">
                  <c:v>-16.972461117506729</c:v>
                </c:pt>
                <c:pt idx="87">
                  <c:v>-16.972461117506729</c:v>
                </c:pt>
                <c:pt idx="88">
                  <c:v>-16.972461117506729</c:v>
                </c:pt>
                <c:pt idx="89">
                  <c:v>-16.972461117506729</c:v>
                </c:pt>
                <c:pt idx="90">
                  <c:v>-16.972461117506729</c:v>
                </c:pt>
                <c:pt idx="91">
                  <c:v>-16.972461117506729</c:v>
                </c:pt>
                <c:pt idx="92">
                  <c:v>-16.972461117506729</c:v>
                </c:pt>
                <c:pt idx="93">
                  <c:v>-16.972461117506729</c:v>
                </c:pt>
                <c:pt idx="94">
                  <c:v>-16.972461117506729</c:v>
                </c:pt>
                <c:pt idx="95">
                  <c:v>-16.972461117506729</c:v>
                </c:pt>
                <c:pt idx="96">
                  <c:v>-16.972461117506729</c:v>
                </c:pt>
                <c:pt idx="97">
                  <c:v>-17.14880835352448</c:v>
                </c:pt>
                <c:pt idx="98">
                  <c:v>-17.535688351444811</c:v>
                </c:pt>
                <c:pt idx="99">
                  <c:v>-18.0813358213416</c:v>
                </c:pt>
                <c:pt idx="100">
                  <c:v>-18.706512029902001</c:v>
                </c:pt>
                <c:pt idx="101">
                  <c:v>-18.7482838531729</c:v>
                </c:pt>
                <c:pt idx="102">
                  <c:v>-18.478801308482499</c:v>
                </c:pt>
                <c:pt idx="103">
                  <c:v>-18.165224934476999</c:v>
                </c:pt>
                <c:pt idx="104">
                  <c:v>-17.830352352531101</c:v>
                </c:pt>
                <c:pt idx="105">
                  <c:v>-17.50154204324129</c:v>
                </c:pt>
                <c:pt idx="106">
                  <c:v>-17.19051735699729</c:v>
                </c:pt>
                <c:pt idx="107">
                  <c:v>-16.887250799402178</c:v>
                </c:pt>
                <c:pt idx="108">
                  <c:v>-16.5725268146989</c:v>
                </c:pt>
                <c:pt idx="109">
                  <c:v>-16.239964004808488</c:v>
                </c:pt>
                <c:pt idx="110">
                  <c:v>-15.909270823964889</c:v>
                </c:pt>
                <c:pt idx="111">
                  <c:v>-15.619072428137621</c:v>
                </c:pt>
                <c:pt idx="112">
                  <c:v>-15.40628933641762</c:v>
                </c:pt>
                <c:pt idx="113">
                  <c:v>-15.287716023765629</c:v>
                </c:pt>
                <c:pt idx="114">
                  <c:v>-15.25226642900898</c:v>
                </c:pt>
                <c:pt idx="115">
                  <c:v>-15.25226642900898</c:v>
                </c:pt>
                <c:pt idx="116">
                  <c:v>-15.25226642900898</c:v>
                </c:pt>
                <c:pt idx="117">
                  <c:v>-15.210903261644241</c:v>
                </c:pt>
                <c:pt idx="118">
                  <c:v>-15.042026062187229</c:v>
                </c:pt>
                <c:pt idx="119">
                  <c:v>-14.73667907810793</c:v>
                </c:pt>
                <c:pt idx="120">
                  <c:v>-14.305565633644211</c:v>
                </c:pt>
                <c:pt idx="121">
                  <c:v>-13.798402213956461</c:v>
                </c:pt>
                <c:pt idx="122">
                  <c:v>-13.290102483557359</c:v>
                </c:pt>
                <c:pt idx="123">
                  <c:v>-12.858304884050611</c:v>
                </c:pt>
                <c:pt idx="124">
                  <c:v>-12.566268853686759</c:v>
                </c:pt>
                <c:pt idx="125">
                  <c:v>-12.456237090749159</c:v>
                </c:pt>
                <c:pt idx="126">
                  <c:v>-12.456237090749159</c:v>
                </c:pt>
                <c:pt idx="127">
                  <c:v>-12.456237090749159</c:v>
                </c:pt>
                <c:pt idx="128">
                  <c:v>-12.456237090749159</c:v>
                </c:pt>
                <c:pt idx="129">
                  <c:v>-12.456237090749159</c:v>
                </c:pt>
                <c:pt idx="130">
                  <c:v>-12.456237090749159</c:v>
                </c:pt>
                <c:pt idx="131">
                  <c:v>-12.456237090749159</c:v>
                </c:pt>
                <c:pt idx="132">
                  <c:v>-12.456237090749159</c:v>
                </c:pt>
                <c:pt idx="133">
                  <c:v>-12.456237090749159</c:v>
                </c:pt>
                <c:pt idx="134">
                  <c:v>-12.456237090749159</c:v>
                </c:pt>
                <c:pt idx="135">
                  <c:v>-12.15361904644994</c:v>
                </c:pt>
                <c:pt idx="136">
                  <c:v>-11.528623099770279</c:v>
                </c:pt>
                <c:pt idx="137">
                  <c:v>-11.08272335483379</c:v>
                </c:pt>
                <c:pt idx="138">
                  <c:v>-10.84073009458165</c:v>
                </c:pt>
                <c:pt idx="139">
                  <c:v>-10.81008769233957</c:v>
                </c:pt>
                <c:pt idx="140">
                  <c:v>-10.81008769233957</c:v>
                </c:pt>
                <c:pt idx="141">
                  <c:v>-10.81008769233957</c:v>
                </c:pt>
                <c:pt idx="142">
                  <c:v>-10.81008769233957</c:v>
                </c:pt>
                <c:pt idx="143">
                  <c:v>-10.81008769233957</c:v>
                </c:pt>
                <c:pt idx="144">
                  <c:v>-10.81008769233957</c:v>
                </c:pt>
                <c:pt idx="145">
                  <c:v>-10.81008769233957</c:v>
                </c:pt>
                <c:pt idx="146">
                  <c:v>-10.81008769233957</c:v>
                </c:pt>
                <c:pt idx="147">
                  <c:v>-10.81008769233957</c:v>
                </c:pt>
                <c:pt idx="148">
                  <c:v>-10.81008769233957</c:v>
                </c:pt>
                <c:pt idx="149">
                  <c:v>-10.81008769233957</c:v>
                </c:pt>
                <c:pt idx="150">
                  <c:v>-10.98570672901894</c:v>
                </c:pt>
                <c:pt idx="151">
                  <c:v>-11.348101373088021</c:v>
                </c:pt>
                <c:pt idx="152">
                  <c:v>-11.031603606204619</c:v>
                </c:pt>
                <c:pt idx="153">
                  <c:v>-10.61713334172285</c:v>
                </c:pt>
                <c:pt idx="154">
                  <c:v>-10.26205699251623</c:v>
                </c:pt>
                <c:pt idx="155">
                  <c:v>-9.9606744250236492</c:v>
                </c:pt>
                <c:pt idx="156">
                  <c:v>-9.7093228605006701</c:v>
                </c:pt>
                <c:pt idx="157">
                  <c:v>-9.5054415599346491</c:v>
                </c:pt>
                <c:pt idx="158">
                  <c:v>-9.3445993088066697</c:v>
                </c:pt>
                <c:pt idx="159">
                  <c:v>-9.2188679649100305</c:v>
                </c:pt>
                <c:pt idx="160">
                  <c:v>-9.1182787132830203</c:v>
                </c:pt>
                <c:pt idx="161">
                  <c:v>-9.0345503535436791</c:v>
                </c:pt>
                <c:pt idx="162">
                  <c:v>-8.9644677055607502</c:v>
                </c:pt>
                <c:pt idx="163">
                  <c:v>-8.9104583265302999</c:v>
                </c:pt>
                <c:pt idx="164">
                  <c:v>-8.8779771880817897</c:v>
                </c:pt>
                <c:pt idx="165">
                  <c:v>-8.8715143561487793</c:v>
                </c:pt>
                <c:pt idx="166">
                  <c:v>-8.8715143561487793</c:v>
                </c:pt>
                <c:pt idx="167">
                  <c:v>-8.8715143561487793</c:v>
                </c:pt>
                <c:pt idx="168">
                  <c:v>-8.8715143561487793</c:v>
                </c:pt>
                <c:pt idx="169">
                  <c:v>-8.8715143561487793</c:v>
                </c:pt>
                <c:pt idx="170">
                  <c:v>-8.8715143561487793</c:v>
                </c:pt>
                <c:pt idx="171">
                  <c:v>-8.8715143561487793</c:v>
                </c:pt>
                <c:pt idx="172">
                  <c:v>-8.8715143561487793</c:v>
                </c:pt>
                <c:pt idx="173">
                  <c:v>-8.8715143561487793</c:v>
                </c:pt>
                <c:pt idx="174">
                  <c:v>-8.8715143561487793</c:v>
                </c:pt>
                <c:pt idx="175">
                  <c:v>-8.8715143561487793</c:v>
                </c:pt>
                <c:pt idx="176">
                  <c:v>-8.8916341286240499</c:v>
                </c:pt>
                <c:pt idx="177">
                  <c:v>-8.9343872861498994</c:v>
                </c:pt>
                <c:pt idx="178">
                  <c:v>-8.9928636203874994</c:v>
                </c:pt>
                <c:pt idx="179">
                  <c:v>-8.9188660994294793</c:v>
                </c:pt>
                <c:pt idx="180">
                  <c:v>-8.8616764032736306</c:v>
                </c:pt>
                <c:pt idx="181">
                  <c:v>-8.8579492785337397</c:v>
                </c:pt>
                <c:pt idx="182">
                  <c:v>-8.8579492785337397</c:v>
                </c:pt>
                <c:pt idx="183">
                  <c:v>-8.8579492785337397</c:v>
                </c:pt>
                <c:pt idx="184">
                  <c:v>-8.8579492785337397</c:v>
                </c:pt>
                <c:pt idx="185">
                  <c:v>-8.8579492785337397</c:v>
                </c:pt>
                <c:pt idx="186">
                  <c:v>-8.8579492785337397</c:v>
                </c:pt>
                <c:pt idx="187">
                  <c:v>-8.8579492785337397</c:v>
                </c:pt>
                <c:pt idx="188">
                  <c:v>-8.8579492785337397</c:v>
                </c:pt>
                <c:pt idx="189">
                  <c:v>-8.8579492785337397</c:v>
                </c:pt>
                <c:pt idx="190">
                  <c:v>-8.8579492785337397</c:v>
                </c:pt>
                <c:pt idx="191">
                  <c:v>-8.8579492785337397</c:v>
                </c:pt>
                <c:pt idx="192">
                  <c:v>-8.9251367456967206</c:v>
                </c:pt>
                <c:pt idx="193">
                  <c:v>-9.07840575138753</c:v>
                </c:pt>
                <c:pt idx="194">
                  <c:v>-9.3306516779004802</c:v>
                </c:pt>
                <c:pt idx="195">
                  <c:v>-9.6904944711961605</c:v>
                </c:pt>
                <c:pt idx="196">
                  <c:v>-10.157873668997849</c:v>
                </c:pt>
                <c:pt idx="197">
                  <c:v>-10.718369435075399</c:v>
                </c:pt>
                <c:pt idx="198">
                  <c:v>-11.33911654199758</c:v>
                </c:pt>
                <c:pt idx="199">
                  <c:v>-11.97056082087115</c:v>
                </c:pt>
                <c:pt idx="200">
                  <c:v>-12.410689888914231</c:v>
                </c:pt>
                <c:pt idx="201">
                  <c:v>-12.24193260353894</c:v>
                </c:pt>
                <c:pt idx="202">
                  <c:v>-12.206688169604959</c:v>
                </c:pt>
                <c:pt idx="203">
                  <c:v>-12.206688169604959</c:v>
                </c:pt>
                <c:pt idx="204">
                  <c:v>-12.206688169604959</c:v>
                </c:pt>
                <c:pt idx="205">
                  <c:v>-12.206688169604959</c:v>
                </c:pt>
                <c:pt idx="206">
                  <c:v>-12.206688169604959</c:v>
                </c:pt>
                <c:pt idx="207">
                  <c:v>-12.206688169604959</c:v>
                </c:pt>
                <c:pt idx="208">
                  <c:v>-12.206688169604959</c:v>
                </c:pt>
                <c:pt idx="209">
                  <c:v>-12.206688169604959</c:v>
                </c:pt>
                <c:pt idx="210">
                  <c:v>-12.206688169604959</c:v>
                </c:pt>
                <c:pt idx="211">
                  <c:v>-12.206688169604959</c:v>
                </c:pt>
                <c:pt idx="212">
                  <c:v>-12.206688169604959</c:v>
                </c:pt>
                <c:pt idx="213">
                  <c:v>-12.370959835866799</c:v>
                </c:pt>
                <c:pt idx="214">
                  <c:v>-12.786930618661131</c:v>
                </c:pt>
                <c:pt idx="215">
                  <c:v>-13.46968745624333</c:v>
                </c:pt>
                <c:pt idx="216">
                  <c:v>-13.809014975204541</c:v>
                </c:pt>
                <c:pt idx="217">
                  <c:v>-13.809014975204541</c:v>
                </c:pt>
                <c:pt idx="218">
                  <c:v>-13.809014975204541</c:v>
                </c:pt>
                <c:pt idx="219">
                  <c:v>-13.809014975204541</c:v>
                </c:pt>
                <c:pt idx="220">
                  <c:v>-13.809014975204541</c:v>
                </c:pt>
                <c:pt idx="221">
                  <c:v>-13.809014975204541</c:v>
                </c:pt>
                <c:pt idx="222">
                  <c:v>-13.809014975204541</c:v>
                </c:pt>
                <c:pt idx="223">
                  <c:v>-13.809014975204541</c:v>
                </c:pt>
                <c:pt idx="224">
                  <c:v>-13.809014975204541</c:v>
                </c:pt>
                <c:pt idx="225">
                  <c:v>-13.809014975204541</c:v>
                </c:pt>
                <c:pt idx="226">
                  <c:v>-13.809014975204541</c:v>
                </c:pt>
                <c:pt idx="227">
                  <c:v>-14.047347786887979</c:v>
                </c:pt>
                <c:pt idx="228">
                  <c:v>-14.75749950278246</c:v>
                </c:pt>
                <c:pt idx="229">
                  <c:v>-15.23540866674659</c:v>
                </c:pt>
                <c:pt idx="230">
                  <c:v>-15.23540866674659</c:v>
                </c:pt>
                <c:pt idx="231">
                  <c:v>-15.23540866674659</c:v>
                </c:pt>
                <c:pt idx="232">
                  <c:v>-15.23540866674659</c:v>
                </c:pt>
                <c:pt idx="233">
                  <c:v>-15.23540866674659</c:v>
                </c:pt>
                <c:pt idx="234">
                  <c:v>-15.23540866674659</c:v>
                </c:pt>
                <c:pt idx="235">
                  <c:v>-15.23540866674659</c:v>
                </c:pt>
                <c:pt idx="236">
                  <c:v>-15.23540866674659</c:v>
                </c:pt>
                <c:pt idx="237">
                  <c:v>-15.492598106089</c:v>
                </c:pt>
                <c:pt idx="238">
                  <c:v>-16.043019985951229</c:v>
                </c:pt>
                <c:pt idx="239">
                  <c:v>-16.793973169719081</c:v>
                </c:pt>
                <c:pt idx="240">
                  <c:v>-17.642011767678</c:v>
                </c:pt>
                <c:pt idx="241">
                  <c:v>-18.475164362944298</c:v>
                </c:pt>
                <c:pt idx="242">
                  <c:v>-19.123307602195698</c:v>
                </c:pt>
                <c:pt idx="243">
                  <c:v>-19.123307602195698</c:v>
                </c:pt>
                <c:pt idx="244">
                  <c:v>-19.123307602195698</c:v>
                </c:pt>
                <c:pt idx="245">
                  <c:v>-19.123307602195698</c:v>
                </c:pt>
                <c:pt idx="246">
                  <c:v>-19.123307602195698</c:v>
                </c:pt>
                <c:pt idx="247">
                  <c:v>-19.123307602195698</c:v>
                </c:pt>
                <c:pt idx="248">
                  <c:v>-19.3211267440524</c:v>
                </c:pt>
                <c:pt idx="249">
                  <c:v>-19.901874397918998</c:v>
                </c:pt>
                <c:pt idx="250">
                  <c:v>-20.888821235125299</c:v>
                </c:pt>
                <c:pt idx="251">
                  <c:v>-19.676629803181701</c:v>
                </c:pt>
                <c:pt idx="252">
                  <c:v>-18.7054719435443</c:v>
                </c:pt>
                <c:pt idx="253">
                  <c:v>-18.1016588149126</c:v>
                </c:pt>
                <c:pt idx="254">
                  <c:v>-17.855049212012101</c:v>
                </c:pt>
                <c:pt idx="255">
                  <c:v>-17.855049212012101</c:v>
                </c:pt>
                <c:pt idx="256">
                  <c:v>-17.855049212012101</c:v>
                </c:pt>
                <c:pt idx="257">
                  <c:v>-17.855049212012101</c:v>
                </c:pt>
                <c:pt idx="258">
                  <c:v>-17.855049212012101</c:v>
                </c:pt>
                <c:pt idx="259">
                  <c:v>-17.855049212012101</c:v>
                </c:pt>
                <c:pt idx="260">
                  <c:v>-17.855049212012101</c:v>
                </c:pt>
                <c:pt idx="261">
                  <c:v>-17.855049212012101</c:v>
                </c:pt>
                <c:pt idx="262">
                  <c:v>-17.855049212012101</c:v>
                </c:pt>
                <c:pt idx="263">
                  <c:v>-17.855049212012101</c:v>
                </c:pt>
                <c:pt idx="264">
                  <c:v>-17.855049212012101</c:v>
                </c:pt>
                <c:pt idx="265">
                  <c:v>-17.936436519436398</c:v>
                </c:pt>
                <c:pt idx="266">
                  <c:v>-18.297044848263798</c:v>
                </c:pt>
                <c:pt idx="267">
                  <c:v>-18.8583325329773</c:v>
                </c:pt>
                <c:pt idx="268">
                  <c:v>-19.393394459959001</c:v>
                </c:pt>
                <c:pt idx="269">
                  <c:v>-18.7588162227857</c:v>
                </c:pt>
                <c:pt idx="270">
                  <c:v>-18.285890176001999</c:v>
                </c:pt>
                <c:pt idx="271">
                  <c:v>-18.089881308063301</c:v>
                </c:pt>
                <c:pt idx="272">
                  <c:v>-18.089881308063301</c:v>
                </c:pt>
                <c:pt idx="273">
                  <c:v>-18.089881308063301</c:v>
                </c:pt>
                <c:pt idx="274">
                  <c:v>-18.089881308063301</c:v>
                </c:pt>
                <c:pt idx="275">
                  <c:v>-18.089881308063301</c:v>
                </c:pt>
                <c:pt idx="276">
                  <c:v>-18.089881308063301</c:v>
                </c:pt>
                <c:pt idx="277">
                  <c:v>-18.089881308063301</c:v>
                </c:pt>
                <c:pt idx="278">
                  <c:v>-18.089881308063301</c:v>
                </c:pt>
                <c:pt idx="279">
                  <c:v>-18.089881308063301</c:v>
                </c:pt>
                <c:pt idx="280">
                  <c:v>-18.089881308063301</c:v>
                </c:pt>
                <c:pt idx="281">
                  <c:v>-18.089881308063301</c:v>
                </c:pt>
                <c:pt idx="282">
                  <c:v>-18.234014067330001</c:v>
                </c:pt>
                <c:pt idx="283">
                  <c:v>-18.737502050695699</c:v>
                </c:pt>
                <c:pt idx="284">
                  <c:v>-19.569539363229701</c:v>
                </c:pt>
                <c:pt idx="285">
                  <c:v>-20.623107483779499</c:v>
                </c:pt>
                <c:pt idx="286">
                  <c:v>-21.246197011340101</c:v>
                </c:pt>
                <c:pt idx="287">
                  <c:v>-21.246197011340101</c:v>
                </c:pt>
                <c:pt idx="288">
                  <c:v>-21.212377295018499</c:v>
                </c:pt>
                <c:pt idx="289">
                  <c:v>-20.671244604196598</c:v>
                </c:pt>
                <c:pt idx="290">
                  <c:v>-19.6905484807783</c:v>
                </c:pt>
                <c:pt idx="291">
                  <c:v>-18.6738109947254</c:v>
                </c:pt>
                <c:pt idx="292">
                  <c:v>-17.979351271242599</c:v>
                </c:pt>
                <c:pt idx="293">
                  <c:v>-17.7736736078453</c:v>
                </c:pt>
                <c:pt idx="294">
                  <c:v>-17.7736736078453</c:v>
                </c:pt>
                <c:pt idx="295">
                  <c:v>-17.7736736078453</c:v>
                </c:pt>
                <c:pt idx="296">
                  <c:v>-17.7736736078453</c:v>
                </c:pt>
                <c:pt idx="297">
                  <c:v>-17.7736736078453</c:v>
                </c:pt>
                <c:pt idx="298">
                  <c:v>-17.4610958805076</c:v>
                </c:pt>
                <c:pt idx="299">
                  <c:v>-16.363387931387031</c:v>
                </c:pt>
                <c:pt idx="300">
                  <c:v>-15.66652155805534</c:v>
                </c:pt>
                <c:pt idx="301">
                  <c:v>-15.510613565899451</c:v>
                </c:pt>
                <c:pt idx="302">
                  <c:v>-15.510613565899451</c:v>
                </c:pt>
                <c:pt idx="303">
                  <c:v>-15.510613565899451</c:v>
                </c:pt>
                <c:pt idx="304">
                  <c:v>-15.510613565899451</c:v>
                </c:pt>
                <c:pt idx="305">
                  <c:v>-15.510613565899451</c:v>
                </c:pt>
                <c:pt idx="306">
                  <c:v>-15.510613565899451</c:v>
                </c:pt>
                <c:pt idx="307">
                  <c:v>-15.510613565899451</c:v>
                </c:pt>
                <c:pt idx="308">
                  <c:v>-15.510613565899451</c:v>
                </c:pt>
                <c:pt idx="309">
                  <c:v>-15.510613565899451</c:v>
                </c:pt>
                <c:pt idx="310">
                  <c:v>-15.510613565899451</c:v>
                </c:pt>
                <c:pt idx="311">
                  <c:v>-15.510613565899451</c:v>
                </c:pt>
                <c:pt idx="312">
                  <c:v>-15.473337341084211</c:v>
                </c:pt>
                <c:pt idx="313">
                  <c:v>-15.028787930341609</c:v>
                </c:pt>
                <c:pt idx="314">
                  <c:v>-14.594620266517591</c:v>
                </c:pt>
                <c:pt idx="315">
                  <c:v>-14.32075878911029</c:v>
                </c:pt>
                <c:pt idx="316">
                  <c:v>-14.264102126265691</c:v>
                </c:pt>
                <c:pt idx="317">
                  <c:v>-14.264102126265691</c:v>
                </c:pt>
                <c:pt idx="318">
                  <c:v>-14.264102126265691</c:v>
                </c:pt>
                <c:pt idx="319">
                  <c:v>-14.264102126265691</c:v>
                </c:pt>
                <c:pt idx="320">
                  <c:v>-14.264102126265691</c:v>
                </c:pt>
                <c:pt idx="321">
                  <c:v>-14.264102126265691</c:v>
                </c:pt>
                <c:pt idx="322">
                  <c:v>-14.264102126265691</c:v>
                </c:pt>
                <c:pt idx="323">
                  <c:v>-14.264102126265691</c:v>
                </c:pt>
                <c:pt idx="324">
                  <c:v>-14.264102126265691</c:v>
                </c:pt>
                <c:pt idx="325">
                  <c:v>-14.264102126265691</c:v>
                </c:pt>
                <c:pt idx="326">
                  <c:v>-14.264102126265691</c:v>
                </c:pt>
                <c:pt idx="327">
                  <c:v>-14.410919355278939</c:v>
                </c:pt>
                <c:pt idx="328">
                  <c:v>-14.718481734592359</c:v>
                </c:pt>
                <c:pt idx="329">
                  <c:v>-14.236630559686439</c:v>
                </c:pt>
                <c:pt idx="330">
                  <c:v>-13.295740661453529</c:v>
                </c:pt>
                <c:pt idx="331">
                  <c:v>-12.4303511771014</c:v>
                </c:pt>
                <c:pt idx="332">
                  <c:v>-11.68915593323424</c:v>
                </c:pt>
                <c:pt idx="333">
                  <c:v>-11.09333060584698</c:v>
                </c:pt>
                <c:pt idx="334">
                  <c:v>-10.64104794009387</c:v>
                </c:pt>
                <c:pt idx="335">
                  <c:v>-10.31582053720763</c:v>
                </c:pt>
                <c:pt idx="336">
                  <c:v>-10.094579291304409</c:v>
                </c:pt>
                <c:pt idx="337">
                  <c:v>-9.9537408014018709</c:v>
                </c:pt>
                <c:pt idx="338">
                  <c:v>-9.8727807597901105</c:v>
                </c:pt>
                <c:pt idx="339">
                  <c:v>-9.8356032604151302</c:v>
                </c:pt>
                <c:pt idx="340">
                  <c:v>-9.8305073846082394</c:v>
                </c:pt>
                <c:pt idx="341">
                  <c:v>-9.8305073846082394</c:v>
                </c:pt>
                <c:pt idx="342">
                  <c:v>-9.8305073846082394</c:v>
                </c:pt>
                <c:pt idx="343">
                  <c:v>-9.8305073846082394</c:v>
                </c:pt>
                <c:pt idx="344">
                  <c:v>-9.8305073846082394</c:v>
                </c:pt>
                <c:pt idx="345">
                  <c:v>-9.8305073846082394</c:v>
                </c:pt>
                <c:pt idx="346">
                  <c:v>-9.8305073846082394</c:v>
                </c:pt>
                <c:pt idx="347">
                  <c:v>-9.8305073846082394</c:v>
                </c:pt>
                <c:pt idx="348">
                  <c:v>-9.8305073846082394</c:v>
                </c:pt>
                <c:pt idx="349">
                  <c:v>-9.8305073846082394</c:v>
                </c:pt>
                <c:pt idx="350">
                  <c:v>-9.8305073846082394</c:v>
                </c:pt>
                <c:pt idx="351">
                  <c:v>-9.8496015223468003</c:v>
                </c:pt>
                <c:pt idx="352">
                  <c:v>-9.8881111290752397</c:v>
                </c:pt>
                <c:pt idx="353">
                  <c:v>-9.9435346255592396</c:v>
                </c:pt>
                <c:pt idx="354">
                  <c:v>-10.014387639863209</c:v>
                </c:pt>
                <c:pt idx="355">
                  <c:v>-10.098422871320009</c:v>
                </c:pt>
                <c:pt idx="356">
                  <c:v>-10.19060789172706</c:v>
                </c:pt>
                <c:pt idx="357">
                  <c:v>-10.281632731059069</c:v>
                </c:pt>
                <c:pt idx="358">
                  <c:v>-10.35807140834233</c:v>
                </c:pt>
                <c:pt idx="359">
                  <c:v>-10.405096019331459</c:v>
                </c:pt>
                <c:pt idx="360">
                  <c:v>-10.4114028410209</c:v>
                </c:pt>
              </c:numCache>
            </c:numRef>
          </c:yVal>
          <c:smooth val="0"/>
          <c:extLst>
            <c:ext xmlns:c16="http://schemas.microsoft.com/office/drawing/2014/chart" uri="{C3380CC4-5D6E-409C-BE32-E72D297353CC}">
              <c16:uniqueId val="{0000000D-2567-F94E-BDF6-D8B57EA02374}"/>
            </c:ext>
          </c:extLst>
        </c:ser>
        <c:ser>
          <c:idx val="14"/>
          <c:order val="14"/>
          <c:tx>
            <c:strRef>
              <c:f>'Normalized Envelope (2)'!$T$2</c:f>
              <c:strCache>
                <c:ptCount val="1"/>
                <c:pt idx="0">
                  <c:v>F15</c:v>
                </c:pt>
              </c:strCache>
            </c:strRef>
          </c:tx>
          <c:spPr>
            <a:ln w="19050" cap="rnd">
              <a:solidFill>
                <a:schemeClr val="accent6">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(2)'!$T$3:$T$363</c:f>
              <c:numCache>
                <c:formatCode>0.0</c:formatCode>
                <c:ptCount val="361"/>
                <c:pt idx="0">
                  <c:v>-9.9814633469995897</c:v>
                </c:pt>
                <c:pt idx="1">
                  <c:v>-9.9814633469995897</c:v>
                </c:pt>
                <c:pt idx="2">
                  <c:v>-9.9814633469995897</c:v>
                </c:pt>
                <c:pt idx="3">
                  <c:v>-9.9814633469995897</c:v>
                </c:pt>
                <c:pt idx="4">
                  <c:v>-9.9814633469995897</c:v>
                </c:pt>
                <c:pt idx="5">
                  <c:v>-9.9814633469995897</c:v>
                </c:pt>
                <c:pt idx="6">
                  <c:v>-9.9814633469995897</c:v>
                </c:pt>
                <c:pt idx="7">
                  <c:v>-9.9814633469995897</c:v>
                </c:pt>
                <c:pt idx="8">
                  <c:v>-9.9903857051940204</c:v>
                </c:pt>
                <c:pt idx="9">
                  <c:v>-10.02881988154283</c:v>
                </c:pt>
                <c:pt idx="10">
                  <c:v>-10.09248019850844</c:v>
                </c:pt>
                <c:pt idx="11">
                  <c:v>-10.178621232739179</c:v>
                </c:pt>
                <c:pt idx="12">
                  <c:v>-10.28839906920815</c:v>
                </c:pt>
                <c:pt idx="13">
                  <c:v>-10.426710194003221</c:v>
                </c:pt>
                <c:pt idx="14">
                  <c:v>-10.59864913411981</c:v>
                </c:pt>
                <c:pt idx="15">
                  <c:v>-10.80450640041653</c:v>
                </c:pt>
                <c:pt idx="16">
                  <c:v>-11.037681181761521</c:v>
                </c:pt>
                <c:pt idx="17">
                  <c:v>-11.28955664925369</c:v>
                </c:pt>
                <c:pt idx="18">
                  <c:v>-11.560808644938671</c:v>
                </c:pt>
                <c:pt idx="19">
                  <c:v>-11.871682157785099</c:v>
                </c:pt>
                <c:pt idx="20">
                  <c:v>-12.261528249579879</c:v>
                </c:pt>
                <c:pt idx="21">
                  <c:v>-12.77475181310405</c:v>
                </c:pt>
                <c:pt idx="22">
                  <c:v>-12.746339208924031</c:v>
                </c:pt>
                <c:pt idx="23">
                  <c:v>-12.249914637966221</c:v>
                </c:pt>
                <c:pt idx="24">
                  <c:v>-11.99547231032096</c:v>
                </c:pt>
                <c:pt idx="25">
                  <c:v>-11.99547231032096</c:v>
                </c:pt>
                <c:pt idx="26">
                  <c:v>-11.99547231032096</c:v>
                </c:pt>
                <c:pt idx="27">
                  <c:v>-11.99547231032096</c:v>
                </c:pt>
                <c:pt idx="28">
                  <c:v>-11.99547231032096</c:v>
                </c:pt>
                <c:pt idx="29">
                  <c:v>-11.99547231032096</c:v>
                </c:pt>
                <c:pt idx="30">
                  <c:v>-11.99547231032096</c:v>
                </c:pt>
                <c:pt idx="31">
                  <c:v>-11.99547231032096</c:v>
                </c:pt>
                <c:pt idx="32">
                  <c:v>-11.99547231032096</c:v>
                </c:pt>
                <c:pt idx="33">
                  <c:v>-11.99547231032096</c:v>
                </c:pt>
                <c:pt idx="34">
                  <c:v>-11.99547231032096</c:v>
                </c:pt>
                <c:pt idx="35">
                  <c:v>-11.9965282054594</c:v>
                </c:pt>
                <c:pt idx="36">
                  <c:v>-12.251349573981789</c:v>
                </c:pt>
                <c:pt idx="37">
                  <c:v>-12.747722418644969</c:v>
                </c:pt>
                <c:pt idx="38">
                  <c:v>-13.461116908153791</c:v>
                </c:pt>
                <c:pt idx="39">
                  <c:v>-14.341617143935331</c:v>
                </c:pt>
                <c:pt idx="40">
                  <c:v>-14.6160338468917</c:v>
                </c:pt>
                <c:pt idx="41">
                  <c:v>-14.6160338468917</c:v>
                </c:pt>
                <c:pt idx="42">
                  <c:v>-14.6160338468917</c:v>
                </c:pt>
                <c:pt idx="43">
                  <c:v>-14.6160338468917</c:v>
                </c:pt>
                <c:pt idx="44">
                  <c:v>-14.6160338468917</c:v>
                </c:pt>
                <c:pt idx="45">
                  <c:v>-14.6160338468917</c:v>
                </c:pt>
                <c:pt idx="46">
                  <c:v>-14.6160338468917</c:v>
                </c:pt>
                <c:pt idx="47">
                  <c:v>-14.6160338468917</c:v>
                </c:pt>
                <c:pt idx="48">
                  <c:v>-14.6160338468917</c:v>
                </c:pt>
                <c:pt idx="49">
                  <c:v>-14.6160338468917</c:v>
                </c:pt>
                <c:pt idx="50">
                  <c:v>-14.73684302574506</c:v>
                </c:pt>
                <c:pt idx="51">
                  <c:v>-14.974360166510099</c:v>
                </c:pt>
                <c:pt idx="52">
                  <c:v>-15.32667248882133</c:v>
                </c:pt>
                <c:pt idx="53">
                  <c:v>-15.798009807371148</c:v>
                </c:pt>
                <c:pt idx="54">
                  <c:v>-16.373145301511279</c:v>
                </c:pt>
                <c:pt idx="55">
                  <c:v>-16.983664874583841</c:v>
                </c:pt>
                <c:pt idx="56">
                  <c:v>-17.20516944211391</c:v>
                </c:pt>
                <c:pt idx="57">
                  <c:v>-17.20516944211391</c:v>
                </c:pt>
                <c:pt idx="58">
                  <c:v>-17.20516944211391</c:v>
                </c:pt>
                <c:pt idx="59">
                  <c:v>-17.20516944211391</c:v>
                </c:pt>
                <c:pt idx="60">
                  <c:v>-17.20516944211391</c:v>
                </c:pt>
                <c:pt idx="61">
                  <c:v>-17.20516944211391</c:v>
                </c:pt>
                <c:pt idx="62">
                  <c:v>-17.205758605476039</c:v>
                </c:pt>
                <c:pt idx="63">
                  <c:v>-17.283204796106411</c:v>
                </c:pt>
                <c:pt idx="64">
                  <c:v>-17.388281380026228</c:v>
                </c:pt>
                <c:pt idx="65">
                  <c:v>-17.504072313428921</c:v>
                </c:pt>
                <c:pt idx="66">
                  <c:v>-17.395257651688819</c:v>
                </c:pt>
                <c:pt idx="67">
                  <c:v>-17.274443987702348</c:v>
                </c:pt>
                <c:pt idx="68">
                  <c:v>-17.274443987702348</c:v>
                </c:pt>
                <c:pt idx="69">
                  <c:v>-17.274443987702348</c:v>
                </c:pt>
                <c:pt idx="70">
                  <c:v>-17.274443987702348</c:v>
                </c:pt>
                <c:pt idx="71">
                  <c:v>-17.274443987702348</c:v>
                </c:pt>
                <c:pt idx="72">
                  <c:v>-17.274443987702348</c:v>
                </c:pt>
                <c:pt idx="73">
                  <c:v>-17.274443987702348</c:v>
                </c:pt>
                <c:pt idx="74">
                  <c:v>-17.274443987702348</c:v>
                </c:pt>
                <c:pt idx="75">
                  <c:v>-17.274443987702348</c:v>
                </c:pt>
                <c:pt idx="76">
                  <c:v>-17.274443987702348</c:v>
                </c:pt>
                <c:pt idx="77">
                  <c:v>-17.274443987702348</c:v>
                </c:pt>
                <c:pt idx="78">
                  <c:v>-17.30979226943743</c:v>
                </c:pt>
                <c:pt idx="79">
                  <c:v>-17.514216240847809</c:v>
                </c:pt>
                <c:pt idx="80">
                  <c:v>-17.894573820305201</c:v>
                </c:pt>
                <c:pt idx="81">
                  <c:v>-18.446006126694201</c:v>
                </c:pt>
                <c:pt idx="82">
                  <c:v>-18.6267808872892</c:v>
                </c:pt>
                <c:pt idx="83">
                  <c:v>-17.89309338804</c:v>
                </c:pt>
                <c:pt idx="84">
                  <c:v>-17.354992483783139</c:v>
                </c:pt>
                <c:pt idx="85">
                  <c:v>-17.04877033546882</c:v>
                </c:pt>
                <c:pt idx="86">
                  <c:v>-16.986459867479208</c:v>
                </c:pt>
                <c:pt idx="87">
                  <c:v>-16.986459867479208</c:v>
                </c:pt>
                <c:pt idx="88">
                  <c:v>-16.986459867479208</c:v>
                </c:pt>
                <c:pt idx="89">
                  <c:v>-16.986459867479208</c:v>
                </c:pt>
                <c:pt idx="90">
                  <c:v>-16.986459867479208</c:v>
                </c:pt>
                <c:pt idx="91">
                  <c:v>-16.986459867479208</c:v>
                </c:pt>
                <c:pt idx="92">
                  <c:v>-16.986459867479208</c:v>
                </c:pt>
                <c:pt idx="93">
                  <c:v>-16.986459867479208</c:v>
                </c:pt>
                <c:pt idx="94">
                  <c:v>-16.986459867479208</c:v>
                </c:pt>
                <c:pt idx="95">
                  <c:v>-16.986459867479208</c:v>
                </c:pt>
                <c:pt idx="96">
                  <c:v>-16.986459867479208</c:v>
                </c:pt>
                <c:pt idx="97">
                  <c:v>-17.16018759225209</c:v>
                </c:pt>
                <c:pt idx="98">
                  <c:v>-17.542140363456031</c:v>
                </c:pt>
                <c:pt idx="99">
                  <c:v>-18.081081662468701</c:v>
                </c:pt>
                <c:pt idx="100">
                  <c:v>-18.698880360749499</c:v>
                </c:pt>
                <c:pt idx="101">
                  <c:v>-18.797320099348198</c:v>
                </c:pt>
                <c:pt idx="102">
                  <c:v>-18.529010030811701</c:v>
                </c:pt>
                <c:pt idx="103">
                  <c:v>-18.215620931420901</c:v>
                </c:pt>
                <c:pt idx="104">
                  <c:v>-17.882965107228699</c:v>
                </c:pt>
                <c:pt idx="105">
                  <c:v>-17.560108046235101</c:v>
                </c:pt>
                <c:pt idx="106">
                  <c:v>-17.25846286144732</c:v>
                </c:pt>
                <c:pt idx="107">
                  <c:v>-16.965928839591811</c:v>
                </c:pt>
                <c:pt idx="108">
                  <c:v>-16.660332886013698</c:v>
                </c:pt>
                <c:pt idx="109">
                  <c:v>-16.33277347744944</c:v>
                </c:pt>
                <c:pt idx="110">
                  <c:v>-16.001989523781109</c:v>
                </c:pt>
                <c:pt idx="111">
                  <c:v>-15.707276454428779</c:v>
                </c:pt>
                <c:pt idx="112">
                  <c:v>-15.48714406712112</c:v>
                </c:pt>
                <c:pt idx="113">
                  <c:v>-15.36029733049406</c:v>
                </c:pt>
                <c:pt idx="114">
                  <c:v>-15.31778358126317</c:v>
                </c:pt>
                <c:pt idx="115">
                  <c:v>-15.31778358126317</c:v>
                </c:pt>
                <c:pt idx="116">
                  <c:v>-15.31778358126317</c:v>
                </c:pt>
                <c:pt idx="117">
                  <c:v>-15.283129058355009</c:v>
                </c:pt>
                <c:pt idx="118">
                  <c:v>-15.1262003010934</c:v>
                </c:pt>
                <c:pt idx="119">
                  <c:v>-14.831954142472821</c:v>
                </c:pt>
                <c:pt idx="120">
                  <c:v>-14.40636935139486</c:v>
                </c:pt>
                <c:pt idx="121">
                  <c:v>-13.89701012566346</c:v>
                </c:pt>
                <c:pt idx="122">
                  <c:v>-13.37974424810052</c:v>
                </c:pt>
                <c:pt idx="123">
                  <c:v>-12.93477343110666</c:v>
                </c:pt>
                <c:pt idx="124">
                  <c:v>-12.627960195882789</c:v>
                </c:pt>
                <c:pt idx="125">
                  <c:v>-12.503632923089061</c:v>
                </c:pt>
                <c:pt idx="126">
                  <c:v>-12.503632923089061</c:v>
                </c:pt>
                <c:pt idx="127">
                  <c:v>-12.503632923089061</c:v>
                </c:pt>
                <c:pt idx="128">
                  <c:v>-12.503632923089061</c:v>
                </c:pt>
                <c:pt idx="129">
                  <c:v>-12.503632923089061</c:v>
                </c:pt>
                <c:pt idx="130">
                  <c:v>-12.503632923089061</c:v>
                </c:pt>
                <c:pt idx="131">
                  <c:v>-12.503632923089061</c:v>
                </c:pt>
                <c:pt idx="132">
                  <c:v>-12.503632923089061</c:v>
                </c:pt>
                <c:pt idx="133">
                  <c:v>-12.503632923089061</c:v>
                </c:pt>
                <c:pt idx="134">
                  <c:v>-12.503632923089061</c:v>
                </c:pt>
                <c:pt idx="135">
                  <c:v>-12.267617264384238</c:v>
                </c:pt>
                <c:pt idx="136">
                  <c:v>-11.62290977396761</c:v>
                </c:pt>
                <c:pt idx="137">
                  <c:v>-11.15690858622852</c:v>
                </c:pt>
                <c:pt idx="138">
                  <c:v>-10.89585119168459</c:v>
                </c:pt>
                <c:pt idx="139">
                  <c:v>-10.847715414900719</c:v>
                </c:pt>
                <c:pt idx="140">
                  <c:v>-10.847715414900719</c:v>
                </c:pt>
                <c:pt idx="141">
                  <c:v>-10.847715414900719</c:v>
                </c:pt>
                <c:pt idx="142">
                  <c:v>-10.847715414900719</c:v>
                </c:pt>
                <c:pt idx="143">
                  <c:v>-10.847715414900719</c:v>
                </c:pt>
                <c:pt idx="144">
                  <c:v>-10.847715414900719</c:v>
                </c:pt>
                <c:pt idx="145">
                  <c:v>-10.847715414900719</c:v>
                </c:pt>
                <c:pt idx="146">
                  <c:v>-10.847715414900719</c:v>
                </c:pt>
                <c:pt idx="147">
                  <c:v>-10.847715414900719</c:v>
                </c:pt>
                <c:pt idx="148">
                  <c:v>-10.847715414900719</c:v>
                </c:pt>
                <c:pt idx="149">
                  <c:v>-10.847715414900719</c:v>
                </c:pt>
                <c:pt idx="150">
                  <c:v>-11.007698550098191</c:v>
                </c:pt>
                <c:pt idx="151">
                  <c:v>-11.35683624882231</c:v>
                </c:pt>
                <c:pt idx="152">
                  <c:v>-11.13624749867467</c:v>
                </c:pt>
                <c:pt idx="153">
                  <c:v>-10.71558274007276</c:v>
                </c:pt>
                <c:pt idx="154">
                  <c:v>-10.35372605120701</c:v>
                </c:pt>
                <c:pt idx="155">
                  <c:v>-10.04566772140409</c:v>
                </c:pt>
                <c:pt idx="156">
                  <c:v>-9.7881318429486495</c:v>
                </c:pt>
                <c:pt idx="157">
                  <c:v>-9.5787293140754599</c:v>
                </c:pt>
                <c:pt idx="158">
                  <c:v>-9.4130316078047294</c:v>
                </c:pt>
                <c:pt idx="159">
                  <c:v>-9.2829683665769895</c:v>
                </c:pt>
                <c:pt idx="160">
                  <c:v>-9.1783162679485599</c:v>
                </c:pt>
                <c:pt idx="161">
                  <c:v>-9.0904975590800703</c:v>
                </c:pt>
                <c:pt idx="162">
                  <c:v>-9.0160627390506605</c:v>
                </c:pt>
                <c:pt idx="163">
                  <c:v>-8.9573595508021295</c:v>
                </c:pt>
                <c:pt idx="164">
                  <c:v>-8.9199485189660592</c:v>
                </c:pt>
                <c:pt idx="165">
                  <c:v>-8.9085745124771396</c:v>
                </c:pt>
                <c:pt idx="166">
                  <c:v>-8.9085745124771396</c:v>
                </c:pt>
                <c:pt idx="167">
                  <c:v>-8.9085745124771396</c:v>
                </c:pt>
                <c:pt idx="168">
                  <c:v>-8.9085745124771396</c:v>
                </c:pt>
                <c:pt idx="169">
                  <c:v>-8.9085745124771396</c:v>
                </c:pt>
                <c:pt idx="170">
                  <c:v>-8.9085745124771396</c:v>
                </c:pt>
                <c:pt idx="171">
                  <c:v>-8.9085745124771396</c:v>
                </c:pt>
                <c:pt idx="172">
                  <c:v>-8.9085745124771396</c:v>
                </c:pt>
                <c:pt idx="173">
                  <c:v>-8.9085745124771396</c:v>
                </c:pt>
                <c:pt idx="174">
                  <c:v>-8.9085745124771396</c:v>
                </c:pt>
                <c:pt idx="175">
                  <c:v>-8.9085745124771396</c:v>
                </c:pt>
                <c:pt idx="176">
                  <c:v>-8.9241386789880703</c:v>
                </c:pt>
                <c:pt idx="177">
                  <c:v>-8.9630494005095294</c:v>
                </c:pt>
                <c:pt idx="178">
                  <c:v>-9.0187305767464494</c:v>
                </c:pt>
                <c:pt idx="179">
                  <c:v>-8.9773371938216293</c:v>
                </c:pt>
                <c:pt idx="180">
                  <c:v>-8.9248083639517102</c:v>
                </c:pt>
                <c:pt idx="181">
                  <c:v>-8.9248083639517102</c:v>
                </c:pt>
                <c:pt idx="182">
                  <c:v>-8.9248083639517102</c:v>
                </c:pt>
                <c:pt idx="183">
                  <c:v>-8.9248083639517102</c:v>
                </c:pt>
                <c:pt idx="184">
                  <c:v>-8.9248083639517102</c:v>
                </c:pt>
                <c:pt idx="185">
                  <c:v>-8.9248083639517102</c:v>
                </c:pt>
                <c:pt idx="186">
                  <c:v>-8.9248083639517102</c:v>
                </c:pt>
                <c:pt idx="187">
                  <c:v>-8.9248083639517102</c:v>
                </c:pt>
                <c:pt idx="188">
                  <c:v>-8.9248083639517102</c:v>
                </c:pt>
                <c:pt idx="189">
                  <c:v>-8.9248083639517102</c:v>
                </c:pt>
                <c:pt idx="190">
                  <c:v>-8.9248083639517102</c:v>
                </c:pt>
                <c:pt idx="191">
                  <c:v>-8.9258250795964091</c:v>
                </c:pt>
                <c:pt idx="192">
                  <c:v>-8.9976900384550191</c:v>
                </c:pt>
                <c:pt idx="193">
                  <c:v>-9.1554477706581299</c:v>
                </c:pt>
                <c:pt idx="194">
                  <c:v>-9.4118973819305705</c:v>
                </c:pt>
                <c:pt idx="195">
                  <c:v>-9.77550099016924</c:v>
                </c:pt>
                <c:pt idx="196">
                  <c:v>-10.245831906147981</c:v>
                </c:pt>
                <c:pt idx="197">
                  <c:v>-10.80776020377394</c:v>
                </c:pt>
                <c:pt idx="198">
                  <c:v>-11.427359160112289</c:v>
                </c:pt>
                <c:pt idx="199">
                  <c:v>-12.053921728309509</c:v>
                </c:pt>
                <c:pt idx="200">
                  <c:v>-12.409403371486</c:v>
                </c:pt>
                <c:pt idx="201">
                  <c:v>-12.256169149783879</c:v>
                </c:pt>
                <c:pt idx="202">
                  <c:v>-12.23833018976943</c:v>
                </c:pt>
                <c:pt idx="203">
                  <c:v>-12.23833018976943</c:v>
                </c:pt>
                <c:pt idx="204">
                  <c:v>-12.23833018976943</c:v>
                </c:pt>
                <c:pt idx="205">
                  <c:v>-12.23833018976943</c:v>
                </c:pt>
                <c:pt idx="206">
                  <c:v>-12.23833018976943</c:v>
                </c:pt>
                <c:pt idx="207">
                  <c:v>-12.23833018976943</c:v>
                </c:pt>
                <c:pt idx="208">
                  <c:v>-12.23833018976943</c:v>
                </c:pt>
                <c:pt idx="209">
                  <c:v>-12.23833018976943</c:v>
                </c:pt>
                <c:pt idx="210">
                  <c:v>-12.23833018976943</c:v>
                </c:pt>
                <c:pt idx="211">
                  <c:v>-12.23833018976943</c:v>
                </c:pt>
                <c:pt idx="212">
                  <c:v>-12.23833018976943</c:v>
                </c:pt>
                <c:pt idx="213">
                  <c:v>-12.42109338239429</c:v>
                </c:pt>
                <c:pt idx="214">
                  <c:v>-12.856558953042359</c:v>
                </c:pt>
                <c:pt idx="215">
                  <c:v>-13.559809222539421</c:v>
                </c:pt>
                <c:pt idx="216">
                  <c:v>-13.86136305480435</c:v>
                </c:pt>
                <c:pt idx="217">
                  <c:v>-13.86136305480435</c:v>
                </c:pt>
                <c:pt idx="218">
                  <c:v>-13.86136305480435</c:v>
                </c:pt>
                <c:pt idx="219">
                  <c:v>-13.86136305480435</c:v>
                </c:pt>
                <c:pt idx="220">
                  <c:v>-13.86136305480435</c:v>
                </c:pt>
                <c:pt idx="221">
                  <c:v>-13.86136305480435</c:v>
                </c:pt>
                <c:pt idx="222">
                  <c:v>-13.86136305480435</c:v>
                </c:pt>
                <c:pt idx="223">
                  <c:v>-13.86136305480435</c:v>
                </c:pt>
                <c:pt idx="224">
                  <c:v>-13.86136305480435</c:v>
                </c:pt>
                <c:pt idx="225">
                  <c:v>-13.86136305480435</c:v>
                </c:pt>
                <c:pt idx="226">
                  <c:v>-13.86136305480435</c:v>
                </c:pt>
                <c:pt idx="227">
                  <c:v>-14.10881001083855</c:v>
                </c:pt>
                <c:pt idx="228">
                  <c:v>-14.825914516294819</c:v>
                </c:pt>
                <c:pt idx="229">
                  <c:v>-15.221721189245081</c:v>
                </c:pt>
                <c:pt idx="230">
                  <c:v>-15.221721189245081</c:v>
                </c:pt>
                <c:pt idx="231">
                  <c:v>-15.221721189245081</c:v>
                </c:pt>
                <c:pt idx="232">
                  <c:v>-15.221721189245081</c:v>
                </c:pt>
                <c:pt idx="233">
                  <c:v>-15.221721189245081</c:v>
                </c:pt>
                <c:pt idx="234">
                  <c:v>-15.221721189245081</c:v>
                </c:pt>
                <c:pt idx="235">
                  <c:v>-15.221721189245081</c:v>
                </c:pt>
                <c:pt idx="236">
                  <c:v>-15.221721189245081</c:v>
                </c:pt>
                <c:pt idx="237">
                  <c:v>-15.491156770479311</c:v>
                </c:pt>
                <c:pt idx="238">
                  <c:v>-16.05350378345068</c:v>
                </c:pt>
                <c:pt idx="239">
                  <c:v>-16.813304148390909</c:v>
                </c:pt>
                <c:pt idx="240">
                  <c:v>-17.664350382124201</c:v>
                </c:pt>
                <c:pt idx="241">
                  <c:v>-18.494961342564</c:v>
                </c:pt>
                <c:pt idx="242">
                  <c:v>-19.184959751699498</c:v>
                </c:pt>
                <c:pt idx="243">
                  <c:v>-19.232086622432099</c:v>
                </c:pt>
                <c:pt idx="244">
                  <c:v>-19.232086622432099</c:v>
                </c:pt>
                <c:pt idx="245">
                  <c:v>-19.232086622432099</c:v>
                </c:pt>
                <c:pt idx="246">
                  <c:v>-19.232086622432099</c:v>
                </c:pt>
                <c:pt idx="247">
                  <c:v>-19.232086622432099</c:v>
                </c:pt>
                <c:pt idx="248">
                  <c:v>-19.429573970114401</c:v>
                </c:pt>
                <c:pt idx="249">
                  <c:v>-20.002624400528099</c:v>
                </c:pt>
                <c:pt idx="250">
                  <c:v>-20.9431748645741</c:v>
                </c:pt>
                <c:pt idx="251">
                  <c:v>-19.631805577475799</c:v>
                </c:pt>
                <c:pt idx="252">
                  <c:v>-18.663538458728098</c:v>
                </c:pt>
                <c:pt idx="253">
                  <c:v>-18.0630166460715</c:v>
                </c:pt>
                <c:pt idx="254">
                  <c:v>-17.8205216121248</c:v>
                </c:pt>
                <c:pt idx="255">
                  <c:v>-17.8205216121248</c:v>
                </c:pt>
                <c:pt idx="256">
                  <c:v>-17.8205216121248</c:v>
                </c:pt>
                <c:pt idx="257">
                  <c:v>-17.8205216121248</c:v>
                </c:pt>
                <c:pt idx="258">
                  <c:v>-17.8205216121248</c:v>
                </c:pt>
                <c:pt idx="259">
                  <c:v>-17.8205216121248</c:v>
                </c:pt>
                <c:pt idx="260">
                  <c:v>-17.8205216121248</c:v>
                </c:pt>
                <c:pt idx="261">
                  <c:v>-17.8205216121248</c:v>
                </c:pt>
                <c:pt idx="262">
                  <c:v>-17.8205216121248</c:v>
                </c:pt>
                <c:pt idx="263">
                  <c:v>-17.8205216121248</c:v>
                </c:pt>
                <c:pt idx="264">
                  <c:v>-17.8205216121248</c:v>
                </c:pt>
                <c:pt idx="265">
                  <c:v>-17.9072807908851</c:v>
                </c:pt>
                <c:pt idx="266">
                  <c:v>-18.274671154067399</c:v>
                </c:pt>
                <c:pt idx="267">
                  <c:v>-18.843630073180901</c:v>
                </c:pt>
                <c:pt idx="268">
                  <c:v>-19.3896431279009</c:v>
                </c:pt>
                <c:pt idx="269">
                  <c:v>-18.7494597327699</c:v>
                </c:pt>
                <c:pt idx="270">
                  <c:v>-18.272012789443401</c:v>
                </c:pt>
                <c:pt idx="271">
                  <c:v>-18.072304803772301</c:v>
                </c:pt>
                <c:pt idx="272">
                  <c:v>-18.072304803772301</c:v>
                </c:pt>
                <c:pt idx="273">
                  <c:v>-18.072304803772301</c:v>
                </c:pt>
                <c:pt idx="274">
                  <c:v>-18.072304803772301</c:v>
                </c:pt>
                <c:pt idx="275">
                  <c:v>-18.072304803772301</c:v>
                </c:pt>
                <c:pt idx="276">
                  <c:v>-18.072304803772301</c:v>
                </c:pt>
                <c:pt idx="277">
                  <c:v>-18.072304803772301</c:v>
                </c:pt>
                <c:pt idx="278">
                  <c:v>-18.072304803772301</c:v>
                </c:pt>
                <c:pt idx="279">
                  <c:v>-18.072304803772301</c:v>
                </c:pt>
                <c:pt idx="280">
                  <c:v>-18.072304803772301</c:v>
                </c:pt>
                <c:pt idx="281">
                  <c:v>-18.072304803772301</c:v>
                </c:pt>
                <c:pt idx="282">
                  <c:v>-18.212465620071601</c:v>
                </c:pt>
                <c:pt idx="283">
                  <c:v>-18.710443421520001</c:v>
                </c:pt>
                <c:pt idx="284">
                  <c:v>-19.534705868601002</c:v>
                </c:pt>
                <c:pt idx="285">
                  <c:v>-20.579583672097101</c:v>
                </c:pt>
                <c:pt idx="286">
                  <c:v>-21.31821226964</c:v>
                </c:pt>
                <c:pt idx="287">
                  <c:v>-21.31821226964</c:v>
                </c:pt>
                <c:pt idx="288">
                  <c:v>-21.260392384605499</c:v>
                </c:pt>
                <c:pt idx="289">
                  <c:v>-20.651771290494299</c:v>
                </c:pt>
                <c:pt idx="290">
                  <c:v>-19.6105053841071</c:v>
                </c:pt>
                <c:pt idx="291">
                  <c:v>-18.562462950987399</c:v>
                </c:pt>
                <c:pt idx="292">
                  <c:v>-17.858834629115901</c:v>
                </c:pt>
                <c:pt idx="293">
                  <c:v>-17.656807984467001</c:v>
                </c:pt>
                <c:pt idx="294">
                  <c:v>-17.656807984467001</c:v>
                </c:pt>
                <c:pt idx="295">
                  <c:v>-17.656807984467001</c:v>
                </c:pt>
                <c:pt idx="296">
                  <c:v>-17.656807984467001</c:v>
                </c:pt>
                <c:pt idx="297">
                  <c:v>-17.656807984467001</c:v>
                </c:pt>
                <c:pt idx="298">
                  <c:v>-17.568594553318299</c:v>
                </c:pt>
                <c:pt idx="299">
                  <c:v>-16.474156514392568</c:v>
                </c:pt>
                <c:pt idx="300">
                  <c:v>-15.769514936751321</c:v>
                </c:pt>
                <c:pt idx="301">
                  <c:v>-15.6021594052031</c:v>
                </c:pt>
                <c:pt idx="302">
                  <c:v>-15.6021594052031</c:v>
                </c:pt>
                <c:pt idx="303">
                  <c:v>-15.6021594052031</c:v>
                </c:pt>
                <c:pt idx="304">
                  <c:v>-15.6021594052031</c:v>
                </c:pt>
                <c:pt idx="305">
                  <c:v>-15.6021594052031</c:v>
                </c:pt>
                <c:pt idx="306">
                  <c:v>-15.6021594052031</c:v>
                </c:pt>
                <c:pt idx="307">
                  <c:v>-15.6021594052031</c:v>
                </c:pt>
                <c:pt idx="308">
                  <c:v>-15.6021594052031</c:v>
                </c:pt>
                <c:pt idx="309">
                  <c:v>-15.6021594052031</c:v>
                </c:pt>
                <c:pt idx="310">
                  <c:v>-15.6021594052031</c:v>
                </c:pt>
                <c:pt idx="311">
                  <c:v>-15.6021594052031</c:v>
                </c:pt>
                <c:pt idx="312">
                  <c:v>-15.61609265706792</c:v>
                </c:pt>
                <c:pt idx="313">
                  <c:v>-15.15820057497303</c:v>
                </c:pt>
                <c:pt idx="314">
                  <c:v>-14.703621409703619</c:v>
                </c:pt>
                <c:pt idx="315">
                  <c:v>-14.40869628703029</c:v>
                </c:pt>
                <c:pt idx="316">
                  <c:v>-14.332743494118699</c:v>
                </c:pt>
                <c:pt idx="317">
                  <c:v>-14.332743494118699</c:v>
                </c:pt>
                <c:pt idx="318">
                  <c:v>-14.332743494118699</c:v>
                </c:pt>
                <c:pt idx="319">
                  <c:v>-14.332743494118699</c:v>
                </c:pt>
                <c:pt idx="320">
                  <c:v>-14.332743494118699</c:v>
                </c:pt>
                <c:pt idx="321">
                  <c:v>-14.332743494118699</c:v>
                </c:pt>
                <c:pt idx="322">
                  <c:v>-14.332743494118699</c:v>
                </c:pt>
                <c:pt idx="323">
                  <c:v>-14.332743494118699</c:v>
                </c:pt>
                <c:pt idx="324">
                  <c:v>-14.332743494118699</c:v>
                </c:pt>
                <c:pt idx="325">
                  <c:v>-14.332743494118699</c:v>
                </c:pt>
                <c:pt idx="326">
                  <c:v>-14.332743494118699</c:v>
                </c:pt>
                <c:pt idx="327">
                  <c:v>-14.46293957419752</c:v>
                </c:pt>
                <c:pt idx="328">
                  <c:v>-14.75764071043932</c:v>
                </c:pt>
                <c:pt idx="329">
                  <c:v>-14.41419754459257</c:v>
                </c:pt>
                <c:pt idx="330">
                  <c:v>-13.45376533862545</c:v>
                </c:pt>
                <c:pt idx="331">
                  <c:v>-12.5684518435143</c:v>
                </c:pt>
                <c:pt idx="332">
                  <c:v>-11.80940080147926</c:v>
                </c:pt>
                <c:pt idx="333">
                  <c:v>-11.19861997214395</c:v>
                </c:pt>
                <c:pt idx="334">
                  <c:v>-10.734167131011899</c:v>
                </c:pt>
                <c:pt idx="335">
                  <c:v>-10.39905689082749</c:v>
                </c:pt>
                <c:pt idx="336">
                  <c:v>-10.169691934864961</c:v>
                </c:pt>
                <c:pt idx="337">
                  <c:v>-10.022114697268499</c:v>
                </c:pt>
                <c:pt idx="338">
                  <c:v>-9.9356247162903895</c:v>
                </c:pt>
                <c:pt idx="339">
                  <c:v>-9.8940740112391303</c:v>
                </c:pt>
                <c:pt idx="340">
                  <c:v>-9.8857003129129204</c:v>
                </c:pt>
                <c:pt idx="341">
                  <c:v>-9.8857003129129204</c:v>
                </c:pt>
                <c:pt idx="342">
                  <c:v>-9.8857003129129204</c:v>
                </c:pt>
                <c:pt idx="343">
                  <c:v>-9.8857003129129204</c:v>
                </c:pt>
                <c:pt idx="344">
                  <c:v>-9.8857003129129204</c:v>
                </c:pt>
                <c:pt idx="345">
                  <c:v>-9.8857003129129204</c:v>
                </c:pt>
                <c:pt idx="346">
                  <c:v>-9.8857003129129204</c:v>
                </c:pt>
                <c:pt idx="347">
                  <c:v>-9.8857003129129204</c:v>
                </c:pt>
                <c:pt idx="348">
                  <c:v>-9.8857003129129204</c:v>
                </c:pt>
                <c:pt idx="349">
                  <c:v>-9.8857003129129204</c:v>
                </c:pt>
                <c:pt idx="350">
                  <c:v>-9.8857003129129204</c:v>
                </c:pt>
                <c:pt idx="351">
                  <c:v>-9.9024348008092389</c:v>
                </c:pt>
                <c:pt idx="352">
                  <c:v>-9.9391911928293908</c:v>
                </c:pt>
                <c:pt idx="353">
                  <c:v>-9.9930876170688094</c:v>
                </c:pt>
                <c:pt idx="354">
                  <c:v>-10.062287888925539</c:v>
                </c:pt>
                <c:pt idx="355">
                  <c:v>-10.14429724192966</c:v>
                </c:pt>
                <c:pt idx="356">
                  <c:v>-10.23398122450871</c:v>
                </c:pt>
                <c:pt idx="357">
                  <c:v>-10.32209412502211</c:v>
                </c:pt>
                <c:pt idx="358">
                  <c:v>-10.395443419786929</c:v>
                </c:pt>
                <c:pt idx="359">
                  <c:v>-10.439559505082631</c:v>
                </c:pt>
                <c:pt idx="360">
                  <c:v>-10.44350574355585</c:v>
                </c:pt>
              </c:numCache>
            </c:numRef>
          </c:yVal>
          <c:smooth val="0"/>
          <c:extLst>
            <c:ext xmlns:c16="http://schemas.microsoft.com/office/drawing/2014/chart" uri="{C3380CC4-5D6E-409C-BE32-E72D297353CC}">
              <c16:uniqueId val="{0000000E-2567-F94E-BDF6-D8B57EA02374}"/>
            </c:ext>
          </c:extLst>
        </c:ser>
        <c:ser>
          <c:idx val="15"/>
          <c:order val="15"/>
          <c:tx>
            <c:strRef>
              <c:f>'Normalized Envelope (2)'!$U$2</c:f>
              <c:strCache>
                <c:ptCount val="1"/>
                <c:pt idx="0">
                  <c:v>F16</c:v>
                </c:pt>
              </c:strCache>
            </c:strRef>
          </c:tx>
          <c:spPr>
            <a:ln w="19050" cap="rnd">
              <a:solidFill>
                <a:schemeClr val="accent2">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(2)'!$U$3:$U$363</c:f>
              <c:numCache>
                <c:formatCode>0.0</c:formatCode>
                <c:ptCount val="361"/>
                <c:pt idx="0">
                  <c:v>-9.8371242042231302</c:v>
                </c:pt>
                <c:pt idx="1">
                  <c:v>-9.8371242042231302</c:v>
                </c:pt>
                <c:pt idx="2">
                  <c:v>-9.8371242042231302</c:v>
                </c:pt>
                <c:pt idx="3">
                  <c:v>-9.8371242042231302</c:v>
                </c:pt>
                <c:pt idx="4">
                  <c:v>-9.8371242042231302</c:v>
                </c:pt>
                <c:pt idx="5">
                  <c:v>-9.8371242042231302</c:v>
                </c:pt>
                <c:pt idx="6">
                  <c:v>-9.8371242042231302</c:v>
                </c:pt>
                <c:pt idx="7">
                  <c:v>-9.8371242042231302</c:v>
                </c:pt>
                <c:pt idx="8">
                  <c:v>-9.8371242042231302</c:v>
                </c:pt>
                <c:pt idx="9">
                  <c:v>-9.8519914353805405</c:v>
                </c:pt>
                <c:pt idx="10">
                  <c:v>-9.8889897280779895</c:v>
                </c:pt>
                <c:pt idx="11">
                  <c:v>-9.9460580943662205</c:v>
                </c:pt>
                <c:pt idx="12">
                  <c:v>-10.02435159190602</c:v>
                </c:pt>
                <c:pt idx="13">
                  <c:v>-10.128441832071809</c:v>
                </c:pt>
                <c:pt idx="14">
                  <c:v>-10.26363498488298</c:v>
                </c:pt>
                <c:pt idx="15">
                  <c:v>-10.43173758566415</c:v>
                </c:pt>
                <c:pt idx="16">
                  <c:v>-10.629003133190061</c:v>
                </c:pt>
                <c:pt idx="17">
                  <c:v>-10.84995866314862</c:v>
                </c:pt>
                <c:pt idx="18">
                  <c:v>-11.09693851588778</c:v>
                </c:pt>
                <c:pt idx="19">
                  <c:v>-11.389155638175939</c:v>
                </c:pt>
                <c:pt idx="20">
                  <c:v>-11.762913833914119</c:v>
                </c:pt>
                <c:pt idx="21">
                  <c:v>-12.26000003803053</c:v>
                </c:pt>
                <c:pt idx="22">
                  <c:v>-12.60809724691617</c:v>
                </c:pt>
                <c:pt idx="23">
                  <c:v>-12.032203726381049</c:v>
                </c:pt>
                <c:pt idx="24">
                  <c:v>-11.696830447414911</c:v>
                </c:pt>
                <c:pt idx="25">
                  <c:v>-11.615186893236729</c:v>
                </c:pt>
                <c:pt idx="26">
                  <c:v>-11.615186893236729</c:v>
                </c:pt>
                <c:pt idx="27">
                  <c:v>-11.615186893236729</c:v>
                </c:pt>
                <c:pt idx="28">
                  <c:v>-11.615186893236729</c:v>
                </c:pt>
                <c:pt idx="29">
                  <c:v>-11.615186893236729</c:v>
                </c:pt>
                <c:pt idx="30">
                  <c:v>-11.615186893236729</c:v>
                </c:pt>
                <c:pt idx="31">
                  <c:v>-11.615186893236729</c:v>
                </c:pt>
                <c:pt idx="32">
                  <c:v>-11.615186893236729</c:v>
                </c:pt>
                <c:pt idx="33">
                  <c:v>-11.615186893236729</c:v>
                </c:pt>
                <c:pt idx="34">
                  <c:v>-11.615186893236729</c:v>
                </c:pt>
                <c:pt idx="35">
                  <c:v>-11.615186893236729</c:v>
                </c:pt>
                <c:pt idx="36">
                  <c:v>-11.784523566103999</c:v>
                </c:pt>
                <c:pt idx="37">
                  <c:v>-12.19281778281348</c:v>
                </c:pt>
                <c:pt idx="38">
                  <c:v>-12.819098117652011</c:v>
                </c:pt>
                <c:pt idx="39">
                  <c:v>-13.62431798191051</c:v>
                </c:pt>
                <c:pt idx="40">
                  <c:v>-14.375825987845019</c:v>
                </c:pt>
                <c:pt idx="41">
                  <c:v>-14.375825987845019</c:v>
                </c:pt>
                <c:pt idx="42">
                  <c:v>-14.375825987845019</c:v>
                </c:pt>
                <c:pt idx="43">
                  <c:v>-14.375825987845019</c:v>
                </c:pt>
                <c:pt idx="44">
                  <c:v>-14.375825987845019</c:v>
                </c:pt>
                <c:pt idx="45">
                  <c:v>-14.375825987845019</c:v>
                </c:pt>
                <c:pt idx="46">
                  <c:v>-14.375825987845019</c:v>
                </c:pt>
                <c:pt idx="47">
                  <c:v>-14.375825987845019</c:v>
                </c:pt>
                <c:pt idx="48">
                  <c:v>-14.375825987845019</c:v>
                </c:pt>
                <c:pt idx="49">
                  <c:v>-14.375825987845019</c:v>
                </c:pt>
                <c:pt idx="50">
                  <c:v>-14.450362098050469</c:v>
                </c:pt>
                <c:pt idx="51">
                  <c:v>-14.659435138510389</c:v>
                </c:pt>
                <c:pt idx="52">
                  <c:v>-15.00411175627228</c:v>
                </c:pt>
                <c:pt idx="53">
                  <c:v>-15.48542442724899</c:v>
                </c:pt>
                <c:pt idx="54">
                  <c:v>-16.080065283513139</c:v>
                </c:pt>
                <c:pt idx="55">
                  <c:v>-16.70861942977043</c:v>
                </c:pt>
                <c:pt idx="56">
                  <c:v>-16.9537557928128</c:v>
                </c:pt>
                <c:pt idx="57">
                  <c:v>-16.9537557928128</c:v>
                </c:pt>
                <c:pt idx="58">
                  <c:v>-16.9537557928128</c:v>
                </c:pt>
                <c:pt idx="59">
                  <c:v>-16.9537557928128</c:v>
                </c:pt>
                <c:pt idx="60">
                  <c:v>-16.9537557928128</c:v>
                </c:pt>
                <c:pt idx="61">
                  <c:v>-16.9537557928128</c:v>
                </c:pt>
                <c:pt idx="62">
                  <c:v>-16.990949366451449</c:v>
                </c:pt>
                <c:pt idx="63">
                  <c:v>-17.115371966653061</c:v>
                </c:pt>
                <c:pt idx="64">
                  <c:v>-17.275398188911709</c:v>
                </c:pt>
                <c:pt idx="65">
                  <c:v>-17.448941328335088</c:v>
                </c:pt>
                <c:pt idx="66">
                  <c:v>-17.406477021927511</c:v>
                </c:pt>
                <c:pt idx="67">
                  <c:v>-17.26207165721139</c:v>
                </c:pt>
                <c:pt idx="68">
                  <c:v>-17.26207165721139</c:v>
                </c:pt>
                <c:pt idx="69">
                  <c:v>-17.26207165721139</c:v>
                </c:pt>
                <c:pt idx="70">
                  <c:v>-17.26207165721139</c:v>
                </c:pt>
                <c:pt idx="71">
                  <c:v>-17.26207165721139</c:v>
                </c:pt>
                <c:pt idx="72">
                  <c:v>-17.26207165721139</c:v>
                </c:pt>
                <c:pt idx="73">
                  <c:v>-17.26207165721139</c:v>
                </c:pt>
                <c:pt idx="74">
                  <c:v>-17.26207165721139</c:v>
                </c:pt>
                <c:pt idx="75">
                  <c:v>-17.26207165721139</c:v>
                </c:pt>
                <c:pt idx="76">
                  <c:v>-17.26207165721139</c:v>
                </c:pt>
                <c:pt idx="77">
                  <c:v>-17.26207165721139</c:v>
                </c:pt>
                <c:pt idx="78">
                  <c:v>-17.2691080937112</c:v>
                </c:pt>
                <c:pt idx="79">
                  <c:v>-17.447212932054988</c:v>
                </c:pt>
                <c:pt idx="80">
                  <c:v>-17.808736353070501</c:v>
                </c:pt>
                <c:pt idx="81">
                  <c:v>-18.3518223090852</c:v>
                </c:pt>
                <c:pt idx="82">
                  <c:v>-18.618958636028999</c:v>
                </c:pt>
                <c:pt idx="83">
                  <c:v>-17.8628833951642</c:v>
                </c:pt>
                <c:pt idx="84">
                  <c:v>-17.3080246626423</c:v>
                </c:pt>
                <c:pt idx="85">
                  <c:v>-16.993338563478609</c:v>
                </c:pt>
                <c:pt idx="86">
                  <c:v>-16.932022490214539</c:v>
                </c:pt>
                <c:pt idx="87">
                  <c:v>-16.932022490214539</c:v>
                </c:pt>
                <c:pt idx="88">
                  <c:v>-16.932022490214539</c:v>
                </c:pt>
                <c:pt idx="89">
                  <c:v>-16.932022490214539</c:v>
                </c:pt>
                <c:pt idx="90">
                  <c:v>-16.932022490214539</c:v>
                </c:pt>
                <c:pt idx="91">
                  <c:v>-16.932022490214539</c:v>
                </c:pt>
                <c:pt idx="92">
                  <c:v>-16.932022490214539</c:v>
                </c:pt>
                <c:pt idx="93">
                  <c:v>-16.932022490214539</c:v>
                </c:pt>
                <c:pt idx="94">
                  <c:v>-16.932022490214539</c:v>
                </c:pt>
                <c:pt idx="95">
                  <c:v>-16.932022490214539</c:v>
                </c:pt>
                <c:pt idx="96">
                  <c:v>-16.932022490214539</c:v>
                </c:pt>
                <c:pt idx="97">
                  <c:v>-17.11651576108671</c:v>
                </c:pt>
                <c:pt idx="98">
                  <c:v>-17.518415228283338</c:v>
                </c:pt>
                <c:pt idx="99">
                  <c:v>-18.084306808502898</c:v>
                </c:pt>
                <c:pt idx="100">
                  <c:v>-18.7313728799549</c:v>
                </c:pt>
                <c:pt idx="101">
                  <c:v>-18.599009489802999</c:v>
                </c:pt>
                <c:pt idx="102">
                  <c:v>-18.328853792913701</c:v>
                </c:pt>
                <c:pt idx="103">
                  <c:v>-18.017315105792299</c:v>
                </c:pt>
                <c:pt idx="104">
                  <c:v>-17.678081073483899</c:v>
                </c:pt>
                <c:pt idx="105">
                  <c:v>-17.333325465097481</c:v>
                </c:pt>
                <c:pt idx="106">
                  <c:v>-16.995728563972509</c:v>
                </c:pt>
                <c:pt idx="107">
                  <c:v>-16.66149369392777</c:v>
                </c:pt>
                <c:pt idx="108">
                  <c:v>-16.320106512411069</c:v>
                </c:pt>
                <c:pt idx="109">
                  <c:v>-15.972477101152659</c:v>
                </c:pt>
                <c:pt idx="110">
                  <c:v>-15.64115762894091</c:v>
                </c:pt>
                <c:pt idx="111">
                  <c:v>-15.363022435996939</c:v>
                </c:pt>
                <c:pt idx="112">
                  <c:v>-15.170636741604831</c:v>
                </c:pt>
                <c:pt idx="113">
                  <c:v>-15.075431006494089</c:v>
                </c:pt>
                <c:pt idx="114">
                  <c:v>-15.060171845005589</c:v>
                </c:pt>
                <c:pt idx="115">
                  <c:v>-15.060171845005589</c:v>
                </c:pt>
                <c:pt idx="116">
                  <c:v>-15.060171845005589</c:v>
                </c:pt>
                <c:pt idx="117">
                  <c:v>-15.00005936992677</c:v>
                </c:pt>
                <c:pt idx="118">
                  <c:v>-14.79780403213063</c:v>
                </c:pt>
                <c:pt idx="119">
                  <c:v>-14.462093870208399</c:v>
                </c:pt>
                <c:pt idx="120">
                  <c:v>-14.016560011961239</c:v>
                </c:pt>
                <c:pt idx="121">
                  <c:v>-13.51645194415079</c:v>
                </c:pt>
                <c:pt idx="122">
                  <c:v>-13.03387398857393</c:v>
                </c:pt>
                <c:pt idx="123">
                  <c:v>-12.639414940164279</c:v>
                </c:pt>
                <c:pt idx="124">
                  <c:v>-12.38907565242279</c:v>
                </c:pt>
                <c:pt idx="125">
                  <c:v>-12.319001946173021</c:v>
                </c:pt>
                <c:pt idx="126">
                  <c:v>-12.319001946173021</c:v>
                </c:pt>
                <c:pt idx="127">
                  <c:v>-12.319001946173021</c:v>
                </c:pt>
                <c:pt idx="128">
                  <c:v>-12.319001946173021</c:v>
                </c:pt>
                <c:pt idx="129">
                  <c:v>-12.319001946173021</c:v>
                </c:pt>
                <c:pt idx="130">
                  <c:v>-12.319001946173021</c:v>
                </c:pt>
                <c:pt idx="131">
                  <c:v>-12.319001946173021</c:v>
                </c:pt>
                <c:pt idx="132">
                  <c:v>-12.319001946173021</c:v>
                </c:pt>
                <c:pt idx="133">
                  <c:v>-12.319001946173021</c:v>
                </c:pt>
                <c:pt idx="134">
                  <c:v>-12.319001946173021</c:v>
                </c:pt>
                <c:pt idx="135">
                  <c:v>-11.8231239981115</c:v>
                </c:pt>
                <c:pt idx="136">
                  <c:v>-11.25794360144379</c:v>
                </c:pt>
                <c:pt idx="137">
                  <c:v>-10.87237821792319</c:v>
                </c:pt>
                <c:pt idx="138">
                  <c:v>-10.68739082672616</c:v>
                </c:pt>
                <c:pt idx="139">
                  <c:v>-10.68739082672616</c:v>
                </c:pt>
                <c:pt idx="140">
                  <c:v>-10.68739082672616</c:v>
                </c:pt>
                <c:pt idx="141">
                  <c:v>-10.68739082672616</c:v>
                </c:pt>
                <c:pt idx="142">
                  <c:v>-10.68739082672616</c:v>
                </c:pt>
                <c:pt idx="143">
                  <c:v>-10.68739082672616</c:v>
                </c:pt>
                <c:pt idx="144">
                  <c:v>-10.68739082672616</c:v>
                </c:pt>
                <c:pt idx="145">
                  <c:v>-10.68739082672616</c:v>
                </c:pt>
                <c:pt idx="146">
                  <c:v>-10.68739082672616</c:v>
                </c:pt>
                <c:pt idx="147">
                  <c:v>-10.68739082672616</c:v>
                </c:pt>
                <c:pt idx="148">
                  <c:v>-10.68739082672616</c:v>
                </c:pt>
                <c:pt idx="149">
                  <c:v>-10.708886666260689</c:v>
                </c:pt>
                <c:pt idx="150">
                  <c:v>-10.93075980757715</c:v>
                </c:pt>
                <c:pt idx="151">
                  <c:v>-11.18651137742472</c:v>
                </c:pt>
                <c:pt idx="152">
                  <c:v>-10.725018091214299</c:v>
                </c:pt>
                <c:pt idx="153">
                  <c:v>-10.331227588521759</c:v>
                </c:pt>
                <c:pt idx="154">
                  <c:v>-9.9982648901285902</c:v>
                </c:pt>
                <c:pt idx="155">
                  <c:v>-9.7184830759774492</c:v>
                </c:pt>
                <c:pt idx="156">
                  <c:v>-9.4870838604044696</c:v>
                </c:pt>
                <c:pt idx="157">
                  <c:v>-9.3009668836908492</c:v>
                </c:pt>
                <c:pt idx="158">
                  <c:v>-9.1556562345501398</c:v>
                </c:pt>
                <c:pt idx="159">
                  <c:v>-9.0436236100748388</c:v>
                </c:pt>
                <c:pt idx="160">
                  <c:v>-8.9556569222603706</c:v>
                </c:pt>
                <c:pt idx="161">
                  <c:v>-8.8843812373868403</c:v>
                </c:pt>
                <c:pt idx="162">
                  <c:v>-8.8273222974634091</c:v>
                </c:pt>
                <c:pt idx="163">
                  <c:v>-8.7871989242535395</c:v>
                </c:pt>
                <c:pt idx="164">
                  <c:v>-8.7692044453125302</c:v>
                </c:pt>
                <c:pt idx="165">
                  <c:v>-8.7692044453125302</c:v>
                </c:pt>
                <c:pt idx="166">
                  <c:v>-8.7692044453125302</c:v>
                </c:pt>
                <c:pt idx="167">
                  <c:v>-8.7692044453125302</c:v>
                </c:pt>
                <c:pt idx="168">
                  <c:v>-8.7692044453125302</c:v>
                </c:pt>
                <c:pt idx="169">
                  <c:v>-8.7692044453125302</c:v>
                </c:pt>
                <c:pt idx="170">
                  <c:v>-8.7692044453125302</c:v>
                </c:pt>
                <c:pt idx="171">
                  <c:v>-8.7692044453125302</c:v>
                </c:pt>
                <c:pt idx="172">
                  <c:v>-8.7692044453125302</c:v>
                </c:pt>
                <c:pt idx="173">
                  <c:v>-8.7692044453125302</c:v>
                </c:pt>
                <c:pt idx="174">
                  <c:v>-8.7692044453125302</c:v>
                </c:pt>
                <c:pt idx="175">
                  <c:v>-8.7771136665587992</c:v>
                </c:pt>
                <c:pt idx="176">
                  <c:v>-8.8105195276707491</c:v>
                </c:pt>
                <c:pt idx="177">
                  <c:v>-8.8644289485960091</c:v>
                </c:pt>
                <c:pt idx="178">
                  <c:v>-8.8640501747030793</c:v>
                </c:pt>
                <c:pt idx="179">
                  <c:v>-8.7608439698563902</c:v>
                </c:pt>
                <c:pt idx="180">
                  <c:v>-8.6900804082619505</c:v>
                </c:pt>
                <c:pt idx="181">
                  <c:v>-8.6723115114103706</c:v>
                </c:pt>
                <c:pt idx="182">
                  <c:v>-8.6723115114103706</c:v>
                </c:pt>
                <c:pt idx="183">
                  <c:v>-8.6723115114103706</c:v>
                </c:pt>
                <c:pt idx="184">
                  <c:v>-8.6723115114103706</c:v>
                </c:pt>
                <c:pt idx="185">
                  <c:v>-8.6723115114103706</c:v>
                </c:pt>
                <c:pt idx="186">
                  <c:v>-8.6723115114103706</c:v>
                </c:pt>
                <c:pt idx="187">
                  <c:v>-8.6723115114103706</c:v>
                </c:pt>
                <c:pt idx="188">
                  <c:v>-8.6723115114103706</c:v>
                </c:pt>
                <c:pt idx="189">
                  <c:v>-8.6723115114103706</c:v>
                </c:pt>
                <c:pt idx="190">
                  <c:v>-8.6723115114103706</c:v>
                </c:pt>
                <c:pt idx="191">
                  <c:v>-8.6723115114103706</c:v>
                </c:pt>
                <c:pt idx="192">
                  <c:v>-8.7253886814235493</c:v>
                </c:pt>
                <c:pt idx="193">
                  <c:v>-8.8648053210916</c:v>
                </c:pt>
                <c:pt idx="194">
                  <c:v>-9.1036882215436208</c:v>
                </c:pt>
                <c:pt idx="195">
                  <c:v>-9.4510220063356005</c:v>
                </c:pt>
                <c:pt idx="196">
                  <c:v>-9.9076507488905996</c:v>
                </c:pt>
                <c:pt idx="197">
                  <c:v>-10.46100025929732</c:v>
                </c:pt>
                <c:pt idx="198">
                  <c:v>-11.08108998556264</c:v>
                </c:pt>
                <c:pt idx="199">
                  <c:v>-11.721714344856359</c:v>
                </c:pt>
                <c:pt idx="200">
                  <c:v>-12.329522855242189</c:v>
                </c:pt>
                <c:pt idx="201">
                  <c:v>-12.20579508643668</c:v>
                </c:pt>
                <c:pt idx="202">
                  <c:v>-12.119103813922219</c:v>
                </c:pt>
                <c:pt idx="203">
                  <c:v>-12.119103813922219</c:v>
                </c:pt>
                <c:pt idx="204">
                  <c:v>-12.119103813922219</c:v>
                </c:pt>
                <c:pt idx="205">
                  <c:v>-12.119103813922219</c:v>
                </c:pt>
                <c:pt idx="206">
                  <c:v>-12.119103813922219</c:v>
                </c:pt>
                <c:pt idx="207">
                  <c:v>-12.119103813922219</c:v>
                </c:pt>
                <c:pt idx="208">
                  <c:v>-12.119103813922219</c:v>
                </c:pt>
                <c:pt idx="209">
                  <c:v>-12.119103813922219</c:v>
                </c:pt>
                <c:pt idx="210">
                  <c:v>-12.119103813922219</c:v>
                </c:pt>
                <c:pt idx="211">
                  <c:v>-12.119103813922219</c:v>
                </c:pt>
                <c:pt idx="212">
                  <c:v>-12.119103813922219</c:v>
                </c:pt>
                <c:pt idx="213">
                  <c:v>-12.228196027759211</c:v>
                </c:pt>
                <c:pt idx="214">
                  <c:v>-12.58563573165695</c:v>
                </c:pt>
                <c:pt idx="215">
                  <c:v>-13.206448079695249</c:v>
                </c:pt>
                <c:pt idx="216">
                  <c:v>-13.65217638856064</c:v>
                </c:pt>
                <c:pt idx="217">
                  <c:v>-13.65217638856064</c:v>
                </c:pt>
                <c:pt idx="218">
                  <c:v>-13.65217638856064</c:v>
                </c:pt>
                <c:pt idx="219">
                  <c:v>-13.65217638856064</c:v>
                </c:pt>
                <c:pt idx="220">
                  <c:v>-13.65217638856064</c:v>
                </c:pt>
                <c:pt idx="221">
                  <c:v>-13.65217638856064</c:v>
                </c:pt>
                <c:pt idx="222">
                  <c:v>-13.65217638856064</c:v>
                </c:pt>
                <c:pt idx="223">
                  <c:v>-13.65217638856064</c:v>
                </c:pt>
                <c:pt idx="224">
                  <c:v>-13.65217638856064</c:v>
                </c:pt>
                <c:pt idx="225">
                  <c:v>-13.65217638856064</c:v>
                </c:pt>
                <c:pt idx="226">
                  <c:v>-13.65217638856064</c:v>
                </c:pt>
                <c:pt idx="227">
                  <c:v>-13.862518955009769</c:v>
                </c:pt>
                <c:pt idx="228">
                  <c:v>-14.55005674804678</c:v>
                </c:pt>
                <c:pt idx="229">
                  <c:v>-15.287649059782989</c:v>
                </c:pt>
                <c:pt idx="230">
                  <c:v>-15.287649059782989</c:v>
                </c:pt>
                <c:pt idx="231">
                  <c:v>-15.287649059782989</c:v>
                </c:pt>
                <c:pt idx="232">
                  <c:v>-15.287649059782989</c:v>
                </c:pt>
                <c:pt idx="233">
                  <c:v>-15.287649059782989</c:v>
                </c:pt>
                <c:pt idx="234">
                  <c:v>-15.287649059782989</c:v>
                </c:pt>
                <c:pt idx="235">
                  <c:v>-15.287649059782989</c:v>
                </c:pt>
                <c:pt idx="236">
                  <c:v>-15.287649059782989</c:v>
                </c:pt>
                <c:pt idx="237">
                  <c:v>-15.506204514557631</c:v>
                </c:pt>
                <c:pt idx="238">
                  <c:v>-16.017994203056869</c:v>
                </c:pt>
                <c:pt idx="239">
                  <c:v>-16.738042172989431</c:v>
                </c:pt>
                <c:pt idx="240">
                  <c:v>-17.570403238380699</c:v>
                </c:pt>
                <c:pt idx="241">
                  <c:v>-18.402146110436998</c:v>
                </c:pt>
                <c:pt idx="242">
                  <c:v>-18.7938279380536</c:v>
                </c:pt>
                <c:pt idx="243">
                  <c:v>-18.7938279380536</c:v>
                </c:pt>
                <c:pt idx="244">
                  <c:v>-18.7938279380536</c:v>
                </c:pt>
                <c:pt idx="245">
                  <c:v>-18.7938279380536</c:v>
                </c:pt>
                <c:pt idx="246">
                  <c:v>-18.7938279380536</c:v>
                </c:pt>
                <c:pt idx="247">
                  <c:v>-18.7938279380536</c:v>
                </c:pt>
                <c:pt idx="248">
                  <c:v>-18.996065405757601</c:v>
                </c:pt>
                <c:pt idx="249">
                  <c:v>-19.599357950560901</c:v>
                </c:pt>
                <c:pt idx="250">
                  <c:v>-20.622342949306599</c:v>
                </c:pt>
                <c:pt idx="251">
                  <c:v>-19.816523829706099</c:v>
                </c:pt>
                <c:pt idx="252">
                  <c:v>-18.839057213882601</c:v>
                </c:pt>
                <c:pt idx="253">
                  <c:v>-18.226675454340299</c:v>
                </c:pt>
                <c:pt idx="254">
                  <c:v>-17.967986868675901</c:v>
                </c:pt>
                <c:pt idx="255">
                  <c:v>-17.967986868675901</c:v>
                </c:pt>
                <c:pt idx="256">
                  <c:v>-17.967986868675901</c:v>
                </c:pt>
                <c:pt idx="257">
                  <c:v>-17.967986868675901</c:v>
                </c:pt>
                <c:pt idx="258">
                  <c:v>-17.967986868675901</c:v>
                </c:pt>
                <c:pt idx="259">
                  <c:v>-17.967986868675901</c:v>
                </c:pt>
                <c:pt idx="260">
                  <c:v>-17.967986868675901</c:v>
                </c:pt>
                <c:pt idx="261">
                  <c:v>-17.967986868675901</c:v>
                </c:pt>
                <c:pt idx="262">
                  <c:v>-17.967986868675901</c:v>
                </c:pt>
                <c:pt idx="263">
                  <c:v>-17.967986868675901</c:v>
                </c:pt>
                <c:pt idx="264">
                  <c:v>-17.967986868675901</c:v>
                </c:pt>
                <c:pt idx="265">
                  <c:v>-18.032533682310401</c:v>
                </c:pt>
                <c:pt idx="266">
                  <c:v>-18.371196549324399</c:v>
                </c:pt>
                <c:pt idx="267">
                  <c:v>-18.907270716877701</c:v>
                </c:pt>
                <c:pt idx="268">
                  <c:v>-19.4077967032947</c:v>
                </c:pt>
                <c:pt idx="269">
                  <c:v>-18.791542660950501</c:v>
                </c:pt>
                <c:pt idx="270">
                  <c:v>-18.333385082728299</c:v>
                </c:pt>
                <c:pt idx="271">
                  <c:v>-18.148924001312299</c:v>
                </c:pt>
                <c:pt idx="272">
                  <c:v>-18.148924001312299</c:v>
                </c:pt>
                <c:pt idx="273">
                  <c:v>-18.148924001312299</c:v>
                </c:pt>
                <c:pt idx="274">
                  <c:v>-18.148924001312299</c:v>
                </c:pt>
                <c:pt idx="275">
                  <c:v>-18.148924001312299</c:v>
                </c:pt>
                <c:pt idx="276">
                  <c:v>-18.148924001312299</c:v>
                </c:pt>
                <c:pt idx="277">
                  <c:v>-18.148924001312299</c:v>
                </c:pt>
                <c:pt idx="278">
                  <c:v>-18.148924001312299</c:v>
                </c:pt>
                <c:pt idx="279">
                  <c:v>-18.148924001312299</c:v>
                </c:pt>
                <c:pt idx="280">
                  <c:v>-18.148924001312299</c:v>
                </c:pt>
                <c:pt idx="281">
                  <c:v>-18.148924001312299</c:v>
                </c:pt>
                <c:pt idx="282">
                  <c:v>-18.3045021786048</c:v>
                </c:pt>
                <c:pt idx="283">
                  <c:v>-18.8231100235109</c:v>
                </c:pt>
                <c:pt idx="284">
                  <c:v>-19.676199076609301</c:v>
                </c:pt>
                <c:pt idx="285">
                  <c:v>-20.7528594882398</c:v>
                </c:pt>
                <c:pt idx="286">
                  <c:v>-21.0022196912482</c:v>
                </c:pt>
                <c:pt idx="287">
                  <c:v>-21.0022196912482</c:v>
                </c:pt>
                <c:pt idx="288">
                  <c:v>-21.0022196912482</c:v>
                </c:pt>
                <c:pt idx="289">
                  <c:v>-20.695729527981499</c:v>
                </c:pt>
                <c:pt idx="290">
                  <c:v>-19.914761621042299</c:v>
                </c:pt>
                <c:pt idx="291">
                  <c:v>-19.009297410543201</c:v>
                </c:pt>
                <c:pt idx="292">
                  <c:v>-18.350288895197799</c:v>
                </c:pt>
                <c:pt idx="293">
                  <c:v>-18.133295278097698</c:v>
                </c:pt>
                <c:pt idx="294">
                  <c:v>-18.133295278097698</c:v>
                </c:pt>
                <c:pt idx="295">
                  <c:v>-18.133295278097698</c:v>
                </c:pt>
                <c:pt idx="296">
                  <c:v>-18.133295278097698</c:v>
                </c:pt>
                <c:pt idx="297">
                  <c:v>-18.133295278097698</c:v>
                </c:pt>
                <c:pt idx="298">
                  <c:v>-17.1400448597145</c:v>
                </c:pt>
                <c:pt idx="299">
                  <c:v>-16.038884172916809</c:v>
                </c:pt>
                <c:pt idx="300">
                  <c:v>-15.366775239597331</c:v>
                </c:pt>
                <c:pt idx="301">
                  <c:v>-15.244295616508051</c:v>
                </c:pt>
                <c:pt idx="302">
                  <c:v>-15.244295616508051</c:v>
                </c:pt>
                <c:pt idx="303">
                  <c:v>-15.244295616508051</c:v>
                </c:pt>
                <c:pt idx="304">
                  <c:v>-15.244295616508051</c:v>
                </c:pt>
                <c:pt idx="305">
                  <c:v>-15.244295616508051</c:v>
                </c:pt>
                <c:pt idx="306">
                  <c:v>-15.244295616508051</c:v>
                </c:pt>
                <c:pt idx="307">
                  <c:v>-15.244295616508051</c:v>
                </c:pt>
                <c:pt idx="308">
                  <c:v>-15.244295616508051</c:v>
                </c:pt>
                <c:pt idx="309">
                  <c:v>-15.244295616508051</c:v>
                </c:pt>
                <c:pt idx="310">
                  <c:v>-15.244295616508051</c:v>
                </c:pt>
                <c:pt idx="311">
                  <c:v>-15.244295616508051</c:v>
                </c:pt>
                <c:pt idx="312">
                  <c:v>-15.06780533401394</c:v>
                </c:pt>
                <c:pt idx="313">
                  <c:v>-14.664063169523789</c:v>
                </c:pt>
                <c:pt idx="314">
                  <c:v>-14.289131352168329</c:v>
                </c:pt>
                <c:pt idx="315">
                  <c:v>-14.075779849516469</c:v>
                </c:pt>
                <c:pt idx="316">
                  <c:v>-14.07406953702427</c:v>
                </c:pt>
                <c:pt idx="317">
                  <c:v>-14.07406953702427</c:v>
                </c:pt>
                <c:pt idx="318">
                  <c:v>-14.07406953702427</c:v>
                </c:pt>
                <c:pt idx="319">
                  <c:v>-14.07406953702427</c:v>
                </c:pt>
                <c:pt idx="320">
                  <c:v>-14.07406953702427</c:v>
                </c:pt>
                <c:pt idx="321">
                  <c:v>-14.07406953702427</c:v>
                </c:pt>
                <c:pt idx="322">
                  <c:v>-14.07406953702427</c:v>
                </c:pt>
                <c:pt idx="323">
                  <c:v>-14.07406953702427</c:v>
                </c:pt>
                <c:pt idx="324">
                  <c:v>-14.07406953702427</c:v>
                </c:pt>
                <c:pt idx="325">
                  <c:v>-14.07406953702427</c:v>
                </c:pt>
                <c:pt idx="326">
                  <c:v>-14.07406953702427</c:v>
                </c:pt>
                <c:pt idx="327">
                  <c:v>-14.26709576490688</c:v>
                </c:pt>
                <c:pt idx="328">
                  <c:v>-14.60811868486892</c:v>
                </c:pt>
                <c:pt idx="329">
                  <c:v>-13.718834981578309</c:v>
                </c:pt>
                <c:pt idx="330">
                  <c:v>-12.837882531485239</c:v>
                </c:pt>
                <c:pt idx="331">
                  <c:v>-12.03253413157239</c:v>
                </c:pt>
                <c:pt idx="332">
                  <c:v>-11.345117823443779</c:v>
                </c:pt>
                <c:pt idx="333">
                  <c:v>-10.7946327257972</c:v>
                </c:pt>
                <c:pt idx="334">
                  <c:v>-10.379583472941389</c:v>
                </c:pt>
                <c:pt idx="335">
                  <c:v>-10.084840388722309</c:v>
                </c:pt>
                <c:pt idx="336">
                  <c:v>-9.8887599632098695</c:v>
                </c:pt>
                <c:pt idx="337">
                  <c:v>-9.7687532690254599</c:v>
                </c:pt>
                <c:pt idx="338">
                  <c:v>-9.7047601821958605</c:v>
                </c:pt>
                <c:pt idx="339">
                  <c:v>-9.6808487121482791</c:v>
                </c:pt>
                <c:pt idx="340">
                  <c:v>-9.6808487121482791</c:v>
                </c:pt>
                <c:pt idx="341">
                  <c:v>-9.6808487121482791</c:v>
                </c:pt>
                <c:pt idx="342">
                  <c:v>-9.6808487121482791</c:v>
                </c:pt>
                <c:pt idx="343">
                  <c:v>-9.6808487121482791</c:v>
                </c:pt>
                <c:pt idx="344">
                  <c:v>-9.6808487121482791</c:v>
                </c:pt>
                <c:pt idx="345">
                  <c:v>-9.6808487121482791</c:v>
                </c:pt>
                <c:pt idx="346">
                  <c:v>-9.6808487121482791</c:v>
                </c:pt>
                <c:pt idx="347">
                  <c:v>-9.6808487121482791</c:v>
                </c:pt>
                <c:pt idx="348">
                  <c:v>-9.6808487121482791</c:v>
                </c:pt>
                <c:pt idx="349">
                  <c:v>-9.6808487121482791</c:v>
                </c:pt>
                <c:pt idx="350">
                  <c:v>-9.6855591479758907</c:v>
                </c:pt>
                <c:pt idx="351">
                  <c:v>-9.71159306165797</c:v>
                </c:pt>
                <c:pt idx="352">
                  <c:v>-9.7551343366361003</c:v>
                </c:pt>
                <c:pt idx="353">
                  <c:v>-9.8147954750934492</c:v>
                </c:pt>
                <c:pt idx="354">
                  <c:v>-9.8901007228267996</c:v>
                </c:pt>
                <c:pt idx="355">
                  <c:v>-9.9795308533705605</c:v>
                </c:pt>
                <c:pt idx="356">
                  <c:v>-10.07841649390047</c:v>
                </c:pt>
                <c:pt idx="357">
                  <c:v>-10.17738052748407</c:v>
                </c:pt>
                <c:pt idx="358">
                  <c:v>-10.26244475546863</c:v>
                </c:pt>
                <c:pt idx="359">
                  <c:v>-10.31781336043715</c:v>
                </c:pt>
                <c:pt idx="360">
                  <c:v>-10.33110751674422</c:v>
                </c:pt>
              </c:numCache>
            </c:numRef>
          </c:yVal>
          <c:smooth val="0"/>
          <c:extLst>
            <c:ext xmlns:c16="http://schemas.microsoft.com/office/drawing/2014/chart" uri="{C3380CC4-5D6E-409C-BE32-E72D297353CC}">
              <c16:uniqueId val="{0000000F-2567-F94E-BDF6-D8B57EA02374}"/>
            </c:ext>
          </c:extLst>
        </c:ser>
        <c:ser>
          <c:idx val="16"/>
          <c:order val="16"/>
          <c:tx>
            <c:strRef>
              <c:f>'Normalized Envelope (2)'!$V$2</c:f>
              <c:strCache>
                <c:ptCount val="1"/>
                <c:pt idx="0">
                  <c:v>F17</c:v>
                </c:pt>
              </c:strCache>
            </c:strRef>
          </c:tx>
          <c:spPr>
            <a:ln w="19050" cap="rnd">
              <a:solidFill>
                <a:schemeClr val="accent4">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(2)'!$V$3:$V$363</c:f>
              <c:numCache>
                <c:formatCode>0.0</c:formatCode>
                <c:ptCount val="361"/>
                <c:pt idx="0">
                  <c:v>-19.531374637952599</c:v>
                </c:pt>
                <c:pt idx="1">
                  <c:v>-19.531374637952599</c:v>
                </c:pt>
                <c:pt idx="2">
                  <c:v>-19.531374637952599</c:v>
                </c:pt>
                <c:pt idx="3">
                  <c:v>-19.531374637952599</c:v>
                </c:pt>
                <c:pt idx="4">
                  <c:v>-19.531374637952599</c:v>
                </c:pt>
                <c:pt idx="5">
                  <c:v>-19.531380032907499</c:v>
                </c:pt>
                <c:pt idx="6">
                  <c:v>-19.532642851074499</c:v>
                </c:pt>
                <c:pt idx="7">
                  <c:v>-19.535183080841101</c:v>
                </c:pt>
                <c:pt idx="8">
                  <c:v>-19.539023906282399</c:v>
                </c:pt>
                <c:pt idx="9">
                  <c:v>-19.544191704399601</c:v>
                </c:pt>
                <c:pt idx="10">
                  <c:v>-19.550716043453601</c:v>
                </c:pt>
                <c:pt idx="11">
                  <c:v>-19.558629682557399</c:v>
                </c:pt>
                <c:pt idx="12">
                  <c:v>-19.567968572722801</c:v>
                </c:pt>
                <c:pt idx="13">
                  <c:v>-19.578771859579899</c:v>
                </c:pt>
                <c:pt idx="14">
                  <c:v>-19.591081888019701</c:v>
                </c:pt>
                <c:pt idx="15">
                  <c:v>-19.604944209039701</c:v>
                </c:pt>
                <c:pt idx="16">
                  <c:v>-19.620407589104701</c:v>
                </c:pt>
                <c:pt idx="17">
                  <c:v>-19.637524022369401</c:v>
                </c:pt>
                <c:pt idx="18">
                  <c:v>-19.6563487461469</c:v>
                </c:pt>
                <c:pt idx="19">
                  <c:v>-19.676940260046401</c:v>
                </c:pt>
                <c:pt idx="20">
                  <c:v>-19.699360349244099</c:v>
                </c:pt>
                <c:pt idx="21">
                  <c:v>-19.723674112398701</c:v>
                </c:pt>
                <c:pt idx="22">
                  <c:v>-19.7499499947691</c:v>
                </c:pt>
                <c:pt idx="23">
                  <c:v>-19.778259827147998</c:v>
                </c:pt>
                <c:pt idx="24">
                  <c:v>-19.8086788712776</c:v>
                </c:pt>
                <c:pt idx="25">
                  <c:v>-19.841285872480398</c:v>
                </c:pt>
                <c:pt idx="26">
                  <c:v>-19.876163120301999</c:v>
                </c:pt>
                <c:pt idx="27">
                  <c:v>-19.913396518038798</c:v>
                </c:pt>
                <c:pt idx="28">
                  <c:v>-19.953075662104901</c:v>
                </c:pt>
                <c:pt idx="29">
                  <c:v>-19.995293932281299</c:v>
                </c:pt>
                <c:pt idx="30">
                  <c:v>-20.040148593990299</c:v>
                </c:pt>
                <c:pt idx="31">
                  <c:v>-20.087740913849</c:v>
                </c:pt>
                <c:pt idx="32">
                  <c:v>-20.138176289875901</c:v>
                </c:pt>
                <c:pt idx="33">
                  <c:v>-20.1915643978638</c:v>
                </c:pt>
                <c:pt idx="34">
                  <c:v>-20.2480193555859</c:v>
                </c:pt>
                <c:pt idx="35">
                  <c:v>-20.307659906670199</c:v>
                </c:pt>
                <c:pt idx="36">
                  <c:v>-20.370609626177199</c:v>
                </c:pt>
                <c:pt idx="37">
                  <c:v>-20.4369971501294</c:v>
                </c:pt>
                <c:pt idx="38">
                  <c:v>-20.5069564314914</c:v>
                </c:pt>
                <c:pt idx="39">
                  <c:v>-20.5806270253814</c:v>
                </c:pt>
                <c:pt idx="40">
                  <c:v>-20.658154406609601</c:v>
                </c:pt>
                <c:pt idx="41">
                  <c:v>-20.739690323009199</c:v>
                </c:pt>
                <c:pt idx="42">
                  <c:v>-20.8253931884345</c:v>
                </c:pt>
                <c:pt idx="43">
                  <c:v>-20.915428519777699</c:v>
                </c:pt>
                <c:pt idx="44">
                  <c:v>-21.0099694228998</c:v>
                </c:pt>
                <c:pt idx="45">
                  <c:v>-21.109197132991</c:v>
                </c:pt>
                <c:pt idx="46">
                  <c:v>-21.213301615594101</c:v>
                </c:pt>
                <c:pt idx="47">
                  <c:v>-21.322482235345898</c:v>
                </c:pt>
                <c:pt idx="48">
                  <c:v>-21.436948500441201</c:v>
                </c:pt>
                <c:pt idx="49">
                  <c:v>-21.556920891917201</c:v>
                </c:pt>
                <c:pt idx="50">
                  <c:v>-21.682631788121299</c:v>
                </c:pt>
                <c:pt idx="51">
                  <c:v>-21.814326496185799</c:v>
                </c:pt>
                <c:pt idx="52">
                  <c:v>-21.952264404025101</c:v>
                </c:pt>
                <c:pt idx="53">
                  <c:v>-22.096720268330401</c:v>
                </c:pt>
                <c:pt idx="54">
                  <c:v>-22.247985656305399</c:v>
                </c:pt>
                <c:pt idx="55">
                  <c:v>-22.406370561514201</c:v>
                </c:pt>
                <c:pt idx="56">
                  <c:v>-22.572205217255799</c:v>
                </c:pt>
                <c:pt idx="57">
                  <c:v>-22.7458421343926</c:v>
                </c:pt>
                <c:pt idx="58">
                  <c:v>-22.927658394613498</c:v>
                </c:pt>
                <c:pt idx="59">
                  <c:v>-23.118058234762401</c:v>
                </c:pt>
                <c:pt idx="60">
                  <c:v>-23.3174759631729</c:v>
                </c:pt>
                <c:pt idx="61">
                  <c:v>-23.526379254955501</c:v>
                </c:pt>
                <c:pt idx="62">
                  <c:v>-23.7452728798884</c:v>
                </c:pt>
                <c:pt idx="63">
                  <c:v>-23.9747029238981</c:v>
                </c:pt>
                <c:pt idx="64">
                  <c:v>-24.215261572895002</c:v>
                </c:pt>
                <c:pt idx="65">
                  <c:v>-24.467592535547002</c:v>
                </c:pt>
                <c:pt idx="66">
                  <c:v>-24.7323971886733</c:v>
                </c:pt>
                <c:pt idx="67">
                  <c:v>-25.010441533982402</c:v>
                </c:pt>
                <c:pt idx="68">
                  <c:v>-25.302564055530002</c:v>
                </c:pt>
                <c:pt idx="69">
                  <c:v>-25.6096845596051</c:v>
                </c:pt>
                <c:pt idx="70">
                  <c:v>-25.932814056164499</c:v>
                </c:pt>
                <c:pt idx="71">
                  <c:v>-26.273065692408402</c:v>
                </c:pt>
                <c:pt idx="72">
                  <c:v>-26.631666656250101</c:v>
                </c:pt>
                <c:pt idx="73">
                  <c:v>-27.009970799600502</c:v>
                </c:pt>
                <c:pt idx="74">
                  <c:v>-27.409471437107602</c:v>
                </c:pt>
                <c:pt idx="75">
                  <c:v>-27.831813268622</c:v>
                </c:pt>
                <c:pt idx="76">
                  <c:v>-28.278801506414002</c:v>
                </c:pt>
                <c:pt idx="77">
                  <c:v>-28.752404811064</c:v>
                </c:pt>
                <c:pt idx="78">
                  <c:v>-29.254746125372201</c:v>
                </c:pt>
                <c:pt idx="79">
                  <c:v>-29.788071210794399</c:v>
                </c:pt>
                <c:pt idx="80">
                  <c:v>-30.354677384132902</c:v>
                </c:pt>
                <c:pt idx="81">
                  <c:v>-30.956772512862301</c:v>
                </c:pt>
                <c:pt idx="82">
                  <c:v>-31.596213306760401</c:v>
                </c:pt>
                <c:pt idx="83">
                  <c:v>-32.274037096179399</c:v>
                </c:pt>
                <c:pt idx="84">
                  <c:v>-32.989645958465601</c:v>
                </c:pt>
                <c:pt idx="85">
                  <c:v>-33.7394223666983</c:v>
                </c:pt>
                <c:pt idx="86">
                  <c:v>-34.514467169876099</c:v>
                </c:pt>
                <c:pt idx="87">
                  <c:v>-34.844574828459599</c:v>
                </c:pt>
                <c:pt idx="88">
                  <c:v>-34.060973361577098</c:v>
                </c:pt>
                <c:pt idx="89">
                  <c:v>-33.2962565275608</c:v>
                </c:pt>
                <c:pt idx="90">
                  <c:v>-32.562641778734502</c:v>
                </c:pt>
                <c:pt idx="91">
                  <c:v>-31.8657133304898</c:v>
                </c:pt>
                <c:pt idx="92">
                  <c:v>-31.207175485266401</c:v>
                </c:pt>
                <c:pt idx="93">
                  <c:v>-30.5865784245592</c:v>
                </c:pt>
                <c:pt idx="94">
                  <c:v>-30.0023499963532</c:v>
                </c:pt>
                <c:pt idx="95">
                  <c:v>-29.4523944110563</c:v>
                </c:pt>
                <c:pt idx="96">
                  <c:v>-28.9344309651636</c:v>
                </c:pt>
                <c:pt idx="97">
                  <c:v>-28.4461798834812</c:v>
                </c:pt>
                <c:pt idx="98">
                  <c:v>-27.985459398829001</c:v>
                </c:pt>
                <c:pt idx="99">
                  <c:v>-27.550231880313902</c:v>
                </c:pt>
                <c:pt idx="100">
                  <c:v>-27.138621152804102</c:v>
                </c:pt>
                <c:pt idx="101">
                  <c:v>-26.7489139258251</c:v>
                </c:pt>
                <c:pt idx="102">
                  <c:v>-26.3795528392662</c:v>
                </c:pt>
                <c:pt idx="103">
                  <c:v>-26.029125459380801</c:v>
                </c:pt>
                <c:pt idx="104">
                  <c:v>-25.696351694778599</c:v>
                </c:pt>
                <c:pt idx="105">
                  <c:v>-25.380071007294202</c:v>
                </c:pt>
                <c:pt idx="106">
                  <c:v>-25.0792301507907</c:v>
                </c:pt>
                <c:pt idx="107">
                  <c:v>-24.792871796996799</c:v>
                </c:pt>
                <c:pt idx="108">
                  <c:v>-24.5201241923452</c:v>
                </c:pt>
                <c:pt idx="109">
                  <c:v>-24.2601918689071</c:v>
                </c:pt>
                <c:pt idx="110">
                  <c:v>-24.0123473674617</c:v>
                </c:pt>
                <c:pt idx="111">
                  <c:v>-23.775923898514201</c:v>
                </c:pt>
                <c:pt idx="112">
                  <c:v>-23.550308853909502</c:v>
                </c:pt>
                <c:pt idx="113">
                  <c:v>-23.334938079313201</c:v>
                </c:pt>
                <c:pt idx="114">
                  <c:v>-23.129290821319401</c:v>
                </c:pt>
                <c:pt idx="115">
                  <c:v>-22.932885269352401</c:v>
                </c:pt>
                <c:pt idx="116">
                  <c:v>-22.7452746201607</c:v>
                </c:pt>
                <c:pt idx="117">
                  <c:v>-22.566043600559201</c:v>
                </c:pt>
                <c:pt idx="118">
                  <c:v>-22.394805391638599</c:v>
                </c:pt>
                <c:pt idx="119">
                  <c:v>-22.231198904659099</c:v>
                </c:pt>
                <c:pt idx="120">
                  <c:v>-22.0748863651541</c:v>
                </c:pt>
                <c:pt idx="121">
                  <c:v>-21.925551167385599</c:v>
                </c:pt>
                <c:pt idx="122">
                  <c:v>-21.7828959662213</c:v>
                </c:pt>
                <c:pt idx="123">
                  <c:v>-21.6466409778123</c:v>
                </c:pt>
                <c:pt idx="124">
                  <c:v>-21.516522464188998</c:v>
                </c:pt>
                <c:pt idx="125">
                  <c:v>-21.3922913801382</c:v>
                </c:pt>
                <c:pt idx="126">
                  <c:v>-21.273712163520099</c:v>
                </c:pt>
                <c:pt idx="127">
                  <c:v>-21.160561652608401</c:v>
                </c:pt>
                <c:pt idx="128">
                  <c:v>-21.052628116122801</c:v>
                </c:pt>
                <c:pt idx="129">
                  <c:v>-20.949710383429199</c:v>
                </c:pt>
                <c:pt idx="130">
                  <c:v>-20.8516170639375</c:v>
                </c:pt>
                <c:pt idx="131">
                  <c:v>-20.758165846077599</c:v>
                </c:pt>
                <c:pt idx="132">
                  <c:v>-20.669182867397701</c:v>
                </c:pt>
                <c:pt idx="133">
                  <c:v>-20.584502148338199</c:v>
                </c:pt>
                <c:pt idx="134">
                  <c:v>-20.503965083114199</c:v>
                </c:pt>
                <c:pt idx="135">
                  <c:v>-20.427419981896499</c:v>
                </c:pt>
                <c:pt idx="136">
                  <c:v>-20.354721659146801</c:v>
                </c:pt>
                <c:pt idx="137">
                  <c:v>-20.285731063539</c:v>
                </c:pt>
                <c:pt idx="138">
                  <c:v>-20.220314945402901</c:v>
                </c:pt>
                <c:pt idx="139">
                  <c:v>-20.1583455580665</c:v>
                </c:pt>
                <c:pt idx="140">
                  <c:v>-20.099700389862299</c:v>
                </c:pt>
                <c:pt idx="141">
                  <c:v>-20.0442619238985</c:v>
                </c:pt>
                <c:pt idx="142">
                  <c:v>-19.991917422998299</c:v>
                </c:pt>
                <c:pt idx="143">
                  <c:v>-19.9425587374703</c:v>
                </c:pt>
                <c:pt idx="144">
                  <c:v>-19.896082133607599</c:v>
                </c:pt>
                <c:pt idx="145">
                  <c:v>-19.852388141017801</c:v>
                </c:pt>
                <c:pt idx="146">
                  <c:v>-19.811381417068599</c:v>
                </c:pt>
                <c:pt idx="147">
                  <c:v>-19.772970626896999</c:v>
                </c:pt>
                <c:pt idx="148">
                  <c:v>-19.737068337571799</c:v>
                </c:pt>
                <c:pt idx="149">
                  <c:v>-19.703590925132801</c:v>
                </c:pt>
                <c:pt idx="150">
                  <c:v>-19.6724584933398</c:v>
                </c:pt>
                <c:pt idx="151">
                  <c:v>-19.643594803073</c:v>
                </c:pt>
                <c:pt idx="152">
                  <c:v>-19.616927211415899</c:v>
                </c:pt>
                <c:pt idx="153">
                  <c:v>-19.5923866195382</c:v>
                </c:pt>
                <c:pt idx="154">
                  <c:v>-19.569907428568598</c:v>
                </c:pt>
                <c:pt idx="155">
                  <c:v>-19.549427502719499</c:v>
                </c:pt>
                <c:pt idx="156">
                  <c:v>-19.530888138983599</c:v>
                </c:pt>
                <c:pt idx="157">
                  <c:v>-19.514234042780298</c:v>
                </c:pt>
                <c:pt idx="158">
                  <c:v>-19.4994133089827</c:v>
                </c:pt>
                <c:pt idx="159">
                  <c:v>-19.4863774077971</c:v>
                </c:pt>
                <c:pt idx="160">
                  <c:v>-19.475081175016001</c:v>
                </c:pt>
                <c:pt idx="161">
                  <c:v>-19.465482806199699</c:v>
                </c:pt>
                <c:pt idx="162">
                  <c:v>-19.457543854379498</c:v>
                </c:pt>
                <c:pt idx="163">
                  <c:v>-19.451229230909</c:v>
                </c:pt>
                <c:pt idx="164">
                  <c:v>-19.446507209120401</c:v>
                </c:pt>
                <c:pt idx="165">
                  <c:v>-19.443349430471599</c:v>
                </c:pt>
                <c:pt idx="166">
                  <c:v>-19.441730912898699</c:v>
                </c:pt>
                <c:pt idx="167">
                  <c:v>-19.4416300611129</c:v>
                </c:pt>
                <c:pt idx="168">
                  <c:v>-19.4416300611129</c:v>
                </c:pt>
                <c:pt idx="169">
                  <c:v>-19.4416300611129</c:v>
                </c:pt>
                <c:pt idx="170">
                  <c:v>-19.4416300611129</c:v>
                </c:pt>
                <c:pt idx="171">
                  <c:v>-19.4416300611129</c:v>
                </c:pt>
                <c:pt idx="172">
                  <c:v>-19.4416300611129</c:v>
                </c:pt>
                <c:pt idx="173">
                  <c:v>-19.4416300611129</c:v>
                </c:pt>
                <c:pt idx="174">
                  <c:v>-19.4416300611129</c:v>
                </c:pt>
                <c:pt idx="175">
                  <c:v>-19.4416300611129</c:v>
                </c:pt>
                <c:pt idx="176">
                  <c:v>-19.4416300611129</c:v>
                </c:pt>
                <c:pt idx="177">
                  <c:v>-19.4416300611129</c:v>
                </c:pt>
                <c:pt idx="178">
                  <c:v>-19.443028678607799</c:v>
                </c:pt>
                <c:pt idx="179">
                  <c:v>-19.445911981167399</c:v>
                </c:pt>
                <c:pt idx="180">
                  <c:v>-19.4502686116893</c:v>
                </c:pt>
                <c:pt idx="181">
                  <c:v>-19.456090656162601</c:v>
                </c:pt>
                <c:pt idx="182">
                  <c:v>-19.463373660664502</c:v>
                </c:pt>
                <c:pt idx="183">
                  <c:v>-19.472116649265502</c:v>
                </c:pt>
                <c:pt idx="184">
                  <c:v>-19.482322142758701</c:v>
                </c:pt>
                <c:pt idx="185">
                  <c:v>-19.493996178157001</c:v>
                </c:pt>
                <c:pt idx="186">
                  <c:v>-19.5071483289294</c:v>
                </c:pt>
                <c:pt idx="187">
                  <c:v>-19.521791725978499</c:v>
                </c:pt>
                <c:pt idx="188">
                  <c:v>-19.5379430793948</c:v>
                </c:pt>
                <c:pt idx="189">
                  <c:v>-19.555622701053299</c:v>
                </c:pt>
                <c:pt idx="190">
                  <c:v>-19.574854528158401</c:v>
                </c:pt>
                <c:pt idx="191">
                  <c:v>-19.595666147879399</c:v>
                </c:pt>
                <c:pt idx="192">
                  <c:v>-19.618088823258201</c:v>
                </c:pt>
                <c:pt idx="193">
                  <c:v>-19.642157520618699</c:v>
                </c:pt>
                <c:pt idx="194">
                  <c:v>-19.667910938748999</c:v>
                </c:pt>
                <c:pt idx="195">
                  <c:v>-19.695391540180001</c:v>
                </c:pt>
                <c:pt idx="196">
                  <c:v>-19.724645584935899</c:v>
                </c:pt>
                <c:pt idx="197">
                  <c:v>-19.755723167187501</c:v>
                </c:pt>
                <c:pt idx="198">
                  <c:v>-19.788678255300599</c:v>
                </c:pt>
                <c:pt idx="199">
                  <c:v>-19.823568735834399</c:v>
                </c:pt>
                <c:pt idx="200">
                  <c:v>-19.8604564621143</c:v>
                </c:pt>
                <c:pt idx="201">
                  <c:v>-19.8994073080768</c:v>
                </c:pt>
                <c:pt idx="202">
                  <c:v>-19.940491228163101</c:v>
                </c:pt>
                <c:pt idx="203">
                  <c:v>-19.9837823241233</c:v>
                </c:pt>
                <c:pt idx="204">
                  <c:v>-20.029358919685901</c:v>
                </c:pt>
                <c:pt idx="205">
                  <c:v>-20.0773036441472</c:v>
                </c:pt>
                <c:pt idx="206">
                  <c:v>-20.127703526044002</c:v>
                </c:pt>
                <c:pt idx="207">
                  <c:v>-20.180650098195201</c:v>
                </c:pt>
                <c:pt idx="208">
                  <c:v>-20.236239515528101</c:v>
                </c:pt>
                <c:pt idx="209">
                  <c:v>-20.294572687250898</c:v>
                </c:pt>
                <c:pt idx="210">
                  <c:v>-20.3557554250999</c:v>
                </c:pt>
                <c:pt idx="211">
                  <c:v>-20.419898609563901</c:v>
                </c:pt>
                <c:pt idx="212">
                  <c:v>-20.487118376200399</c:v>
                </c:pt>
                <c:pt idx="213">
                  <c:v>-20.557536324380902</c:v>
                </c:pt>
                <c:pt idx="214">
                  <c:v>-20.631279751065101</c:v>
                </c:pt>
                <c:pt idx="215">
                  <c:v>-20.7084819124982</c:v>
                </c:pt>
                <c:pt idx="216">
                  <c:v>-20.789282317059701</c:v>
                </c:pt>
                <c:pt idx="217">
                  <c:v>-20.873827052876202</c:v>
                </c:pt>
                <c:pt idx="218">
                  <c:v>-20.962269154251501</c:v>
                </c:pt>
                <c:pt idx="219">
                  <c:v>-21.054769011469901</c:v>
                </c:pt>
                <c:pt idx="220">
                  <c:v>-21.151494829116899</c:v>
                </c:pt>
                <c:pt idx="221">
                  <c:v>-21.252623138732201</c:v>
                </c:pt>
                <c:pt idx="222">
                  <c:v>-21.3583393723952</c:v>
                </c:pt>
                <c:pt idx="223">
                  <c:v>-21.468838504755201</c:v>
                </c:pt>
                <c:pt idx="224">
                  <c:v>-21.584325772079101</c:v>
                </c:pt>
                <c:pt idx="225">
                  <c:v>-21.7050174781346</c:v>
                </c:pt>
                <c:pt idx="226">
                  <c:v>-21.831141898183798</c:v>
                </c:pt>
                <c:pt idx="227">
                  <c:v>-21.962940294077001</c:v>
                </c:pt>
                <c:pt idx="228">
                  <c:v>-22.1006680554597</c:v>
                </c:pt>
                <c:pt idx="229">
                  <c:v>-22.244595984498801</c:v>
                </c:pt>
                <c:pt idx="230">
                  <c:v>-22.395011744371299</c:v>
                </c:pt>
                <c:pt idx="231">
                  <c:v>-22.55222149514</c:v>
                </c:pt>
                <c:pt idx="232">
                  <c:v>-22.716551744672</c:v>
                </c:pt>
                <c:pt idx="233">
                  <c:v>-22.888351447090699</c:v>
                </c:pt>
                <c:pt idx="234">
                  <c:v>-23.0679943870546</c:v>
                </c:pt>
                <c:pt idx="235">
                  <c:v>-23.2558818951604</c:v>
                </c:pt>
                <c:pt idx="236">
                  <c:v>-23.452445948234399</c:v>
                </c:pt>
                <c:pt idx="237">
                  <c:v>-23.658152718561301</c:v>
                </c:pt>
                <c:pt idx="238">
                  <c:v>-23.8735066486189</c:v>
                </c:pt>
                <c:pt idx="239">
                  <c:v>-24.099055143193102</c:v>
                </c:pt>
                <c:pt idx="240">
                  <c:v>-24.335393989506901</c:v>
                </c:pt>
                <c:pt idx="241">
                  <c:v>-24.583173639061002</c:v>
                </c:pt>
                <c:pt idx="242">
                  <c:v>-24.843106513312602</c:v>
                </c:pt>
                <c:pt idx="243">
                  <c:v>-25.1159755304257</c:v>
                </c:pt>
                <c:pt idx="244">
                  <c:v>-25.402644093733102</c:v>
                </c:pt>
                <c:pt idx="245">
                  <c:v>-25.7040678362088</c:v>
                </c:pt>
                <c:pt idx="246">
                  <c:v>-26.021308481449402</c:v>
                </c:pt>
                <c:pt idx="247">
                  <c:v>-26.3555502629345</c:v>
                </c:pt>
                <c:pt idx="248">
                  <c:v>-26.708119442167501</c:v>
                </c:pt>
                <c:pt idx="249">
                  <c:v>-27.080507584441001</c:v>
                </c:pt>
                <c:pt idx="250">
                  <c:v>-27.474399387911102</c:v>
                </c:pt>
                <c:pt idx="251">
                  <c:v>-27.891706011410701</c:v>
                </c:pt>
                <c:pt idx="252">
                  <c:v>-28.334604990859102</c:v>
                </c:pt>
                <c:pt idx="253">
                  <c:v>-28.805587929388199</c:v>
                </c:pt>
                <c:pt idx="254">
                  <c:v>-29.307517094931402</c:v>
                </c:pt>
                <c:pt idx="255">
                  <c:v>-29.843691652226401</c:v>
                </c:pt>
                <c:pt idx="256">
                  <c:v>-30.417923053499599</c:v>
                </c:pt>
                <c:pt idx="257">
                  <c:v>-31.034616186173199</c:v>
                </c:pt>
                <c:pt idx="258">
                  <c:v>-31.698846263975401</c:v>
                </c:pt>
                <c:pt idx="259">
                  <c:v>-32.416406954794297</c:v>
                </c:pt>
                <c:pt idx="260">
                  <c:v>-33.193773800845996</c:v>
                </c:pt>
                <c:pt idx="261">
                  <c:v>-34.037858872508501</c:v>
                </c:pt>
                <c:pt idx="262">
                  <c:v>-34.955285011624902</c:v>
                </c:pt>
                <c:pt idx="263">
                  <c:v>-35.950591180126899</c:v>
                </c:pt>
                <c:pt idx="264">
                  <c:v>-36.881962703645002</c:v>
                </c:pt>
                <c:pt idx="265">
                  <c:v>-35.823048637305796</c:v>
                </c:pt>
                <c:pt idx="266">
                  <c:v>-34.841215092145397</c:v>
                </c:pt>
                <c:pt idx="267">
                  <c:v>-33.936864977022097</c:v>
                </c:pt>
                <c:pt idx="268">
                  <c:v>-33.104994534631899</c:v>
                </c:pt>
                <c:pt idx="269">
                  <c:v>-32.338865839456297</c:v>
                </c:pt>
                <c:pt idx="270">
                  <c:v>-31.6315983028441</c:v>
                </c:pt>
                <c:pt idx="271">
                  <c:v>-30.9768022429061</c:v>
                </c:pt>
                <c:pt idx="272">
                  <c:v>-30.368783553452502</c:v>
                </c:pt>
                <c:pt idx="273">
                  <c:v>-29.802563208976302</c:v>
                </c:pt>
                <c:pt idx="274">
                  <c:v>-29.2738227710887</c:v>
                </c:pt>
                <c:pt idx="275">
                  <c:v>-28.778825892299501</c:v>
                </c:pt>
                <c:pt idx="276">
                  <c:v>-28.314337577823302</c:v>
                </c:pt>
                <c:pt idx="277">
                  <c:v>-27.877549958647602</c:v>
                </c:pt>
                <c:pt idx="278">
                  <c:v>-27.4660174109579</c:v>
                </c:pt>
                <c:pt idx="279">
                  <c:v>-27.0776012559575</c:v>
                </c:pt>
                <c:pt idx="280">
                  <c:v>-26.710423222523101</c:v>
                </c:pt>
                <c:pt idx="281">
                  <c:v>-26.362826516979499</c:v>
                </c:pt>
                <c:pt idx="282">
                  <c:v>-26.033343322359499</c:v>
                </c:pt>
                <c:pt idx="283">
                  <c:v>-25.720667655800302</c:v>
                </c:pt>
                <c:pt idx="284">
                  <c:v>-25.423632659724102</c:v>
                </c:pt>
                <c:pt idx="285">
                  <c:v>-25.141191551121199</c:v>
                </c:pt>
                <c:pt idx="286">
                  <c:v>-24.872401587764802</c:v>
                </c:pt>
                <c:pt idx="287">
                  <c:v>-24.616410525601601</c:v>
                </c:pt>
                <c:pt idx="288">
                  <c:v>-24.372445137815902</c:v>
                </c:pt>
                <c:pt idx="289">
                  <c:v>-24.139801445087802</c:v>
                </c:pt>
                <c:pt idx="290">
                  <c:v>-23.917836370875502</c:v>
                </c:pt>
                <c:pt idx="291">
                  <c:v>-23.705960587652001</c:v>
                </c:pt>
                <c:pt idx="292">
                  <c:v>-23.503632362173398</c:v>
                </c:pt>
                <c:pt idx="293">
                  <c:v>-23.310352241943399</c:v>
                </c:pt>
                <c:pt idx="294">
                  <c:v>-23.125658452650999</c:v>
                </c:pt>
                <c:pt idx="295">
                  <c:v>-22.949122898766401</c:v>
                </c:pt>
                <c:pt idx="296">
                  <c:v>-22.7803476777135</c:v>
                </c:pt>
                <c:pt idx="297">
                  <c:v>-22.618962032922198</c:v>
                </c:pt>
                <c:pt idx="298">
                  <c:v>-22.464619683243498</c:v>
                </c:pt>
                <c:pt idx="299">
                  <c:v>-22.316996476222101</c:v>
                </c:pt>
                <c:pt idx="300">
                  <c:v>-22.175788320970401</c:v>
                </c:pt>
                <c:pt idx="301">
                  <c:v>-22.040709363208499</c:v>
                </c:pt>
                <c:pt idx="302">
                  <c:v>-21.9114903707009</c:v>
                </c:pt>
                <c:pt idx="303">
                  <c:v>-21.787877302031699</c:v>
                </c:pt>
                <c:pt idx="304">
                  <c:v>-21.669630035604399</c:v>
                </c:pt>
                <c:pt idx="305">
                  <c:v>-21.5565212390486</c:v>
                </c:pt>
                <c:pt idx="306">
                  <c:v>-21.448335361999401</c:v>
                </c:pt>
                <c:pt idx="307">
                  <c:v>-21.3448677375522</c:v>
                </c:pt>
                <c:pt idx="308">
                  <c:v>-21.245923779681299</c:v>
                </c:pt>
                <c:pt idx="309">
                  <c:v>-21.151318265591001</c:v>
                </c:pt>
                <c:pt idx="310">
                  <c:v>-21.060874693401001</c:v>
                </c:pt>
                <c:pt idx="311">
                  <c:v>-20.974424706788099</c:v>
                </c:pt>
                <c:pt idx="312">
                  <c:v>-20.8918075792545</c:v>
                </c:pt>
                <c:pt idx="313">
                  <c:v>-20.812869751588799</c:v>
                </c:pt>
                <c:pt idx="314">
                  <c:v>-20.737464416860998</c:v>
                </c:pt>
                <c:pt idx="315">
                  <c:v>-20.665451147955501</c:v>
                </c:pt>
                <c:pt idx="316">
                  <c:v>-20.596695563227598</c:v>
                </c:pt>
                <c:pt idx="317">
                  <c:v>-20.531069026366001</c:v>
                </c:pt>
                <c:pt idx="318">
                  <c:v>-20.468448376980501</c:v>
                </c:pt>
                <c:pt idx="319">
                  <c:v>-20.408715688811998</c:v>
                </c:pt>
                <c:pt idx="320">
                  <c:v>-20.351758052796299</c:v>
                </c:pt>
                <c:pt idx="321">
                  <c:v>-20.2974673825005</c:v>
                </c:pt>
                <c:pt idx="322">
                  <c:v>-20.2457402397099</c:v>
                </c:pt>
                <c:pt idx="323">
                  <c:v>-20.196477678164701</c:v>
                </c:pt>
                <c:pt idx="324">
                  <c:v>-20.149585103649301</c:v>
                </c:pt>
                <c:pt idx="325">
                  <c:v>-20.104972148808901</c:v>
                </c:pt>
                <c:pt idx="326">
                  <c:v>-20.062552561228799</c:v>
                </c:pt>
                <c:pt idx="327">
                  <c:v>-20.022244103448699</c:v>
                </c:pt>
                <c:pt idx="328">
                  <c:v>-19.983968463711999</c:v>
                </c:pt>
                <c:pt idx="329">
                  <c:v>-19.947651176359599</c:v>
                </c:pt>
                <c:pt idx="330">
                  <c:v>-19.913221550880099</c:v>
                </c:pt>
                <c:pt idx="331">
                  <c:v>-19.88061260872</c:v>
                </c:pt>
                <c:pt idx="332">
                  <c:v>-19.849761027037299</c:v>
                </c:pt>
                <c:pt idx="333">
                  <c:v>-19.820607088660299</c:v>
                </c:pt>
                <c:pt idx="334">
                  <c:v>-19.793094637577099</c:v>
                </c:pt>
                <c:pt idx="335">
                  <c:v>-19.767171039347101</c:v>
                </c:pt>
                <c:pt idx="336">
                  <c:v>-19.742787145881199</c:v>
                </c:pt>
                <c:pt idx="337">
                  <c:v>-19.719897264088601</c:v>
                </c:pt>
                <c:pt idx="338">
                  <c:v>-19.6984591279376</c:v>
                </c:pt>
                <c:pt idx="339">
                  <c:v>-19.678433873520699</c:v>
                </c:pt>
                <c:pt idx="340">
                  <c:v>-19.659786016756701</c:v>
                </c:pt>
                <c:pt idx="341">
                  <c:v>-19.642483433398699</c:v>
                </c:pt>
                <c:pt idx="342">
                  <c:v>-19.626497341052801</c:v>
                </c:pt>
                <c:pt idx="343">
                  <c:v>-19.611802282946599</c:v>
                </c:pt>
                <c:pt idx="344">
                  <c:v>-19.598376113214101</c:v>
                </c:pt>
                <c:pt idx="345">
                  <c:v>-19.5861999834956</c:v>
                </c:pt>
                <c:pt idx="346">
                  <c:v>-19.5752583306781</c:v>
                </c:pt>
                <c:pt idx="347">
                  <c:v>-19.5655388656238</c:v>
                </c:pt>
                <c:pt idx="348">
                  <c:v>-19.557032562764999</c:v>
                </c:pt>
                <c:pt idx="349">
                  <c:v>-19.549733650461999</c:v>
                </c:pt>
                <c:pt idx="350">
                  <c:v>-19.543639602045801</c:v>
                </c:pt>
                <c:pt idx="351">
                  <c:v>-19.543639602045801</c:v>
                </c:pt>
                <c:pt idx="352">
                  <c:v>-19.543639602045801</c:v>
                </c:pt>
                <c:pt idx="353">
                  <c:v>-19.543639602045801</c:v>
                </c:pt>
                <c:pt idx="354">
                  <c:v>-19.543639602045801</c:v>
                </c:pt>
                <c:pt idx="355">
                  <c:v>-19.543639602045801</c:v>
                </c:pt>
                <c:pt idx="356">
                  <c:v>-19.543639602045801</c:v>
                </c:pt>
                <c:pt idx="357">
                  <c:v>-19.543639602045801</c:v>
                </c:pt>
                <c:pt idx="358">
                  <c:v>-19.543639602045801</c:v>
                </c:pt>
                <c:pt idx="359">
                  <c:v>-19.543639602045801</c:v>
                </c:pt>
                <c:pt idx="360">
                  <c:v>-19.543639602045801</c:v>
                </c:pt>
              </c:numCache>
            </c:numRef>
          </c:yVal>
          <c:smooth val="0"/>
          <c:extLst>
            <c:ext xmlns:c16="http://schemas.microsoft.com/office/drawing/2014/chart" uri="{C3380CC4-5D6E-409C-BE32-E72D297353CC}">
              <c16:uniqueId val="{00000010-2567-F94E-BDF6-D8B57EA02374}"/>
            </c:ext>
          </c:extLst>
        </c:ser>
        <c:ser>
          <c:idx val="17"/>
          <c:order val="17"/>
          <c:tx>
            <c:strRef>
              <c:f>'Normalized Envelope (2)'!$W$2</c:f>
              <c:strCache>
                <c:ptCount val="1"/>
                <c:pt idx="0">
                  <c:v>F18</c:v>
                </c:pt>
              </c:strCache>
            </c:strRef>
          </c:tx>
          <c:spPr>
            <a:ln w="19050" cap="rnd">
              <a:solidFill>
                <a:schemeClr val="accent6">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(2)'!$W$3:$W$363</c:f>
              <c:numCache>
                <c:formatCode>0.0</c:formatCode>
                <c:ptCount val="361"/>
                <c:pt idx="0">
                  <c:v>-9.5154920489785493</c:v>
                </c:pt>
                <c:pt idx="1">
                  <c:v>-9.4530234121345291</c:v>
                </c:pt>
                <c:pt idx="2">
                  <c:v>-9.4062060438408892</c:v>
                </c:pt>
                <c:pt idx="3">
                  <c:v>-9.3802939322281293</c:v>
                </c:pt>
                <c:pt idx="4">
                  <c:v>-9.3802939322281293</c:v>
                </c:pt>
                <c:pt idx="5">
                  <c:v>-9.3802939322281293</c:v>
                </c:pt>
                <c:pt idx="6">
                  <c:v>-9.3802939322281293</c:v>
                </c:pt>
                <c:pt idx="7">
                  <c:v>-9.3802939322281293</c:v>
                </c:pt>
                <c:pt idx="8">
                  <c:v>-9.3802939322281293</c:v>
                </c:pt>
                <c:pt idx="9">
                  <c:v>-9.3802939322281293</c:v>
                </c:pt>
                <c:pt idx="10">
                  <c:v>-9.3802939322281293</c:v>
                </c:pt>
                <c:pt idx="11">
                  <c:v>-9.3802939322281293</c:v>
                </c:pt>
                <c:pt idx="12">
                  <c:v>-9.3802939322281293</c:v>
                </c:pt>
                <c:pt idx="13">
                  <c:v>-9.3802939322281293</c:v>
                </c:pt>
                <c:pt idx="14">
                  <c:v>-9.3812592819553799</c:v>
                </c:pt>
                <c:pt idx="15">
                  <c:v>-9.4140573752923498</c:v>
                </c:pt>
                <c:pt idx="16">
                  <c:v>-9.4807312727483293</c:v>
                </c:pt>
                <c:pt idx="17">
                  <c:v>-9.58142162915955</c:v>
                </c:pt>
                <c:pt idx="18">
                  <c:v>-9.7196404909388097</c:v>
                </c:pt>
                <c:pt idx="19">
                  <c:v>-9.9089127471772596</c:v>
                </c:pt>
                <c:pt idx="20">
                  <c:v>-10.175013102388359</c:v>
                </c:pt>
                <c:pt idx="21">
                  <c:v>-10.55024522507847</c:v>
                </c:pt>
                <c:pt idx="22">
                  <c:v>-11.061687562661259</c:v>
                </c:pt>
                <c:pt idx="23">
                  <c:v>-11.44737571185779</c:v>
                </c:pt>
                <c:pt idx="24">
                  <c:v>-10.866124646100719</c:v>
                </c:pt>
                <c:pt idx="25">
                  <c:v>-10.52661500741738</c:v>
                </c:pt>
                <c:pt idx="26">
                  <c:v>-10.42817127441219</c:v>
                </c:pt>
                <c:pt idx="27">
                  <c:v>-10.42817127441219</c:v>
                </c:pt>
                <c:pt idx="28">
                  <c:v>-10.42817127441219</c:v>
                </c:pt>
                <c:pt idx="29">
                  <c:v>-10.42817127441219</c:v>
                </c:pt>
                <c:pt idx="30">
                  <c:v>-10.42817127441219</c:v>
                </c:pt>
                <c:pt idx="31">
                  <c:v>-10.42817127441219</c:v>
                </c:pt>
                <c:pt idx="32">
                  <c:v>-10.42817127441219</c:v>
                </c:pt>
                <c:pt idx="33">
                  <c:v>-10.42817127441219</c:v>
                </c:pt>
                <c:pt idx="34">
                  <c:v>-10.42817127441219</c:v>
                </c:pt>
                <c:pt idx="35">
                  <c:v>-10.42817127441219</c:v>
                </c:pt>
                <c:pt idx="36">
                  <c:v>-10.42817127441219</c:v>
                </c:pt>
                <c:pt idx="37">
                  <c:v>-10.561510753593749</c:v>
                </c:pt>
                <c:pt idx="38">
                  <c:v>-10.914840505414301</c:v>
                </c:pt>
                <c:pt idx="39">
                  <c:v>-11.47236026779064</c:v>
                </c:pt>
                <c:pt idx="40">
                  <c:v>-12.20497627130592</c:v>
                </c:pt>
                <c:pt idx="41">
                  <c:v>-13.05262525539745</c:v>
                </c:pt>
                <c:pt idx="42">
                  <c:v>-13.48669750876539</c:v>
                </c:pt>
                <c:pt idx="43">
                  <c:v>-13.48669750876539</c:v>
                </c:pt>
                <c:pt idx="44">
                  <c:v>-13.48669750876539</c:v>
                </c:pt>
                <c:pt idx="45">
                  <c:v>-13.48669750876539</c:v>
                </c:pt>
                <c:pt idx="46">
                  <c:v>-13.48669750876539</c:v>
                </c:pt>
                <c:pt idx="47">
                  <c:v>-13.48669750876539</c:v>
                </c:pt>
                <c:pt idx="48">
                  <c:v>-13.48669750876539</c:v>
                </c:pt>
                <c:pt idx="49">
                  <c:v>-13.48669750876539</c:v>
                </c:pt>
                <c:pt idx="50">
                  <c:v>-13.48669750876539</c:v>
                </c:pt>
                <c:pt idx="51">
                  <c:v>-13.59810299513744</c:v>
                </c:pt>
                <c:pt idx="52">
                  <c:v>-13.89591654051538</c:v>
                </c:pt>
                <c:pt idx="53">
                  <c:v>-14.367632828755859</c:v>
                </c:pt>
                <c:pt idx="54">
                  <c:v>-14.965331222716729</c:v>
                </c:pt>
                <c:pt idx="55">
                  <c:v>-15.58266682821175</c:v>
                </c:pt>
                <c:pt idx="56">
                  <c:v>-15.95528269804133</c:v>
                </c:pt>
                <c:pt idx="57">
                  <c:v>-15.95528269804133</c:v>
                </c:pt>
                <c:pt idx="58">
                  <c:v>-15.95528269804133</c:v>
                </c:pt>
                <c:pt idx="59">
                  <c:v>-15.95528269804133</c:v>
                </c:pt>
                <c:pt idx="60">
                  <c:v>-15.95528269804133</c:v>
                </c:pt>
                <c:pt idx="61">
                  <c:v>-15.984646762842559</c:v>
                </c:pt>
                <c:pt idx="62">
                  <c:v>-16.166086869174251</c:v>
                </c:pt>
                <c:pt idx="63">
                  <c:v>-16.460062616958968</c:v>
                </c:pt>
                <c:pt idx="64">
                  <c:v>-16.811978439371341</c:v>
                </c:pt>
                <c:pt idx="65">
                  <c:v>-17.185048769820728</c:v>
                </c:pt>
                <c:pt idx="66">
                  <c:v>-17.394344931748471</c:v>
                </c:pt>
                <c:pt idx="67">
                  <c:v>-17.1698797727156</c:v>
                </c:pt>
                <c:pt idx="68">
                  <c:v>-17.08854852170095</c:v>
                </c:pt>
                <c:pt idx="69">
                  <c:v>-17.08854852170095</c:v>
                </c:pt>
                <c:pt idx="70">
                  <c:v>-17.08854852170095</c:v>
                </c:pt>
                <c:pt idx="71">
                  <c:v>-17.08854852170095</c:v>
                </c:pt>
                <c:pt idx="72">
                  <c:v>-17.08854852170095</c:v>
                </c:pt>
                <c:pt idx="73">
                  <c:v>-17.08854852170095</c:v>
                </c:pt>
                <c:pt idx="74">
                  <c:v>-17.08854852170095</c:v>
                </c:pt>
                <c:pt idx="75">
                  <c:v>-17.08854852170095</c:v>
                </c:pt>
                <c:pt idx="76">
                  <c:v>-17.08854852170095</c:v>
                </c:pt>
                <c:pt idx="77">
                  <c:v>-17.08854852170095</c:v>
                </c:pt>
                <c:pt idx="78">
                  <c:v>-17.08854852170095</c:v>
                </c:pt>
                <c:pt idx="79">
                  <c:v>-17.196197308956481</c:v>
                </c:pt>
                <c:pt idx="80">
                  <c:v>-17.52098173502824</c:v>
                </c:pt>
                <c:pt idx="81">
                  <c:v>-18.065647564190702</c:v>
                </c:pt>
                <c:pt idx="82">
                  <c:v>-18.608505108331101</c:v>
                </c:pt>
                <c:pt idx="83">
                  <c:v>-17.7839342654745</c:v>
                </c:pt>
                <c:pt idx="84">
                  <c:v>-17.183371191384278</c:v>
                </c:pt>
                <c:pt idx="85">
                  <c:v>-16.85206436666493</c:v>
                </c:pt>
                <c:pt idx="86">
                  <c:v>-16.80586622856702</c:v>
                </c:pt>
                <c:pt idx="87">
                  <c:v>-16.80586622856702</c:v>
                </c:pt>
                <c:pt idx="88">
                  <c:v>-16.80586622856702</c:v>
                </c:pt>
                <c:pt idx="89">
                  <c:v>-16.80586622856702</c:v>
                </c:pt>
                <c:pt idx="90">
                  <c:v>-16.80586622856702</c:v>
                </c:pt>
                <c:pt idx="91">
                  <c:v>-16.80586622856702</c:v>
                </c:pt>
                <c:pt idx="92">
                  <c:v>-16.80586622856702</c:v>
                </c:pt>
                <c:pt idx="93">
                  <c:v>-16.80586622856702</c:v>
                </c:pt>
                <c:pt idx="94">
                  <c:v>-16.80586622856702</c:v>
                </c:pt>
                <c:pt idx="95">
                  <c:v>-16.80586622856702</c:v>
                </c:pt>
                <c:pt idx="96">
                  <c:v>-16.80586622856702</c:v>
                </c:pt>
                <c:pt idx="97">
                  <c:v>-17.038144875415369</c:v>
                </c:pt>
                <c:pt idx="98">
                  <c:v>-17.51845304321893</c:v>
                </c:pt>
                <c:pt idx="99">
                  <c:v>-18.1838192889713</c:v>
                </c:pt>
                <c:pt idx="100">
                  <c:v>-18.0124200601986</c:v>
                </c:pt>
                <c:pt idx="101">
                  <c:v>-17.771666348593001</c:v>
                </c:pt>
                <c:pt idx="102">
                  <c:v>-17.550825365225201</c:v>
                </c:pt>
                <c:pt idx="103">
                  <c:v>-17.30461272821103</c:v>
                </c:pt>
                <c:pt idx="104">
                  <c:v>-16.998168873474469</c:v>
                </c:pt>
                <c:pt idx="105">
                  <c:v>-16.62175597974759</c:v>
                </c:pt>
                <c:pt idx="106">
                  <c:v>-16.189508725856811</c:v>
                </c:pt>
                <c:pt idx="107">
                  <c:v>-15.728209210428499</c:v>
                </c:pt>
                <c:pt idx="108">
                  <c:v>-15.269106565183829</c:v>
                </c:pt>
                <c:pt idx="109">
                  <c:v>-14.846569634488951</c:v>
                </c:pt>
                <c:pt idx="110">
                  <c:v>-14.49728775605386</c:v>
                </c:pt>
                <c:pt idx="111">
                  <c:v>-14.254175671356149</c:v>
                </c:pt>
                <c:pt idx="112">
                  <c:v>-14.135373618894111</c:v>
                </c:pt>
                <c:pt idx="113">
                  <c:v>-14.132463576346279</c:v>
                </c:pt>
                <c:pt idx="114">
                  <c:v>-14.132463576346279</c:v>
                </c:pt>
                <c:pt idx="115">
                  <c:v>-14.132463576346279</c:v>
                </c:pt>
                <c:pt idx="116">
                  <c:v>-14.132463576346279</c:v>
                </c:pt>
                <c:pt idx="117">
                  <c:v>-14.082560739624519</c:v>
                </c:pt>
                <c:pt idx="118">
                  <c:v>-13.754922034493809</c:v>
                </c:pt>
                <c:pt idx="119">
                  <c:v>-13.312432631718931</c:v>
                </c:pt>
                <c:pt idx="120">
                  <c:v>-12.824674360251199</c:v>
                </c:pt>
                <c:pt idx="121">
                  <c:v>-12.362591516935531</c:v>
                </c:pt>
                <c:pt idx="122">
                  <c:v>-11.986063496985171</c:v>
                </c:pt>
                <c:pt idx="123">
                  <c:v>-11.73941675727149</c:v>
                </c:pt>
                <c:pt idx="124">
                  <c:v>-11.64901798467875</c:v>
                </c:pt>
                <c:pt idx="125">
                  <c:v>-11.64901798467875</c:v>
                </c:pt>
                <c:pt idx="126">
                  <c:v>-11.64901798467875</c:v>
                </c:pt>
                <c:pt idx="127">
                  <c:v>-11.64901798467875</c:v>
                </c:pt>
                <c:pt idx="128">
                  <c:v>-11.64901798467875</c:v>
                </c:pt>
                <c:pt idx="129">
                  <c:v>-11.64901798467875</c:v>
                </c:pt>
                <c:pt idx="130">
                  <c:v>-11.64901798467875</c:v>
                </c:pt>
                <c:pt idx="131">
                  <c:v>-11.64901798467875</c:v>
                </c:pt>
                <c:pt idx="132">
                  <c:v>-11.64901798467875</c:v>
                </c:pt>
                <c:pt idx="133">
                  <c:v>-11.277446331389321</c:v>
                </c:pt>
                <c:pt idx="134">
                  <c:v>-10.7507527524988</c:v>
                </c:pt>
                <c:pt idx="135">
                  <c:v>-10.343071259132529</c:v>
                </c:pt>
                <c:pt idx="136">
                  <c:v>-10.09439313903985</c:v>
                </c:pt>
                <c:pt idx="137">
                  <c:v>-10.022563969524549</c:v>
                </c:pt>
                <c:pt idx="138">
                  <c:v>-10.022563969524549</c:v>
                </c:pt>
                <c:pt idx="139">
                  <c:v>-10.022563969524549</c:v>
                </c:pt>
                <c:pt idx="140">
                  <c:v>-10.022563969524549</c:v>
                </c:pt>
                <c:pt idx="141">
                  <c:v>-10.022563969524549</c:v>
                </c:pt>
                <c:pt idx="142">
                  <c:v>-10.022563969524549</c:v>
                </c:pt>
                <c:pt idx="143">
                  <c:v>-10.022563969524549</c:v>
                </c:pt>
                <c:pt idx="144">
                  <c:v>-10.022563969524549</c:v>
                </c:pt>
                <c:pt idx="145">
                  <c:v>-10.022563969524549</c:v>
                </c:pt>
                <c:pt idx="146">
                  <c:v>-10.022563969524549</c:v>
                </c:pt>
                <c:pt idx="147">
                  <c:v>-10.022563969524549</c:v>
                </c:pt>
                <c:pt idx="148">
                  <c:v>-10.132876095800569</c:v>
                </c:pt>
                <c:pt idx="149">
                  <c:v>-10.420999871717051</c:v>
                </c:pt>
                <c:pt idx="150">
                  <c:v>-10.112952977643829</c:v>
                </c:pt>
                <c:pt idx="151">
                  <c:v>-9.6801706049959204</c:v>
                </c:pt>
                <c:pt idx="152">
                  <c:v>-9.3426169302688997</c:v>
                </c:pt>
                <c:pt idx="153">
                  <c:v>-9.0867366095602904</c:v>
                </c:pt>
                <c:pt idx="154">
                  <c:v>-8.8951065185883991</c:v>
                </c:pt>
                <c:pt idx="155">
                  <c:v>-8.7527312137147995</c:v>
                </c:pt>
                <c:pt idx="156">
                  <c:v>-8.6494201557900201</c:v>
                </c:pt>
                <c:pt idx="157">
                  <c:v>-8.5784071098266104</c:v>
                </c:pt>
                <c:pt idx="158">
                  <c:v>-8.5335669876440878</c:v>
                </c:pt>
                <c:pt idx="159">
                  <c:v>-8.5081122676721836</c:v>
                </c:pt>
                <c:pt idx="160">
                  <c:v>-8.4959234517883466</c:v>
                </c:pt>
                <c:pt idx="161">
                  <c:v>-8.4941777883725305</c:v>
                </c:pt>
                <c:pt idx="162">
                  <c:v>-8.4941777883725305</c:v>
                </c:pt>
                <c:pt idx="163">
                  <c:v>-8.4941777883725305</c:v>
                </c:pt>
                <c:pt idx="164">
                  <c:v>-8.4941777883725305</c:v>
                </c:pt>
                <c:pt idx="165">
                  <c:v>-8.4941777883725305</c:v>
                </c:pt>
                <c:pt idx="166">
                  <c:v>-8.4941777883725305</c:v>
                </c:pt>
                <c:pt idx="167">
                  <c:v>-8.4941777883725305</c:v>
                </c:pt>
                <c:pt idx="168">
                  <c:v>-8.4941777883725305</c:v>
                </c:pt>
                <c:pt idx="169">
                  <c:v>-8.4941777883725305</c:v>
                </c:pt>
                <c:pt idx="170">
                  <c:v>-8.4941777883725305</c:v>
                </c:pt>
                <c:pt idx="171">
                  <c:v>-8.4941777883725305</c:v>
                </c:pt>
                <c:pt idx="172">
                  <c:v>-8.5047349848289482</c:v>
                </c:pt>
                <c:pt idx="173">
                  <c:v>-8.5327440602241005</c:v>
                </c:pt>
                <c:pt idx="174">
                  <c:v>-8.5831280590886401</c:v>
                </c:pt>
                <c:pt idx="175">
                  <c:v>-8.6570082830037194</c:v>
                </c:pt>
                <c:pt idx="176">
                  <c:v>-8.7498712553349094</c:v>
                </c:pt>
                <c:pt idx="177">
                  <c:v>-8.6434252746494895</c:v>
                </c:pt>
                <c:pt idx="178">
                  <c:v>-8.4824447321687408</c:v>
                </c:pt>
                <c:pt idx="179">
                  <c:v>-8.3262538476420946</c:v>
                </c:pt>
                <c:pt idx="180">
                  <c:v>-8.1946582464866093</c:v>
                </c:pt>
                <c:pt idx="181">
                  <c:v>-8.1081692564661765</c:v>
                </c:pt>
                <c:pt idx="182">
                  <c:v>-8.0859027377624493</c:v>
                </c:pt>
                <c:pt idx="183">
                  <c:v>-8.0859027377624493</c:v>
                </c:pt>
                <c:pt idx="184">
                  <c:v>-8.0859027377624493</c:v>
                </c:pt>
                <c:pt idx="185">
                  <c:v>-8.0859027377624493</c:v>
                </c:pt>
                <c:pt idx="186">
                  <c:v>-8.0859027377624493</c:v>
                </c:pt>
                <c:pt idx="187">
                  <c:v>-8.0859027377624493</c:v>
                </c:pt>
                <c:pt idx="188">
                  <c:v>-8.0859027377624493</c:v>
                </c:pt>
                <c:pt idx="189">
                  <c:v>-8.0859027377624493</c:v>
                </c:pt>
                <c:pt idx="190">
                  <c:v>-8.0859027377624493</c:v>
                </c:pt>
                <c:pt idx="191">
                  <c:v>-8.0859027377624493</c:v>
                </c:pt>
                <c:pt idx="192">
                  <c:v>-8.0859027377624493</c:v>
                </c:pt>
                <c:pt idx="193">
                  <c:v>-8.1445016235083685</c:v>
                </c:pt>
                <c:pt idx="194">
                  <c:v>-8.2975092585540899</c:v>
                </c:pt>
                <c:pt idx="195">
                  <c:v>-8.5541421542708793</c:v>
                </c:pt>
                <c:pt idx="196">
                  <c:v>-8.9167575095354898</c:v>
                </c:pt>
                <c:pt idx="197">
                  <c:v>-9.3773450873166802</c:v>
                </c:pt>
                <c:pt idx="198">
                  <c:v>-9.9147702903834496</c:v>
                </c:pt>
                <c:pt idx="199">
                  <c:v>-10.4956099369203</c:v>
                </c:pt>
                <c:pt idx="200">
                  <c:v>-11.080725431839189</c:v>
                </c:pt>
                <c:pt idx="201">
                  <c:v>-11.635524556774699</c:v>
                </c:pt>
                <c:pt idx="202">
                  <c:v>-11.803477201358671</c:v>
                </c:pt>
                <c:pt idx="203">
                  <c:v>-11.64041759130375</c:v>
                </c:pt>
                <c:pt idx="204">
                  <c:v>-11.64041759130375</c:v>
                </c:pt>
                <c:pt idx="205">
                  <c:v>-11.64041759130375</c:v>
                </c:pt>
                <c:pt idx="206">
                  <c:v>-11.64041759130375</c:v>
                </c:pt>
                <c:pt idx="207">
                  <c:v>-11.64041759130375</c:v>
                </c:pt>
                <c:pt idx="208">
                  <c:v>-11.64041759130375</c:v>
                </c:pt>
                <c:pt idx="209">
                  <c:v>-11.64041759130375</c:v>
                </c:pt>
                <c:pt idx="210">
                  <c:v>-11.64041759130375</c:v>
                </c:pt>
                <c:pt idx="211">
                  <c:v>-11.64041759130375</c:v>
                </c:pt>
                <c:pt idx="212">
                  <c:v>-11.64041759130375</c:v>
                </c:pt>
                <c:pt idx="213">
                  <c:v>-11.64041759130375</c:v>
                </c:pt>
                <c:pt idx="214">
                  <c:v>-11.69922679644578</c:v>
                </c:pt>
                <c:pt idx="215">
                  <c:v>-11.99775045917823</c:v>
                </c:pt>
                <c:pt idx="216">
                  <c:v>-12.50784413079651</c:v>
                </c:pt>
                <c:pt idx="217">
                  <c:v>-12.829846651061001</c:v>
                </c:pt>
                <c:pt idx="218">
                  <c:v>-12.829846651061001</c:v>
                </c:pt>
                <c:pt idx="219">
                  <c:v>-12.829846651061001</c:v>
                </c:pt>
                <c:pt idx="220">
                  <c:v>-12.829846651061001</c:v>
                </c:pt>
                <c:pt idx="221">
                  <c:v>-12.829846651061001</c:v>
                </c:pt>
                <c:pt idx="222">
                  <c:v>-12.829846651061001</c:v>
                </c:pt>
                <c:pt idx="223">
                  <c:v>-12.829846651061001</c:v>
                </c:pt>
                <c:pt idx="224">
                  <c:v>-12.829846651061001</c:v>
                </c:pt>
                <c:pt idx="225">
                  <c:v>-12.829846651061001</c:v>
                </c:pt>
                <c:pt idx="226">
                  <c:v>-12.829846651061001</c:v>
                </c:pt>
                <c:pt idx="227">
                  <c:v>-12.88525000478602</c:v>
                </c:pt>
                <c:pt idx="228">
                  <c:v>-13.420212804616771</c:v>
                </c:pt>
                <c:pt idx="229">
                  <c:v>-14.41126273269853</c:v>
                </c:pt>
                <c:pt idx="230">
                  <c:v>-15.707428346111111</c:v>
                </c:pt>
                <c:pt idx="231">
                  <c:v>-15.707428346111111</c:v>
                </c:pt>
                <c:pt idx="232">
                  <c:v>-15.707428346111111</c:v>
                </c:pt>
                <c:pt idx="233">
                  <c:v>-15.707428346111111</c:v>
                </c:pt>
                <c:pt idx="234">
                  <c:v>-15.707428346111111</c:v>
                </c:pt>
                <c:pt idx="235">
                  <c:v>-15.707428346111111</c:v>
                </c:pt>
                <c:pt idx="236">
                  <c:v>-15.707428346111111</c:v>
                </c:pt>
                <c:pt idx="237">
                  <c:v>-15.707428346111111</c:v>
                </c:pt>
                <c:pt idx="238">
                  <c:v>-15.95953771651272</c:v>
                </c:pt>
                <c:pt idx="239">
                  <c:v>-16.443086752032102</c:v>
                </c:pt>
                <c:pt idx="240">
                  <c:v>-17.08999193834342</c:v>
                </c:pt>
                <c:pt idx="241">
                  <c:v>-17.213760147182079</c:v>
                </c:pt>
                <c:pt idx="242">
                  <c:v>-17.213760147182079</c:v>
                </c:pt>
                <c:pt idx="243">
                  <c:v>-17.213760147182079</c:v>
                </c:pt>
                <c:pt idx="244">
                  <c:v>-17.213760147182079</c:v>
                </c:pt>
                <c:pt idx="245">
                  <c:v>-17.213760147182079</c:v>
                </c:pt>
                <c:pt idx="246">
                  <c:v>-17.213760147182079</c:v>
                </c:pt>
                <c:pt idx="247">
                  <c:v>-17.213760147182079</c:v>
                </c:pt>
                <c:pt idx="248">
                  <c:v>-17.465999240383439</c:v>
                </c:pt>
                <c:pt idx="249">
                  <c:v>-18.148326041467801</c:v>
                </c:pt>
                <c:pt idx="250">
                  <c:v>-19.2628785016888</c:v>
                </c:pt>
                <c:pt idx="251">
                  <c:v>-20.6525218611851</c:v>
                </c:pt>
                <c:pt idx="252">
                  <c:v>-19.713652774624901</c:v>
                </c:pt>
                <c:pt idx="253">
                  <c:v>-19.0977310470021</c:v>
                </c:pt>
                <c:pt idx="254">
                  <c:v>-18.787717241939898</c:v>
                </c:pt>
                <c:pt idx="255">
                  <c:v>-18.748905924193799</c:v>
                </c:pt>
                <c:pt idx="256">
                  <c:v>-18.748905924193799</c:v>
                </c:pt>
                <c:pt idx="257">
                  <c:v>-18.748905924193799</c:v>
                </c:pt>
                <c:pt idx="258">
                  <c:v>-18.748905924193799</c:v>
                </c:pt>
                <c:pt idx="259">
                  <c:v>-18.748905924193799</c:v>
                </c:pt>
                <c:pt idx="260">
                  <c:v>-18.748905924193799</c:v>
                </c:pt>
                <c:pt idx="261">
                  <c:v>-18.748905924193799</c:v>
                </c:pt>
                <c:pt idx="262">
                  <c:v>-18.748905924193799</c:v>
                </c:pt>
                <c:pt idx="263">
                  <c:v>-18.748905924193799</c:v>
                </c:pt>
                <c:pt idx="264">
                  <c:v>-18.748905924193799</c:v>
                </c:pt>
                <c:pt idx="265">
                  <c:v>-18.748905924193799</c:v>
                </c:pt>
                <c:pt idx="266">
                  <c:v>-18.934504659089498</c:v>
                </c:pt>
                <c:pt idx="267">
                  <c:v>-19.284518602835199</c:v>
                </c:pt>
                <c:pt idx="268">
                  <c:v>-19.5640241451752</c:v>
                </c:pt>
                <c:pt idx="269">
                  <c:v>-19.081403783963701</c:v>
                </c:pt>
                <c:pt idx="270">
                  <c:v>-18.729645835446998</c:v>
                </c:pt>
                <c:pt idx="271">
                  <c:v>-18.616052108363</c:v>
                </c:pt>
                <c:pt idx="272">
                  <c:v>-18.616052108363</c:v>
                </c:pt>
                <c:pt idx="273">
                  <c:v>-18.616052108363</c:v>
                </c:pt>
                <c:pt idx="274">
                  <c:v>-18.616052108363</c:v>
                </c:pt>
                <c:pt idx="275">
                  <c:v>-18.616052108363</c:v>
                </c:pt>
                <c:pt idx="276">
                  <c:v>-18.616052108363</c:v>
                </c:pt>
                <c:pt idx="277">
                  <c:v>-18.616052108363</c:v>
                </c:pt>
                <c:pt idx="278">
                  <c:v>-18.616052108363</c:v>
                </c:pt>
                <c:pt idx="279">
                  <c:v>-18.616052108363</c:v>
                </c:pt>
                <c:pt idx="280">
                  <c:v>-18.616052108363</c:v>
                </c:pt>
                <c:pt idx="281">
                  <c:v>-18.616052108363</c:v>
                </c:pt>
                <c:pt idx="282">
                  <c:v>-18.819163785916601</c:v>
                </c:pt>
                <c:pt idx="283">
                  <c:v>-19.381459617353901</c:v>
                </c:pt>
                <c:pt idx="284">
                  <c:v>-20.289393347986799</c:v>
                </c:pt>
                <c:pt idx="285">
                  <c:v>-19.8847845119294</c:v>
                </c:pt>
                <c:pt idx="286">
                  <c:v>-19.2424909488902</c:v>
                </c:pt>
                <c:pt idx="287">
                  <c:v>-19.0576987042936</c:v>
                </c:pt>
                <c:pt idx="288">
                  <c:v>-19.0576987042936</c:v>
                </c:pt>
                <c:pt idx="289">
                  <c:v>-19.0576987042936</c:v>
                </c:pt>
                <c:pt idx="290">
                  <c:v>-19.0576987042936</c:v>
                </c:pt>
                <c:pt idx="291">
                  <c:v>-19.0576987042936</c:v>
                </c:pt>
                <c:pt idx="292">
                  <c:v>-19.0576987042936</c:v>
                </c:pt>
                <c:pt idx="293">
                  <c:v>-19.0576987042936</c:v>
                </c:pt>
                <c:pt idx="294">
                  <c:v>-19.0576987042936</c:v>
                </c:pt>
                <c:pt idx="295">
                  <c:v>-19.0576987042936</c:v>
                </c:pt>
                <c:pt idx="296">
                  <c:v>-18.1861585687627</c:v>
                </c:pt>
                <c:pt idx="297">
                  <c:v>-16.894104390913281</c:v>
                </c:pt>
                <c:pt idx="298">
                  <c:v>-15.586334622649311</c:v>
                </c:pt>
                <c:pt idx="299">
                  <c:v>-14.588113614294681</c:v>
                </c:pt>
                <c:pt idx="300">
                  <c:v>-14.071446247487771</c:v>
                </c:pt>
                <c:pt idx="301">
                  <c:v>-14.071446247487771</c:v>
                </c:pt>
                <c:pt idx="302">
                  <c:v>-14.071446247487771</c:v>
                </c:pt>
                <c:pt idx="303">
                  <c:v>-14.071446247487771</c:v>
                </c:pt>
                <c:pt idx="304">
                  <c:v>-14.071446247487771</c:v>
                </c:pt>
                <c:pt idx="305">
                  <c:v>-14.071446247487771</c:v>
                </c:pt>
                <c:pt idx="306">
                  <c:v>-14.071446247487771</c:v>
                </c:pt>
                <c:pt idx="307">
                  <c:v>-14.071446247487771</c:v>
                </c:pt>
                <c:pt idx="308">
                  <c:v>-14.071446247487771</c:v>
                </c:pt>
                <c:pt idx="309">
                  <c:v>-14.071446247487771</c:v>
                </c:pt>
                <c:pt idx="310">
                  <c:v>-13.80161269561593</c:v>
                </c:pt>
                <c:pt idx="311">
                  <c:v>-13.6183271909635</c:v>
                </c:pt>
                <c:pt idx="312">
                  <c:v>-13.43671208502891</c:v>
                </c:pt>
                <c:pt idx="313">
                  <c:v>-13.25785824290011</c:v>
                </c:pt>
                <c:pt idx="314">
                  <c:v>-13.15871762446325</c:v>
                </c:pt>
                <c:pt idx="315">
                  <c:v>-13.15871762446325</c:v>
                </c:pt>
                <c:pt idx="316">
                  <c:v>-13.15871762446325</c:v>
                </c:pt>
                <c:pt idx="317">
                  <c:v>-13.15871762446325</c:v>
                </c:pt>
                <c:pt idx="318">
                  <c:v>-13.15871762446325</c:v>
                </c:pt>
                <c:pt idx="319">
                  <c:v>-13.15871762446325</c:v>
                </c:pt>
                <c:pt idx="320">
                  <c:v>-13.15871762446325</c:v>
                </c:pt>
                <c:pt idx="321">
                  <c:v>-13.15871762446325</c:v>
                </c:pt>
                <c:pt idx="322">
                  <c:v>-13.15871762446325</c:v>
                </c:pt>
                <c:pt idx="323">
                  <c:v>-13.15871762446325</c:v>
                </c:pt>
                <c:pt idx="324">
                  <c:v>-13.15871762446325</c:v>
                </c:pt>
                <c:pt idx="325">
                  <c:v>-13.212996944948319</c:v>
                </c:pt>
                <c:pt idx="326">
                  <c:v>-13.247553379776491</c:v>
                </c:pt>
                <c:pt idx="327">
                  <c:v>-12.636478815728189</c:v>
                </c:pt>
                <c:pt idx="328">
                  <c:v>-12.012861258776951</c:v>
                </c:pt>
                <c:pt idx="329">
                  <c:v>-11.400846982034949</c:v>
                </c:pt>
                <c:pt idx="330">
                  <c:v>-10.828205657913969</c:v>
                </c:pt>
                <c:pt idx="331">
                  <c:v>-10.32415145258299</c:v>
                </c:pt>
                <c:pt idx="332">
                  <c:v>-9.9118224583090697</c:v>
                </c:pt>
                <c:pt idx="333">
                  <c:v>-9.6026589339863992</c:v>
                </c:pt>
                <c:pt idx="334">
                  <c:v>-9.3953693512751695</c:v>
                </c:pt>
                <c:pt idx="335">
                  <c:v>-9.2782707794214101</c:v>
                </c:pt>
                <c:pt idx="336">
                  <c:v>-9.2329937487202596</c:v>
                </c:pt>
                <c:pt idx="337">
                  <c:v>-9.2329937487202596</c:v>
                </c:pt>
                <c:pt idx="338">
                  <c:v>-9.2329937487202596</c:v>
                </c:pt>
                <c:pt idx="339">
                  <c:v>-9.2329937487202596</c:v>
                </c:pt>
                <c:pt idx="340">
                  <c:v>-9.2329937487202596</c:v>
                </c:pt>
                <c:pt idx="341">
                  <c:v>-9.2329937487202596</c:v>
                </c:pt>
                <c:pt idx="342">
                  <c:v>-9.2329937487202596</c:v>
                </c:pt>
                <c:pt idx="343">
                  <c:v>-9.2329937487202596</c:v>
                </c:pt>
                <c:pt idx="344">
                  <c:v>-9.2329937487202596</c:v>
                </c:pt>
                <c:pt idx="345">
                  <c:v>-9.2329937487202596</c:v>
                </c:pt>
                <c:pt idx="346">
                  <c:v>-9.2329937487202596</c:v>
                </c:pt>
                <c:pt idx="347">
                  <c:v>-9.2383816008759894</c:v>
                </c:pt>
                <c:pt idx="348">
                  <c:v>-9.2742344035845008</c:v>
                </c:pt>
                <c:pt idx="349">
                  <c:v>-9.3246317076401102</c:v>
                </c:pt>
                <c:pt idx="350">
                  <c:v>-9.380122330507989</c:v>
                </c:pt>
                <c:pt idx="351">
                  <c:v>-9.4379505971708593</c:v>
                </c:pt>
                <c:pt idx="352">
                  <c:v>-9.5002747897691897</c:v>
                </c:pt>
                <c:pt idx="353">
                  <c:v>-9.5714264453635192</c:v>
                </c:pt>
                <c:pt idx="354">
                  <c:v>-9.6554791125026291</c:v>
                </c:pt>
                <c:pt idx="355">
                  <c:v>-9.7545097129842198</c:v>
                </c:pt>
                <c:pt idx="356">
                  <c:v>-9.8670079460282896</c:v>
                </c:pt>
                <c:pt idx="357">
                  <c:v>-9.9860777821893407</c:v>
                </c:pt>
                <c:pt idx="358">
                  <c:v>-10.09839283583552</c:v>
                </c:pt>
                <c:pt idx="359">
                  <c:v>-10.185987496669419</c:v>
                </c:pt>
                <c:pt idx="360">
                  <c:v>-10.23208059968114</c:v>
                </c:pt>
              </c:numCache>
            </c:numRef>
          </c:yVal>
          <c:smooth val="0"/>
          <c:extLst>
            <c:ext xmlns:c16="http://schemas.microsoft.com/office/drawing/2014/chart" uri="{C3380CC4-5D6E-409C-BE32-E72D297353CC}">
              <c16:uniqueId val="{00000011-2567-F94E-BDF6-D8B57EA02374}"/>
            </c:ext>
          </c:extLst>
        </c:ser>
        <c:dLbls>
          <c:showLegendKey val="0"/>
          <c:showVal val="0"/>
          <c:showCatName val="0"/>
          <c:showSerName val="0"/>
          <c:showPercent val="0"/>
          <c:showBubbleSize val="0"/>
        </c:dLbls>
        <c:axId val="1035561608"/>
        <c:axId val="1035564888"/>
      </c:scatterChart>
      <c:valAx>
        <c:axId val="1035561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dirty="0"/>
                  <a:t>Azimuth</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35564888"/>
        <c:crosses val="autoZero"/>
        <c:crossBetween val="midCat"/>
      </c:valAx>
      <c:valAx>
        <c:axId val="1035564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dirty="0"/>
                  <a:t>Gain (dB) (normalized)</a:t>
                </a:r>
                <a:endParaRPr lang="en-US" dirty="0"/>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355616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6" ma:contentTypeDescription="Create a new document." ma:contentTypeScope="" ma:versionID="117c66ea987c9852d7df95a69ee119da">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d32d3df3e3b8b283ba403e6d41edd58b"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8ce2dc-d0f1-4355-ad6a-f3bca79631f0">
      <Terms xmlns="http://schemas.microsoft.com/office/infopath/2007/PartnerControls"/>
    </lcf76f155ced4ddcb4097134ff3c332f>
    <TaxCatchAll xmlns="968bc28b-9a0e-4938-91f4-7fcb04e96721" xsi:nil="true"/>
  </documentManagement>
</p:properties>
</file>

<file path=customXml/itemProps1.xml><?xml version="1.0" encoding="utf-8"?>
<ds:datastoreItem xmlns:ds="http://schemas.openxmlformats.org/officeDocument/2006/customXml" ds:itemID="{A5DF4FB6-68BE-46BD-8C5F-BE55455E6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60428-DFAF-42FA-AB4F-AB1B5A5A05AD}">
  <ds:schemaRefs>
    <ds:schemaRef ds:uri="http://schemas.microsoft.com/sharepoint/v3/contenttype/forms"/>
  </ds:schemaRefs>
</ds:datastoreItem>
</file>

<file path=customXml/itemProps3.xml><?xml version="1.0" encoding="utf-8"?>
<ds:datastoreItem xmlns:ds="http://schemas.openxmlformats.org/officeDocument/2006/customXml" ds:itemID="{8169A4AC-B95B-44C2-85C8-8498B3A865C6}">
  <ds:schemaRefs>
    <ds:schemaRef ds:uri="http://schemas.microsoft.com/office/2006/metadata/properties"/>
    <ds:schemaRef ds:uri="http://schemas.microsoft.com/office/infopath/2007/PartnerControls"/>
    <ds:schemaRef ds:uri="258ce2dc-d0f1-4355-ad6a-f3bca79631f0"/>
    <ds:schemaRef ds:uri="968bc28b-9a0e-4938-91f4-7fcb04e96721"/>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9327</Words>
  <Characters>53169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Eds</cp:lastModifiedBy>
  <cp:revision>4</cp:revision>
  <dcterms:created xsi:type="dcterms:W3CDTF">2025-03-19T13:39:00Z</dcterms:created>
  <dcterms:modified xsi:type="dcterms:W3CDTF">2025-03-19T13:41:00Z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0x01010048813A327203E94BA9B8705723B5C62E</vt:lpwstr>
  </property>
  <property fmtid="{D5CDD505-2E9C-101B-9397-08002B2CF9AE}" pid="3" name="MediaServiceImageTags">
    <vt:lpwstr/>
  </property>
</Properties>
</file>